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F1FC3" w14:textId="77777777" w:rsidR="004E35AD" w:rsidRDefault="004E35AD" w:rsidP="0020794B">
      <w:pPr>
        <w:spacing w:line="480" w:lineRule="auto"/>
        <w:jc w:val="center"/>
        <w:rPr>
          <w:sz w:val="32"/>
        </w:rPr>
      </w:pPr>
    </w:p>
    <w:p w14:paraId="06FC39C6" w14:textId="066F83C7" w:rsidR="006E442F" w:rsidRDefault="005174F2" w:rsidP="0020794B">
      <w:pPr>
        <w:spacing w:line="480" w:lineRule="auto"/>
        <w:jc w:val="center"/>
        <w:rPr>
          <w:sz w:val="32"/>
        </w:rPr>
      </w:pPr>
      <w:r>
        <w:rPr>
          <w:sz w:val="32"/>
        </w:rPr>
        <w:t xml:space="preserve">Consumer Movements and </w:t>
      </w:r>
      <w:r w:rsidR="000A01B5">
        <w:rPr>
          <w:sz w:val="32"/>
        </w:rPr>
        <w:t>Value Regimes: Fighting Food Waste in Germany by</w:t>
      </w:r>
      <w:r>
        <w:rPr>
          <w:sz w:val="32"/>
        </w:rPr>
        <w:t xml:space="preserve"> Build</w:t>
      </w:r>
      <w:r w:rsidR="000A01B5">
        <w:rPr>
          <w:sz w:val="32"/>
        </w:rPr>
        <w:t>ing</w:t>
      </w:r>
      <w:r>
        <w:rPr>
          <w:sz w:val="32"/>
        </w:rPr>
        <w:t xml:space="preserve"> Alternative </w:t>
      </w:r>
      <w:r w:rsidR="0020794B">
        <w:rPr>
          <w:sz w:val="32"/>
        </w:rPr>
        <w:t xml:space="preserve">Object </w:t>
      </w:r>
      <w:r>
        <w:rPr>
          <w:sz w:val="32"/>
        </w:rPr>
        <w:t>Pathways</w:t>
      </w:r>
    </w:p>
    <w:p w14:paraId="15410499" w14:textId="4AA40976" w:rsidR="006E442F" w:rsidRDefault="006E442F" w:rsidP="006E442F">
      <w:pPr>
        <w:spacing w:line="480" w:lineRule="auto"/>
        <w:rPr>
          <w:b/>
          <w:bCs/>
          <w:color w:val="FF0000"/>
        </w:rPr>
      </w:pPr>
    </w:p>
    <w:p w14:paraId="692772B3" w14:textId="69CF978E" w:rsidR="00021DF8" w:rsidRPr="00940066" w:rsidRDefault="00021DF8" w:rsidP="00021DF8">
      <w:pPr>
        <w:spacing w:line="480" w:lineRule="auto"/>
        <w:jc w:val="center"/>
      </w:pPr>
      <w:r w:rsidRPr="00940066">
        <w:t>JOHANNA F. GOLLNHOFER</w:t>
      </w:r>
      <w:r>
        <w:t>*</w:t>
      </w:r>
    </w:p>
    <w:p w14:paraId="296837FD" w14:textId="745EB0CA" w:rsidR="00021DF8" w:rsidRPr="00940066" w:rsidRDefault="00021DF8" w:rsidP="00021DF8">
      <w:pPr>
        <w:spacing w:line="480" w:lineRule="auto"/>
        <w:jc w:val="center"/>
      </w:pPr>
      <w:r w:rsidRPr="00940066">
        <w:t xml:space="preserve">HENRI </w:t>
      </w:r>
      <w:r>
        <w:t xml:space="preserve">A. </w:t>
      </w:r>
      <w:r w:rsidRPr="00940066">
        <w:t>WEIJO</w:t>
      </w:r>
    </w:p>
    <w:p w14:paraId="0CFD6CEB" w14:textId="74B4F656" w:rsidR="00021DF8" w:rsidRPr="00940066" w:rsidRDefault="00021DF8" w:rsidP="00940066">
      <w:pPr>
        <w:spacing w:line="480" w:lineRule="auto"/>
        <w:jc w:val="center"/>
      </w:pPr>
      <w:r w:rsidRPr="00940066">
        <w:t xml:space="preserve">JOHN W. SCHOUTEN </w:t>
      </w:r>
    </w:p>
    <w:p w14:paraId="20D5EDA3" w14:textId="77777777" w:rsidR="006E442F" w:rsidRDefault="006E442F" w:rsidP="00940066"/>
    <w:p w14:paraId="30C31637" w14:textId="77777777" w:rsidR="008059AA" w:rsidRDefault="008059AA" w:rsidP="008059AA">
      <w:pPr>
        <w:spacing w:line="480" w:lineRule="auto"/>
        <w:jc w:val="center"/>
        <w:rPr>
          <w:b/>
        </w:rPr>
      </w:pPr>
    </w:p>
    <w:p w14:paraId="7B3A0E3B" w14:textId="4C9CA718" w:rsidR="008059AA" w:rsidRDefault="008059AA" w:rsidP="008059AA">
      <w:pPr>
        <w:spacing w:line="480" w:lineRule="auto"/>
        <w:jc w:val="center"/>
        <w:rPr>
          <w:b/>
        </w:rPr>
      </w:pPr>
      <w:bookmarkStart w:id="0" w:name="_GoBack"/>
      <w:bookmarkEnd w:id="0"/>
      <w:r>
        <w:rPr>
          <w:b/>
        </w:rPr>
        <w:t>Forthcoming in Journal of Consumer Research</w:t>
      </w:r>
    </w:p>
    <w:p w14:paraId="3C1D983D" w14:textId="77777777" w:rsidR="008059AA" w:rsidRDefault="008059AA">
      <w:pPr>
        <w:spacing w:line="480" w:lineRule="auto"/>
        <w:rPr>
          <w:b/>
        </w:rPr>
      </w:pPr>
    </w:p>
    <w:p w14:paraId="2AC7E8F3" w14:textId="77777777" w:rsidR="008059AA" w:rsidRDefault="008059AA">
      <w:pPr>
        <w:spacing w:line="480" w:lineRule="auto"/>
        <w:rPr>
          <w:b/>
        </w:rPr>
      </w:pPr>
    </w:p>
    <w:p w14:paraId="095B117F" w14:textId="566639E5" w:rsidR="004E35AD" w:rsidRDefault="00021DF8">
      <w:pPr>
        <w:spacing w:line="480" w:lineRule="auto"/>
      </w:pPr>
      <w:r>
        <w:rPr>
          <w:b/>
        </w:rPr>
        <w:t xml:space="preserve">* </w:t>
      </w:r>
      <w:r w:rsidR="004E35AD">
        <w:t>Johanna F. Gollnhofer (</w:t>
      </w:r>
      <w:hyperlink r:id="rId8" w:history="1">
        <w:r w:rsidR="004E35AD" w:rsidRPr="00AE13FD">
          <w:rPr>
            <w:rStyle w:val="Hyperlink"/>
          </w:rPr>
          <w:t>Johanna.gollnhofer@unisg.ch</w:t>
        </w:r>
      </w:hyperlink>
      <w:r w:rsidR="004E35AD">
        <w:t xml:space="preserve">) is associate professor </w:t>
      </w:r>
      <w:r>
        <w:t xml:space="preserve">in </w:t>
      </w:r>
      <w:r w:rsidR="004E35AD">
        <w:t>marketing</w:t>
      </w:r>
      <w:r>
        <w:t xml:space="preserve"> at</w:t>
      </w:r>
      <w:r w:rsidR="004E35AD">
        <w:t xml:space="preserve"> University of St. Gallen, 9000 St. Gallen, Switzerland. Henri </w:t>
      </w:r>
      <w:r>
        <w:t xml:space="preserve">A. </w:t>
      </w:r>
      <w:r w:rsidR="004E35AD">
        <w:t xml:space="preserve">Weijo (henri.weijo@aalto.fi) is assistant professor </w:t>
      </w:r>
      <w:r>
        <w:t xml:space="preserve">in </w:t>
      </w:r>
      <w:r w:rsidR="004E35AD">
        <w:t>marketing</w:t>
      </w:r>
      <w:r>
        <w:t xml:space="preserve"> at </w:t>
      </w:r>
      <w:r w:rsidR="004E35AD">
        <w:t xml:space="preserve">Aalto </w:t>
      </w:r>
      <w:r>
        <w:t xml:space="preserve">University </w:t>
      </w:r>
      <w:r w:rsidR="004E35AD">
        <w:t xml:space="preserve">School of Business, </w:t>
      </w:r>
      <w:r w:rsidRPr="00021DF8">
        <w:t xml:space="preserve">00076 Aalto, </w:t>
      </w:r>
      <w:r>
        <w:t>Espoo</w:t>
      </w:r>
      <w:r w:rsidRPr="00021DF8">
        <w:t>, Finland</w:t>
      </w:r>
      <w:r>
        <w:t xml:space="preserve">. </w:t>
      </w:r>
      <w:r w:rsidR="004E35AD">
        <w:t xml:space="preserve">John W. Schouten (jwschouten@mun.ca) is </w:t>
      </w:r>
      <w:r w:rsidR="0090491A">
        <w:t>Canada Research Chair in</w:t>
      </w:r>
      <w:r>
        <w:t xml:space="preserve"> </w:t>
      </w:r>
      <w:r w:rsidR="007B19F3">
        <w:t>S</w:t>
      </w:r>
      <w:r>
        <w:t xml:space="preserve">ocial </w:t>
      </w:r>
      <w:r w:rsidR="007B19F3">
        <w:t>E</w:t>
      </w:r>
      <w:r>
        <w:t xml:space="preserve">nterprise </w:t>
      </w:r>
      <w:r w:rsidR="004E35AD">
        <w:t xml:space="preserve">at Memorial University, </w:t>
      </w:r>
      <w:r w:rsidRPr="00021DF8">
        <w:t>St. John's, NL A1C 5S7, Canada</w:t>
      </w:r>
      <w:r w:rsidR="004E35AD">
        <w:t>.</w:t>
      </w:r>
      <w:r>
        <w:t xml:space="preserve"> </w:t>
      </w:r>
      <w:r w:rsidR="001A661B" w:rsidRPr="001A661B">
        <w:t xml:space="preserve">This article is based on the first author’s dissertation, conducted at </w:t>
      </w:r>
      <w:r w:rsidR="001A661B">
        <w:t>the University of St. Gallen under John W. Schouten</w:t>
      </w:r>
      <w:r w:rsidR="001A661B" w:rsidRPr="001A661B">
        <w:t>.</w:t>
      </w:r>
      <w:r w:rsidR="001A661B">
        <w:t xml:space="preserve"> The authors thank</w:t>
      </w:r>
      <w:r w:rsidRPr="004E35AD">
        <w:t xml:space="preserve"> Eric Arnould for his regular feedback </w:t>
      </w:r>
      <w:r>
        <w:t xml:space="preserve">during the manuscript’s development </w:t>
      </w:r>
      <w:r w:rsidRPr="004E35AD">
        <w:t xml:space="preserve">and Sophie </w:t>
      </w:r>
      <w:proofErr w:type="spellStart"/>
      <w:r w:rsidRPr="004E35AD">
        <w:t>Schueller</w:t>
      </w:r>
      <w:proofErr w:type="spellEnd"/>
      <w:r w:rsidRPr="004E35AD">
        <w:t xml:space="preserve"> for</w:t>
      </w:r>
      <w:r>
        <w:t xml:space="preserve"> </w:t>
      </w:r>
      <w:r w:rsidRPr="004E35AD">
        <w:t>her</w:t>
      </w:r>
      <w:r>
        <w:t xml:space="preserve"> </w:t>
      </w:r>
      <w:r w:rsidRPr="004E35AD">
        <w:t>mental support</w:t>
      </w:r>
      <w:r>
        <w:t xml:space="preserve"> during the </w:t>
      </w:r>
      <w:r w:rsidR="001A661B">
        <w:t xml:space="preserve">writing </w:t>
      </w:r>
      <w:r>
        <w:t>process</w:t>
      </w:r>
      <w:r w:rsidRPr="004E35AD">
        <w:t xml:space="preserve">. </w:t>
      </w:r>
      <w:r w:rsidR="001A661B">
        <w:t>The authors also</w:t>
      </w:r>
      <w:r>
        <w:t xml:space="preserve"> extend their deepest gratitude to </w:t>
      </w:r>
      <w:r w:rsidR="004E35AD">
        <w:t xml:space="preserve">the editor, associate editor and reviewers for the inspiring review process. </w:t>
      </w:r>
      <w:r w:rsidR="001A661B">
        <w:t xml:space="preserve">Lastly, the authors are extremely grateful to their informants for sharing their fascinating stories about the battle against food waste. </w:t>
      </w:r>
    </w:p>
    <w:p w14:paraId="4A6016E7" w14:textId="20C4D13C" w:rsidR="00021DF8" w:rsidRDefault="00021DF8" w:rsidP="00021DF8"/>
    <w:p w14:paraId="6F579AC3" w14:textId="6A90A6E9" w:rsidR="00021DF8" w:rsidRPr="004E35AD" w:rsidRDefault="00021DF8">
      <w:pPr>
        <w:sectPr w:rsidR="00021DF8" w:rsidRPr="004E35AD">
          <w:headerReference w:type="even" r:id="rId9"/>
          <w:headerReference w:type="default" r:id="rId10"/>
          <w:pgSz w:w="12240" w:h="15840"/>
          <w:pgMar w:top="1440" w:right="1440" w:bottom="1440" w:left="1440" w:header="720" w:footer="864" w:gutter="0"/>
          <w:cols w:space="720"/>
        </w:sectPr>
        <w:pPrChange w:id="1" w:author="Weijo Henri" w:date="2019-02-05T13:05:00Z">
          <w:pPr>
            <w:pStyle w:val="berschrift2"/>
            <w:spacing w:line="240" w:lineRule="auto"/>
          </w:pPr>
        </w:pPrChange>
      </w:pPr>
    </w:p>
    <w:p w14:paraId="5D0DA463" w14:textId="77777777" w:rsidR="006E442F" w:rsidRDefault="006E442F" w:rsidP="00940066">
      <w:pPr>
        <w:pStyle w:val="berschrift2"/>
      </w:pPr>
      <w:r w:rsidRPr="00CE29CB">
        <w:lastRenderedPageBreak/>
        <w:t>Abstract</w:t>
      </w:r>
    </w:p>
    <w:p w14:paraId="71BB7A2E" w14:textId="786F018A" w:rsidR="00D67729" w:rsidRDefault="00D67729" w:rsidP="00940066">
      <w:pPr>
        <w:spacing w:line="480" w:lineRule="auto"/>
      </w:pPr>
      <w:r>
        <w:rPr>
          <w:rFonts w:eastAsia="Times New Roman" w:cs="Times New Roman"/>
        </w:rPr>
        <w:t>Consumer movements strive to change market</w:t>
      </w:r>
      <w:r w:rsidR="00F1260F">
        <w:rPr>
          <w:rFonts w:eastAsia="Times New Roman" w:cs="Times New Roman"/>
        </w:rPr>
        <w:t>s</w:t>
      </w:r>
      <w:r>
        <w:rPr>
          <w:rFonts w:eastAsia="Times New Roman" w:cs="Times New Roman"/>
        </w:rPr>
        <w:t xml:space="preserve"> when those </w:t>
      </w:r>
      <w:r w:rsidR="00F1260F">
        <w:rPr>
          <w:rFonts w:eastAsia="Times New Roman" w:cs="Times New Roman"/>
        </w:rPr>
        <w:t>markets</w:t>
      </w:r>
      <w:r>
        <w:rPr>
          <w:rFonts w:eastAsia="Times New Roman" w:cs="Times New Roman"/>
        </w:rPr>
        <w:t xml:space="preserve"> produce value outcomes that conflict with consumers’ higher-order values. Prior studies argue that consumer movements primarily seek to challenge these value outcomes by championing alternative higher-order values or by pressuring institutions to change market governance mechanisms. Building on and refining theorization on value regimes, this study illuminates a new type of consumer movement strategy where consumers collaborate to construct alternative object pathways. The study draws from ethnographic fieldwork in the German retail food sector and shows how building alternative object pathways allowed a consumer movement to mitigate the value regime’s excessive production of food waste. The revised value regime theorization offers a new and more holistic way of understanding and contextualizing how and where consumer movements mobilize for change. It also provides a new tool for understanding systemic value creation and the role of consumers in such processes.</w:t>
      </w:r>
    </w:p>
    <w:p w14:paraId="282D43FC" w14:textId="77777777" w:rsidR="006E442F" w:rsidRPr="00CE29CB" w:rsidRDefault="006E442F" w:rsidP="00940066">
      <w:pPr>
        <w:spacing w:line="480" w:lineRule="auto"/>
      </w:pPr>
    </w:p>
    <w:p w14:paraId="6B95DCC8" w14:textId="1DCA3248" w:rsidR="006E442F" w:rsidRPr="00CE29CB" w:rsidRDefault="006E442F" w:rsidP="00940066">
      <w:pPr>
        <w:spacing w:line="480" w:lineRule="auto"/>
      </w:pPr>
      <w:r w:rsidRPr="003B0EFA">
        <w:rPr>
          <w:i/>
        </w:rPr>
        <w:t>Keywords:</w:t>
      </w:r>
      <w:r>
        <w:t xml:space="preserve"> Systemic value creation, value regime</w:t>
      </w:r>
      <w:r w:rsidR="00F94DE4">
        <w:t>s</w:t>
      </w:r>
      <w:r>
        <w:t>,</w:t>
      </w:r>
      <w:r w:rsidRPr="00CE29CB">
        <w:t xml:space="preserve"> </w:t>
      </w:r>
      <w:r w:rsidR="00966029">
        <w:t>object pathways,</w:t>
      </w:r>
      <w:r>
        <w:t xml:space="preserve"> consumer </w:t>
      </w:r>
      <w:r w:rsidR="00F94DE4">
        <w:t>movements</w:t>
      </w:r>
      <w:r>
        <w:t>,</w:t>
      </w:r>
      <w:r w:rsidRPr="00CE29CB">
        <w:t xml:space="preserve"> food waste</w:t>
      </w:r>
      <w:r w:rsidR="005B0243">
        <w:t xml:space="preserve">, </w:t>
      </w:r>
      <w:r w:rsidR="00940066">
        <w:t>sustainability</w:t>
      </w:r>
      <w:r w:rsidR="0046656D">
        <w:t xml:space="preserve">. </w:t>
      </w:r>
    </w:p>
    <w:p w14:paraId="6F43D45F" w14:textId="77777777" w:rsidR="006E442F" w:rsidRPr="00CE29CB" w:rsidRDefault="006E442F" w:rsidP="006E442F">
      <w:pPr>
        <w:spacing w:line="480" w:lineRule="auto"/>
      </w:pPr>
      <w:r w:rsidRPr="00CE29CB">
        <w:br w:type="page"/>
      </w:r>
    </w:p>
    <w:p w14:paraId="37DD1B34" w14:textId="1687F382" w:rsidR="00861E1E" w:rsidRPr="00037CAD" w:rsidRDefault="00861E1E" w:rsidP="00966029">
      <w:pPr>
        <w:spacing w:line="480" w:lineRule="auto"/>
        <w:ind w:left="720"/>
        <w:rPr>
          <w:rFonts w:cs="Times New Roman"/>
        </w:rPr>
      </w:pPr>
      <w:r w:rsidRPr="00037CAD">
        <w:rPr>
          <w:rFonts w:cs="Times New Roman"/>
        </w:rPr>
        <w:lastRenderedPageBreak/>
        <w:t>[The] fact that we use the same word to describe the benefits and virtues of a commodity for sale on the market (the “value” of a haircut or a curtain rod) and our ideas about what is ultimately important in life (“values” such as truth, beauty, justice), is not a coincidence. There is some hidden level where both come down to the same thing.</w:t>
      </w:r>
    </w:p>
    <w:p w14:paraId="38697A53" w14:textId="77777777" w:rsidR="00861E1E" w:rsidRPr="00037CAD" w:rsidRDefault="00861E1E" w:rsidP="00966029">
      <w:pPr>
        <w:spacing w:line="480" w:lineRule="auto"/>
        <w:ind w:left="720"/>
        <w:rPr>
          <w:rFonts w:cs="Times New Roman"/>
        </w:rPr>
      </w:pPr>
      <w:r w:rsidRPr="00037CAD">
        <w:rPr>
          <w:rFonts w:cs="Times New Roman"/>
        </w:rPr>
        <w:t>—Graeber (2013, 224)</w:t>
      </w:r>
    </w:p>
    <w:p w14:paraId="3DD86871" w14:textId="187080D7" w:rsidR="008B63A2" w:rsidRDefault="008B63A2" w:rsidP="00861E1E">
      <w:pPr>
        <w:spacing w:line="480" w:lineRule="auto"/>
        <w:ind w:firstLine="720"/>
        <w:rPr>
          <w:rFonts w:cs="Times New Roman"/>
        </w:rPr>
      </w:pPr>
    </w:p>
    <w:p w14:paraId="62CAE013" w14:textId="121C6EDE" w:rsidR="00861E1E" w:rsidRPr="00037CAD" w:rsidRDefault="007C022E">
      <w:pPr>
        <w:spacing w:line="480" w:lineRule="auto"/>
        <w:ind w:firstLine="720"/>
        <w:rPr>
          <w:rFonts w:cs="Times New Roman"/>
        </w:rPr>
      </w:pPr>
      <w:r>
        <w:rPr>
          <w:rFonts w:cs="Times New Roman"/>
        </w:rPr>
        <w:t>Graeber</w:t>
      </w:r>
      <w:r w:rsidR="00DE713E">
        <w:rPr>
          <w:rFonts w:cs="Times New Roman"/>
        </w:rPr>
        <w:t xml:space="preserve"> postulates a hidden level in the market</w:t>
      </w:r>
      <w:r w:rsidR="00861E1E">
        <w:rPr>
          <w:rFonts w:cs="Times New Roman"/>
        </w:rPr>
        <w:t xml:space="preserve"> where</w:t>
      </w:r>
      <w:r w:rsidR="00B928B0">
        <w:rPr>
          <w:rFonts w:cs="Times New Roman"/>
        </w:rPr>
        <w:t xml:space="preserve"> higher-order</w:t>
      </w:r>
      <w:r w:rsidR="00861E1E">
        <w:rPr>
          <w:rFonts w:cs="Times New Roman"/>
        </w:rPr>
        <w:t xml:space="preserve"> values </w:t>
      </w:r>
      <w:r>
        <w:rPr>
          <w:rFonts w:cs="Times New Roman"/>
        </w:rPr>
        <w:t>and</w:t>
      </w:r>
      <w:r w:rsidR="00385F1E">
        <w:rPr>
          <w:rFonts w:cs="Times New Roman"/>
        </w:rPr>
        <w:t xml:space="preserve"> value</w:t>
      </w:r>
      <w:r w:rsidR="00966029">
        <w:rPr>
          <w:rFonts w:cs="Times New Roman"/>
        </w:rPr>
        <w:t xml:space="preserve"> outcomes</w:t>
      </w:r>
      <w:r w:rsidR="00385F1E">
        <w:rPr>
          <w:rFonts w:cs="Times New Roman"/>
        </w:rPr>
        <w:t xml:space="preserve"> </w:t>
      </w:r>
      <w:r w:rsidR="00C2494C">
        <w:rPr>
          <w:rFonts w:cs="Times New Roman"/>
        </w:rPr>
        <w:t>are</w:t>
      </w:r>
      <w:r>
        <w:rPr>
          <w:rFonts w:cs="Times New Roman"/>
        </w:rPr>
        <w:t xml:space="preserve"> </w:t>
      </w:r>
      <w:r w:rsidR="00DE713E">
        <w:rPr>
          <w:rFonts w:cs="Times New Roman"/>
        </w:rPr>
        <w:t xml:space="preserve">made </w:t>
      </w:r>
      <w:r>
        <w:rPr>
          <w:rFonts w:cs="Times New Roman"/>
        </w:rPr>
        <w:t>equivalen</w:t>
      </w:r>
      <w:r w:rsidR="00C2494C">
        <w:rPr>
          <w:rFonts w:cs="Times New Roman"/>
        </w:rPr>
        <w:t>t</w:t>
      </w:r>
      <w:r w:rsidR="00DE713E">
        <w:rPr>
          <w:rFonts w:cs="Times New Roman"/>
        </w:rPr>
        <w:t>,</w:t>
      </w:r>
      <w:r>
        <w:rPr>
          <w:rFonts w:cs="Times New Roman"/>
        </w:rPr>
        <w:t xml:space="preserve"> </w:t>
      </w:r>
      <w:r w:rsidR="00222BDB">
        <w:rPr>
          <w:rFonts w:cs="Times New Roman"/>
        </w:rPr>
        <w:t xml:space="preserve">that is, where </w:t>
      </w:r>
      <w:r w:rsidR="00B64BF7">
        <w:rPr>
          <w:rFonts w:cs="Times New Roman"/>
        </w:rPr>
        <w:t xml:space="preserve">the </w:t>
      </w:r>
      <w:r w:rsidR="00222BDB">
        <w:rPr>
          <w:rFonts w:cs="Times New Roman"/>
        </w:rPr>
        <w:t xml:space="preserve">value </w:t>
      </w:r>
      <w:r w:rsidR="00A22837">
        <w:rPr>
          <w:rFonts w:cs="Times New Roman"/>
        </w:rPr>
        <w:t xml:space="preserve">a </w:t>
      </w:r>
      <w:r w:rsidR="00B64BF7">
        <w:rPr>
          <w:rFonts w:cs="Times New Roman"/>
        </w:rPr>
        <w:t xml:space="preserve">good </w:t>
      </w:r>
      <w:r w:rsidR="00A22837">
        <w:rPr>
          <w:rFonts w:cs="Times New Roman"/>
        </w:rPr>
        <w:t>or</w:t>
      </w:r>
      <w:r w:rsidR="00B64BF7">
        <w:rPr>
          <w:rFonts w:cs="Times New Roman"/>
        </w:rPr>
        <w:t xml:space="preserve"> service</w:t>
      </w:r>
      <w:r w:rsidR="00222BDB">
        <w:rPr>
          <w:rFonts w:cs="Times New Roman"/>
        </w:rPr>
        <w:t xml:space="preserve"> </w:t>
      </w:r>
      <w:r w:rsidR="00E705CE">
        <w:rPr>
          <w:rFonts w:cs="Times New Roman"/>
        </w:rPr>
        <w:t xml:space="preserve">produces </w:t>
      </w:r>
      <w:r w:rsidR="00E87EDB">
        <w:rPr>
          <w:rFonts w:cs="Times New Roman"/>
        </w:rPr>
        <w:t>align</w:t>
      </w:r>
      <w:r w:rsidR="00A22837">
        <w:rPr>
          <w:rFonts w:cs="Times New Roman"/>
        </w:rPr>
        <w:t>s</w:t>
      </w:r>
      <w:r w:rsidR="00E87EDB">
        <w:rPr>
          <w:rFonts w:cs="Times New Roman"/>
        </w:rPr>
        <w:t xml:space="preserve"> with</w:t>
      </w:r>
      <w:r w:rsidR="00DE713E">
        <w:rPr>
          <w:rFonts w:cs="Times New Roman"/>
        </w:rPr>
        <w:t xml:space="preserve"> </w:t>
      </w:r>
      <w:r w:rsidR="00A22837">
        <w:rPr>
          <w:rFonts w:cs="Times New Roman"/>
        </w:rPr>
        <w:t xml:space="preserve">a </w:t>
      </w:r>
      <w:r w:rsidR="00222BDB">
        <w:rPr>
          <w:rFonts w:cs="Times New Roman"/>
        </w:rPr>
        <w:t>consumer</w:t>
      </w:r>
      <w:r w:rsidR="00A22837">
        <w:rPr>
          <w:rFonts w:cs="Times New Roman"/>
        </w:rPr>
        <w:t>’</w:t>
      </w:r>
      <w:r w:rsidR="00222BDB">
        <w:rPr>
          <w:rFonts w:cs="Times New Roman"/>
        </w:rPr>
        <w:t xml:space="preserve">s </w:t>
      </w:r>
      <w:r w:rsidR="00B6110E">
        <w:rPr>
          <w:rFonts w:cs="Times New Roman"/>
        </w:rPr>
        <w:t>life priorities</w:t>
      </w:r>
      <w:r w:rsidR="00DE713E">
        <w:rPr>
          <w:rFonts w:cs="Times New Roman"/>
        </w:rPr>
        <w:t xml:space="preserve">. </w:t>
      </w:r>
      <w:r w:rsidR="0033334B">
        <w:rPr>
          <w:rFonts w:cs="Times New Roman"/>
        </w:rPr>
        <w:t>That alignment is created</w:t>
      </w:r>
      <w:r w:rsidR="00385F1E">
        <w:rPr>
          <w:rFonts w:cs="Times New Roman"/>
        </w:rPr>
        <w:t xml:space="preserve"> </w:t>
      </w:r>
      <w:r w:rsidR="0033334B">
        <w:rPr>
          <w:rFonts w:cs="Times New Roman"/>
        </w:rPr>
        <w:t xml:space="preserve">in </w:t>
      </w:r>
      <w:r w:rsidR="00385F1E">
        <w:rPr>
          <w:rFonts w:cs="Times New Roman"/>
        </w:rPr>
        <w:t>a</w:t>
      </w:r>
      <w:r w:rsidR="00861E1E">
        <w:rPr>
          <w:rFonts w:cs="Times New Roman"/>
        </w:rPr>
        <w:t xml:space="preserve"> value regime</w:t>
      </w:r>
      <w:r w:rsidR="0033334B">
        <w:rPr>
          <w:rFonts w:cs="Times New Roman"/>
        </w:rPr>
        <w:t xml:space="preserve">. </w:t>
      </w:r>
      <w:r w:rsidR="0099440C">
        <w:rPr>
          <w:rFonts w:cs="Times New Roman"/>
        </w:rPr>
        <w:t>V</w:t>
      </w:r>
      <w:r w:rsidR="00861E1E" w:rsidRPr="00037CAD">
        <w:rPr>
          <w:rFonts w:cs="Times New Roman"/>
        </w:rPr>
        <w:t>alue regimes</w:t>
      </w:r>
      <w:r w:rsidR="007A5CB9">
        <w:rPr>
          <w:rFonts w:cs="Times New Roman"/>
        </w:rPr>
        <w:t>, a term coined by Appadurai (1986),</w:t>
      </w:r>
      <w:r w:rsidR="00861E1E" w:rsidRPr="00037CAD">
        <w:rPr>
          <w:rFonts w:cs="Times New Roman"/>
        </w:rPr>
        <w:t xml:space="preserve"> are soci</w:t>
      </w:r>
      <w:r w:rsidR="00861E1E">
        <w:rPr>
          <w:rFonts w:cs="Times New Roman"/>
        </w:rPr>
        <w:t xml:space="preserve">o-material </w:t>
      </w:r>
      <w:r w:rsidR="00861E1E" w:rsidRPr="00037CAD">
        <w:rPr>
          <w:rFonts w:cs="Times New Roman"/>
        </w:rPr>
        <w:t xml:space="preserve">arrangements </w:t>
      </w:r>
      <w:r w:rsidR="00861E1E">
        <w:rPr>
          <w:rFonts w:cs="Times New Roman"/>
        </w:rPr>
        <w:t xml:space="preserve">that </w:t>
      </w:r>
      <w:r w:rsidR="007A5CB9">
        <w:rPr>
          <w:rFonts w:cs="Times New Roman"/>
        </w:rPr>
        <w:t xml:space="preserve">systematically </w:t>
      </w:r>
      <w:r w:rsidR="00966029">
        <w:rPr>
          <w:rFonts w:cs="Times New Roman"/>
        </w:rPr>
        <w:t>reproduce certain value outcomes.</w:t>
      </w:r>
      <w:r w:rsidR="00BC0B74">
        <w:rPr>
          <w:rFonts w:cs="Times New Roman"/>
        </w:rPr>
        <w:t xml:space="preserve"> </w:t>
      </w:r>
      <w:r w:rsidR="007C2A09" w:rsidRPr="007C2A09">
        <w:rPr>
          <w:rFonts w:cs="Times New Roman"/>
        </w:rPr>
        <w:t xml:space="preserve">Value outcomes are the </w:t>
      </w:r>
      <w:r w:rsidR="007C2A09">
        <w:rPr>
          <w:rFonts w:cs="Times New Roman"/>
        </w:rPr>
        <w:t>various</w:t>
      </w:r>
      <w:r w:rsidR="007C2A09" w:rsidRPr="007C2A09">
        <w:rPr>
          <w:rFonts w:cs="Times New Roman"/>
        </w:rPr>
        <w:t xml:space="preserve"> ends that objects </w:t>
      </w:r>
      <w:r w:rsidR="007C2A09">
        <w:rPr>
          <w:rFonts w:cs="Times New Roman"/>
        </w:rPr>
        <w:t>of value create</w:t>
      </w:r>
      <w:r w:rsidR="007C2A09" w:rsidRPr="007C2A09">
        <w:rPr>
          <w:rFonts w:cs="Times New Roman"/>
        </w:rPr>
        <w:t xml:space="preserve"> </w:t>
      </w:r>
      <w:r w:rsidR="000459FD">
        <w:rPr>
          <w:rFonts w:cs="Times New Roman"/>
        </w:rPr>
        <w:t>or</w:t>
      </w:r>
      <w:r w:rsidR="007C2A09">
        <w:rPr>
          <w:rFonts w:cs="Times New Roman"/>
        </w:rPr>
        <w:t xml:space="preserve"> enable in the performance of practices</w:t>
      </w:r>
      <w:r w:rsidR="007C2A09" w:rsidRPr="007C2A09" w:rsidDel="007C2A09">
        <w:rPr>
          <w:rFonts w:cs="Times New Roman"/>
        </w:rPr>
        <w:t xml:space="preserve"> </w:t>
      </w:r>
      <w:r w:rsidR="00132206" w:rsidRPr="00992CAB">
        <w:rPr>
          <w:rFonts w:cs="Times New Roman"/>
        </w:rPr>
        <w:t>(</w:t>
      </w:r>
      <w:r w:rsidR="007C2A09">
        <w:rPr>
          <w:rFonts w:cs="Times New Roman"/>
        </w:rPr>
        <w:t xml:space="preserve">e.g., Graeber 2001; </w:t>
      </w:r>
      <w:proofErr w:type="spellStart"/>
      <w:r w:rsidR="007C2A09">
        <w:rPr>
          <w:rFonts w:cs="Times New Roman"/>
        </w:rPr>
        <w:t>Schau</w:t>
      </w:r>
      <w:proofErr w:type="spellEnd"/>
      <w:r w:rsidR="007C2A09">
        <w:rPr>
          <w:rFonts w:cs="Times New Roman"/>
        </w:rPr>
        <w:t xml:space="preserve">, Muniz, and </w:t>
      </w:r>
      <w:proofErr w:type="spellStart"/>
      <w:r w:rsidR="007C2A09">
        <w:rPr>
          <w:rFonts w:cs="Times New Roman"/>
        </w:rPr>
        <w:t>Arnould</w:t>
      </w:r>
      <w:proofErr w:type="spellEnd"/>
      <w:r w:rsidR="007C2A09">
        <w:rPr>
          <w:rFonts w:cs="Times New Roman"/>
        </w:rPr>
        <w:t xml:space="preserve"> 2009; </w:t>
      </w:r>
      <w:proofErr w:type="spellStart"/>
      <w:r w:rsidR="007C2A09">
        <w:rPr>
          <w:rFonts w:cs="Times New Roman"/>
        </w:rPr>
        <w:t>Lambek</w:t>
      </w:r>
      <w:proofErr w:type="spellEnd"/>
      <w:r w:rsidR="007C2A09">
        <w:rPr>
          <w:rFonts w:cs="Times New Roman"/>
        </w:rPr>
        <w:t xml:space="preserve"> 2013; </w:t>
      </w:r>
      <w:proofErr w:type="spellStart"/>
      <w:r w:rsidR="007C2A09">
        <w:rPr>
          <w:rFonts w:cs="Times New Roman"/>
        </w:rPr>
        <w:t>Arnould</w:t>
      </w:r>
      <w:proofErr w:type="spellEnd"/>
      <w:r w:rsidR="007C2A09">
        <w:rPr>
          <w:rFonts w:cs="Times New Roman"/>
        </w:rPr>
        <w:t xml:space="preserve"> 2014; </w:t>
      </w:r>
      <w:proofErr w:type="spellStart"/>
      <w:r w:rsidR="007C2A09">
        <w:rPr>
          <w:rFonts w:cs="Times New Roman"/>
        </w:rPr>
        <w:t>Figueiredo</w:t>
      </w:r>
      <w:proofErr w:type="spellEnd"/>
      <w:r w:rsidR="007C2A09">
        <w:rPr>
          <w:rFonts w:cs="Times New Roman"/>
        </w:rPr>
        <w:t xml:space="preserve"> and </w:t>
      </w:r>
      <w:proofErr w:type="spellStart"/>
      <w:r w:rsidR="007C2A09">
        <w:rPr>
          <w:rFonts w:cs="Times New Roman"/>
        </w:rPr>
        <w:t>Scaraboto</w:t>
      </w:r>
      <w:proofErr w:type="spellEnd"/>
      <w:r w:rsidR="007C2A09">
        <w:rPr>
          <w:rFonts w:cs="Times New Roman"/>
        </w:rPr>
        <w:t xml:space="preserve"> 2016)</w:t>
      </w:r>
      <w:r w:rsidR="00D76207">
        <w:rPr>
          <w:rFonts w:cs="Times New Roman"/>
        </w:rPr>
        <w:t xml:space="preserve">. </w:t>
      </w:r>
      <w:r w:rsidR="00861E1E">
        <w:rPr>
          <w:rFonts w:cs="Times New Roman"/>
        </w:rPr>
        <w:t xml:space="preserve">The </w:t>
      </w:r>
      <w:r w:rsidR="006B2A86">
        <w:rPr>
          <w:rFonts w:cs="Times New Roman"/>
        </w:rPr>
        <w:t>value</w:t>
      </w:r>
      <w:r w:rsidR="005E23AE">
        <w:rPr>
          <w:rFonts w:cs="Times New Roman"/>
        </w:rPr>
        <w:t xml:space="preserve">-creating </w:t>
      </w:r>
      <w:r w:rsidR="00861E1E">
        <w:rPr>
          <w:rFonts w:cs="Times New Roman"/>
        </w:rPr>
        <w:t xml:space="preserve">operations of </w:t>
      </w:r>
      <w:r w:rsidR="005A1891">
        <w:rPr>
          <w:rFonts w:cs="Times New Roman"/>
        </w:rPr>
        <w:t xml:space="preserve">a </w:t>
      </w:r>
      <w:r w:rsidR="00861E1E">
        <w:rPr>
          <w:rFonts w:cs="Times New Roman"/>
        </w:rPr>
        <w:t xml:space="preserve">value regime remain hidden in plain sight </w:t>
      </w:r>
      <w:r w:rsidR="00861E1E" w:rsidRPr="00037CAD">
        <w:rPr>
          <w:rFonts w:cs="Times New Roman"/>
        </w:rPr>
        <w:t xml:space="preserve">as long as the value </w:t>
      </w:r>
      <w:r w:rsidR="00861E1E">
        <w:rPr>
          <w:rFonts w:cs="Times New Roman"/>
        </w:rPr>
        <w:t xml:space="preserve">outcomes </w:t>
      </w:r>
      <w:r w:rsidR="005A1891">
        <w:rPr>
          <w:rFonts w:cs="Times New Roman"/>
        </w:rPr>
        <w:t>it</w:t>
      </w:r>
      <w:r w:rsidR="005A1891" w:rsidRPr="00037CAD">
        <w:rPr>
          <w:rFonts w:cs="Times New Roman"/>
        </w:rPr>
        <w:t xml:space="preserve"> </w:t>
      </w:r>
      <w:r w:rsidR="00861E1E" w:rsidRPr="00037CAD">
        <w:rPr>
          <w:rFonts w:cs="Times New Roman"/>
        </w:rPr>
        <w:t>produce</w:t>
      </w:r>
      <w:r w:rsidR="005A1891">
        <w:rPr>
          <w:rFonts w:cs="Times New Roman"/>
        </w:rPr>
        <w:t>s</w:t>
      </w:r>
      <w:r w:rsidR="00861E1E" w:rsidRPr="00037CAD">
        <w:rPr>
          <w:rFonts w:cs="Times New Roman"/>
        </w:rPr>
        <w:t xml:space="preserve"> </w:t>
      </w:r>
      <w:r w:rsidR="00861E1E">
        <w:rPr>
          <w:rFonts w:cs="Times New Roman"/>
        </w:rPr>
        <w:t>are</w:t>
      </w:r>
      <w:r w:rsidR="00861E1E" w:rsidRPr="00037CAD">
        <w:rPr>
          <w:rFonts w:cs="Times New Roman"/>
        </w:rPr>
        <w:t xml:space="preserve"> consistent with the higher-order values of consumers</w:t>
      </w:r>
      <w:r w:rsidR="00861E1E">
        <w:rPr>
          <w:rFonts w:cs="Times New Roman"/>
        </w:rPr>
        <w:t xml:space="preserve">. </w:t>
      </w:r>
      <w:r w:rsidR="005A1891">
        <w:rPr>
          <w:rFonts w:cs="Times New Roman"/>
        </w:rPr>
        <w:t>All t</w:t>
      </w:r>
      <w:r w:rsidR="00861E1E" w:rsidRPr="00037CAD">
        <w:rPr>
          <w:rFonts w:cs="Times New Roman"/>
        </w:rPr>
        <w:t>hat changes when value outcomes violate the</w:t>
      </w:r>
      <w:r w:rsidR="00861E1E">
        <w:rPr>
          <w:rFonts w:cs="Times New Roman"/>
        </w:rPr>
        <w:t xml:space="preserve"> </w:t>
      </w:r>
      <w:r w:rsidR="00861E1E" w:rsidRPr="00037CAD">
        <w:rPr>
          <w:rFonts w:cs="Times New Roman"/>
        </w:rPr>
        <w:t>higher</w:t>
      </w:r>
      <w:r w:rsidR="00861E1E">
        <w:rPr>
          <w:rFonts w:cs="Times New Roman"/>
        </w:rPr>
        <w:t>-</w:t>
      </w:r>
      <w:r w:rsidR="00861E1E" w:rsidRPr="00037CAD">
        <w:rPr>
          <w:rFonts w:cs="Times New Roman"/>
        </w:rPr>
        <w:t>order values of key consumer constituencies</w:t>
      </w:r>
      <w:r w:rsidR="00861E1E">
        <w:rPr>
          <w:rFonts w:cs="Times New Roman"/>
        </w:rPr>
        <w:t>. Repeat</w:t>
      </w:r>
      <w:r w:rsidR="006F6EE7">
        <w:rPr>
          <w:rFonts w:cs="Times New Roman"/>
        </w:rPr>
        <w:t>ed or egregious</w:t>
      </w:r>
      <w:r w:rsidR="00861E1E">
        <w:rPr>
          <w:rFonts w:cs="Times New Roman"/>
        </w:rPr>
        <w:t xml:space="preserve"> violations can </w:t>
      </w:r>
      <w:r w:rsidR="00017E6A">
        <w:rPr>
          <w:rFonts w:cs="Times New Roman"/>
        </w:rPr>
        <w:t>trigger</w:t>
      </w:r>
      <w:r w:rsidR="00861E1E">
        <w:rPr>
          <w:rFonts w:cs="Times New Roman"/>
        </w:rPr>
        <w:t xml:space="preserve"> consumer awareness</w:t>
      </w:r>
      <w:r w:rsidR="00017E6A">
        <w:rPr>
          <w:rFonts w:cs="Times New Roman"/>
        </w:rPr>
        <w:t>, peeling back the cloak</w:t>
      </w:r>
      <w:r w:rsidR="00861E1E">
        <w:rPr>
          <w:rFonts w:cs="Times New Roman"/>
        </w:rPr>
        <w:t xml:space="preserve"> of value regime operations and giv</w:t>
      </w:r>
      <w:r w:rsidR="002C328C">
        <w:rPr>
          <w:rFonts w:cs="Times New Roman"/>
        </w:rPr>
        <w:t>ing</w:t>
      </w:r>
      <w:r w:rsidR="00861E1E">
        <w:rPr>
          <w:rFonts w:cs="Times New Roman"/>
        </w:rPr>
        <w:t xml:space="preserve"> rise to a consumer movement </w:t>
      </w:r>
      <w:r w:rsidR="002C328C">
        <w:rPr>
          <w:rFonts w:cs="Times New Roman"/>
        </w:rPr>
        <w:t xml:space="preserve">intent upon </w:t>
      </w:r>
      <w:r w:rsidR="00861E1E">
        <w:rPr>
          <w:rFonts w:cs="Times New Roman"/>
        </w:rPr>
        <w:t>chang</w:t>
      </w:r>
      <w:r w:rsidR="002C328C">
        <w:rPr>
          <w:rFonts w:cs="Times New Roman"/>
        </w:rPr>
        <w:t>ing</w:t>
      </w:r>
      <w:r w:rsidR="00861E1E">
        <w:rPr>
          <w:rFonts w:cs="Times New Roman"/>
        </w:rPr>
        <w:t xml:space="preserve"> </w:t>
      </w:r>
      <w:r w:rsidR="00AD7BB1">
        <w:rPr>
          <w:rFonts w:cs="Times New Roman"/>
        </w:rPr>
        <w:t>them</w:t>
      </w:r>
      <w:r w:rsidR="00861E1E">
        <w:rPr>
          <w:rFonts w:cs="Times New Roman"/>
        </w:rPr>
        <w:t xml:space="preserve">. </w:t>
      </w:r>
      <w:r w:rsidR="00861E1E" w:rsidRPr="00037CAD">
        <w:rPr>
          <w:rFonts w:cs="Times New Roman"/>
        </w:rPr>
        <w:t>This study develops value</w:t>
      </w:r>
      <w:r w:rsidR="00AD7BB1">
        <w:rPr>
          <w:rFonts w:cs="Times New Roman"/>
        </w:rPr>
        <w:t>-</w:t>
      </w:r>
      <w:r w:rsidR="00861E1E" w:rsidRPr="00037CAD">
        <w:rPr>
          <w:rFonts w:cs="Times New Roman"/>
        </w:rPr>
        <w:t>regime theory and then applies it to the phenomenon of consumer movements. In so doing, it refines our understandings of both.</w:t>
      </w:r>
    </w:p>
    <w:p w14:paraId="1C032819" w14:textId="661E1C03" w:rsidR="00861E1E" w:rsidRPr="00037CAD" w:rsidRDefault="00861E1E" w:rsidP="00966029">
      <w:pPr>
        <w:spacing w:line="480" w:lineRule="auto"/>
        <w:ind w:firstLine="720"/>
        <w:rPr>
          <w:rFonts w:cs="Times New Roman"/>
        </w:rPr>
      </w:pPr>
      <w:r w:rsidRPr="00037CAD">
        <w:rPr>
          <w:rFonts w:cs="Times New Roman"/>
        </w:rPr>
        <w:t>In 2012, something was rotten in the land of Germany, and consumers were up in arms. The German retail food sector had long striven to serve its customers food that was as fresh as possible. This came at a cost</w:t>
      </w:r>
      <w:r w:rsidR="004E45F3">
        <w:rPr>
          <w:rFonts w:cs="Times New Roman"/>
        </w:rPr>
        <w:t>. M</w:t>
      </w:r>
      <w:r w:rsidRPr="00037CAD">
        <w:rPr>
          <w:rFonts w:cs="Times New Roman"/>
        </w:rPr>
        <w:t>assive amounts of perfectly edible food</w:t>
      </w:r>
      <w:r w:rsidR="0080394A">
        <w:rPr>
          <w:rFonts w:cs="Times New Roman"/>
        </w:rPr>
        <w:t xml:space="preserve"> </w:t>
      </w:r>
      <w:r w:rsidRPr="00037CAD">
        <w:rPr>
          <w:rFonts w:cs="Times New Roman"/>
        </w:rPr>
        <w:t xml:space="preserve">with </w:t>
      </w:r>
      <w:r w:rsidR="0080394A">
        <w:rPr>
          <w:rFonts w:cs="Times New Roman"/>
        </w:rPr>
        <w:t xml:space="preserve">only small signs of </w:t>
      </w:r>
      <w:r w:rsidRPr="00037CAD">
        <w:rPr>
          <w:rFonts w:cs="Times New Roman"/>
        </w:rPr>
        <w:t>blemish</w:t>
      </w:r>
      <w:r w:rsidR="0080394A">
        <w:rPr>
          <w:rFonts w:cs="Times New Roman"/>
        </w:rPr>
        <w:t xml:space="preserve"> </w:t>
      </w:r>
      <w:r w:rsidRPr="00037CAD">
        <w:rPr>
          <w:rFonts w:cs="Times New Roman"/>
        </w:rPr>
        <w:t xml:space="preserve">were systematically </w:t>
      </w:r>
      <w:r w:rsidR="0080394A">
        <w:rPr>
          <w:rFonts w:cs="Times New Roman"/>
        </w:rPr>
        <w:t>thrown away</w:t>
      </w:r>
      <w:r w:rsidRPr="00037CAD">
        <w:rPr>
          <w:rFonts w:cs="Times New Roman"/>
        </w:rPr>
        <w:t xml:space="preserve">. Consumers were unaware of the festering food waste </w:t>
      </w:r>
      <w:r w:rsidRPr="00037CAD">
        <w:rPr>
          <w:rFonts w:cs="Times New Roman"/>
        </w:rPr>
        <w:lastRenderedPageBreak/>
        <w:t>problem until activists and journalists caught whiff of it and exposed it</w:t>
      </w:r>
      <w:r w:rsidR="00827FE5">
        <w:rPr>
          <w:rFonts w:cs="Times New Roman"/>
        </w:rPr>
        <w:t xml:space="preserve"> (Gollnhofer and Schouten 2017)</w:t>
      </w:r>
      <w:r w:rsidRPr="00037CAD">
        <w:rPr>
          <w:rFonts w:cs="Times New Roman"/>
        </w:rPr>
        <w:t xml:space="preserve">. Discarding </w:t>
      </w:r>
      <w:r>
        <w:rPr>
          <w:rFonts w:cs="Times New Roman"/>
        </w:rPr>
        <w:t xml:space="preserve">meal-worthy food </w:t>
      </w:r>
      <w:r w:rsidRPr="00037CAD">
        <w:rPr>
          <w:rFonts w:cs="Times New Roman"/>
        </w:rPr>
        <w:t>conflicted with</w:t>
      </w:r>
      <w:r w:rsidR="000C6AAA">
        <w:rPr>
          <w:rFonts w:cs="Times New Roman"/>
        </w:rPr>
        <w:t xml:space="preserve"> some</w:t>
      </w:r>
      <w:r w:rsidRPr="00037CAD">
        <w:rPr>
          <w:rFonts w:cs="Times New Roman"/>
        </w:rPr>
        <w:t xml:space="preserve"> </w:t>
      </w:r>
      <w:r>
        <w:rPr>
          <w:rFonts w:cs="Times New Roman"/>
        </w:rPr>
        <w:t xml:space="preserve">German </w:t>
      </w:r>
      <w:r w:rsidRPr="00037CAD">
        <w:rPr>
          <w:rFonts w:cs="Times New Roman"/>
        </w:rPr>
        <w:t xml:space="preserve">consumers’ higher-order values related to thrift and sustainability, and exposure to the problem sparked the moral outrage </w:t>
      </w:r>
      <w:r w:rsidR="009550E6" w:rsidRPr="00037CAD">
        <w:rPr>
          <w:rFonts w:cs="Times New Roman"/>
        </w:rPr>
        <w:t xml:space="preserve">necessary </w:t>
      </w:r>
      <w:r w:rsidR="009550E6">
        <w:rPr>
          <w:rFonts w:cs="Times New Roman"/>
        </w:rPr>
        <w:t>to</w:t>
      </w:r>
      <w:r w:rsidR="009550E6" w:rsidRPr="00037CAD">
        <w:rPr>
          <w:rFonts w:cs="Times New Roman"/>
        </w:rPr>
        <w:t xml:space="preserve"> </w:t>
      </w:r>
      <w:r w:rsidRPr="00037CAD">
        <w:rPr>
          <w:rFonts w:cs="Times New Roman"/>
        </w:rPr>
        <w:t>mobiliz</w:t>
      </w:r>
      <w:r w:rsidR="009550E6">
        <w:rPr>
          <w:rFonts w:cs="Times New Roman"/>
        </w:rPr>
        <w:t>e</w:t>
      </w:r>
      <w:r w:rsidRPr="00037CAD">
        <w:rPr>
          <w:rFonts w:cs="Times New Roman"/>
        </w:rPr>
        <w:t xml:space="preserve"> a consumer movement to remedy the situation (e.g., </w:t>
      </w:r>
      <w:proofErr w:type="spellStart"/>
      <w:r w:rsidRPr="00037CAD">
        <w:rPr>
          <w:rFonts w:cs="Times New Roman"/>
        </w:rPr>
        <w:t>Kozinets</w:t>
      </w:r>
      <w:proofErr w:type="spellEnd"/>
      <w:r w:rsidRPr="00037CAD">
        <w:rPr>
          <w:rFonts w:cs="Times New Roman"/>
        </w:rPr>
        <w:t xml:space="preserve"> and </w:t>
      </w:r>
      <w:proofErr w:type="spellStart"/>
      <w:r w:rsidRPr="00037CAD">
        <w:rPr>
          <w:rFonts w:cs="Times New Roman"/>
        </w:rPr>
        <w:t>Handelman</w:t>
      </w:r>
      <w:proofErr w:type="spellEnd"/>
      <w:r w:rsidRPr="00037CAD">
        <w:rPr>
          <w:rFonts w:cs="Times New Roman"/>
        </w:rPr>
        <w:t xml:space="preserve"> 2004; </w:t>
      </w:r>
      <w:r>
        <w:rPr>
          <w:rFonts w:cs="Times New Roman"/>
        </w:rPr>
        <w:t xml:space="preserve">Jasper </w:t>
      </w:r>
      <w:r w:rsidR="00C31730">
        <w:rPr>
          <w:rFonts w:cs="Times New Roman"/>
        </w:rPr>
        <w:t>2011</w:t>
      </w:r>
      <w:r w:rsidRPr="00037CAD">
        <w:rPr>
          <w:rFonts w:cs="Times New Roman"/>
        </w:rPr>
        <w:t>).</w:t>
      </w:r>
    </w:p>
    <w:p w14:paraId="50600A6F" w14:textId="000DC09A" w:rsidR="002571E5" w:rsidRPr="007832BB" w:rsidRDefault="007832BB" w:rsidP="007832BB">
      <w:pPr>
        <w:spacing w:line="480" w:lineRule="auto"/>
        <w:ind w:firstLine="720"/>
        <w:rPr>
          <w:rFonts w:cs="Times New Roman"/>
        </w:rPr>
      </w:pPr>
      <w:r w:rsidRPr="00037CAD">
        <w:rPr>
          <w:rFonts w:cs="Times New Roman"/>
        </w:rPr>
        <w:t xml:space="preserve">Certain peculiarities of this consumer movement drove our research </w:t>
      </w:r>
      <w:r>
        <w:rPr>
          <w:rFonts w:cs="Times New Roman"/>
        </w:rPr>
        <w:t>interests</w:t>
      </w:r>
      <w:r w:rsidRPr="00037CAD">
        <w:rPr>
          <w:rFonts w:cs="Times New Roman"/>
        </w:rPr>
        <w:t>. The first peculiarity was its surprising success. In the course of about two years it had achieved dramatic reductions in food waste; it had motivated lawmakers to enact revolutionary food-waste legislation; and</w:t>
      </w:r>
      <w:r>
        <w:rPr>
          <w:rFonts w:cs="Times New Roman"/>
        </w:rPr>
        <w:t xml:space="preserve"> it had evolved from heated contention to </w:t>
      </w:r>
      <w:r w:rsidRPr="00037CAD">
        <w:rPr>
          <w:rFonts w:cs="Times New Roman"/>
        </w:rPr>
        <w:t>relative harmony between consumer activists and retail store management. The second peculiarity was its strategy</w:t>
      </w:r>
      <w:r>
        <w:rPr>
          <w:rFonts w:cs="Times New Roman"/>
        </w:rPr>
        <w:t xml:space="preserve">. </w:t>
      </w:r>
      <w:r w:rsidRPr="00037CAD">
        <w:rPr>
          <w:rFonts w:cs="Times New Roman"/>
        </w:rPr>
        <w:t xml:space="preserve">Rather than the more purely discursive strategies of protest or lobbying, the activists chose to intervene directly in the material flows of food to waste. </w:t>
      </w:r>
      <w:r w:rsidR="00861E1E" w:rsidRPr="00037CAD">
        <w:rPr>
          <w:rFonts w:cs="Times New Roman"/>
        </w:rPr>
        <w:t>They physically diverted food from the waste stream</w:t>
      </w:r>
      <w:r w:rsidR="0099440C">
        <w:rPr>
          <w:rFonts w:cs="Times New Roman"/>
        </w:rPr>
        <w:t xml:space="preserve"> and beg</w:t>
      </w:r>
      <w:r w:rsidR="009C47C4">
        <w:rPr>
          <w:rFonts w:cs="Times New Roman"/>
        </w:rPr>
        <w:t>a</w:t>
      </w:r>
      <w:r w:rsidR="0099440C">
        <w:rPr>
          <w:rFonts w:cs="Times New Roman"/>
        </w:rPr>
        <w:t xml:space="preserve">n </w:t>
      </w:r>
      <w:r w:rsidR="00861E1E" w:rsidRPr="00037CAD">
        <w:rPr>
          <w:rFonts w:cs="Times New Roman"/>
        </w:rPr>
        <w:t>creating</w:t>
      </w:r>
      <w:r w:rsidR="00AA3FEC">
        <w:rPr>
          <w:rFonts w:cs="Times New Roman"/>
        </w:rPr>
        <w:t xml:space="preserve"> </w:t>
      </w:r>
      <w:r w:rsidR="0099440C">
        <w:rPr>
          <w:rFonts w:cs="Times New Roman"/>
        </w:rPr>
        <w:t xml:space="preserve">an </w:t>
      </w:r>
      <w:r w:rsidR="00861E1E" w:rsidRPr="00037CAD">
        <w:rPr>
          <w:rFonts w:cs="Times New Roman"/>
        </w:rPr>
        <w:t xml:space="preserve">alternative object pathway for </w:t>
      </w:r>
      <w:r w:rsidR="00861E1E">
        <w:rPr>
          <w:rFonts w:cs="Times New Roman"/>
        </w:rPr>
        <w:t xml:space="preserve">consumer-scale production </w:t>
      </w:r>
      <w:r w:rsidR="009C47C4">
        <w:rPr>
          <w:rFonts w:cs="Times New Roman"/>
        </w:rPr>
        <w:t>and</w:t>
      </w:r>
      <w:r w:rsidR="00861E1E" w:rsidRPr="00037CAD">
        <w:rPr>
          <w:rFonts w:cs="Times New Roman"/>
        </w:rPr>
        <w:t xml:space="preserve"> consumption. </w:t>
      </w:r>
      <w:r w:rsidR="0080536F">
        <w:rPr>
          <w:rFonts w:cs="Times New Roman"/>
        </w:rPr>
        <w:t>T</w:t>
      </w:r>
      <w:r w:rsidR="002571E5">
        <w:rPr>
          <w:rFonts w:cs="Times New Roman"/>
        </w:rPr>
        <w:t xml:space="preserve">o understand the </w:t>
      </w:r>
      <w:r w:rsidR="00AF685B">
        <w:rPr>
          <w:rFonts w:cs="Times New Roman"/>
        </w:rPr>
        <w:t xml:space="preserve">peculiarities of </w:t>
      </w:r>
      <w:r w:rsidR="004A4862">
        <w:rPr>
          <w:rFonts w:cs="Times New Roman"/>
        </w:rPr>
        <w:t>th</w:t>
      </w:r>
      <w:r w:rsidR="0080536F">
        <w:rPr>
          <w:rFonts w:cs="Times New Roman"/>
        </w:rPr>
        <w:t>is</w:t>
      </w:r>
      <w:r w:rsidR="004A4862">
        <w:rPr>
          <w:rFonts w:cs="Times New Roman"/>
        </w:rPr>
        <w:t xml:space="preserve"> </w:t>
      </w:r>
      <w:r w:rsidR="002571E5">
        <w:rPr>
          <w:rFonts w:cs="Times New Roman"/>
        </w:rPr>
        <w:t>movement</w:t>
      </w:r>
      <w:r w:rsidR="0080536F">
        <w:rPr>
          <w:rFonts w:cs="Times New Roman"/>
        </w:rPr>
        <w:t xml:space="preserve">, we turned to theorization on value regimes. </w:t>
      </w:r>
    </w:p>
    <w:p w14:paraId="16776D5F" w14:textId="6C00928D" w:rsidR="007C2A09" w:rsidRDefault="007C2A09" w:rsidP="000052C8">
      <w:pPr>
        <w:spacing w:line="480" w:lineRule="auto"/>
        <w:ind w:firstLine="720"/>
        <w:contextualSpacing/>
      </w:pPr>
      <w:r>
        <w:t xml:space="preserve">Appadurai (1986) originally defined a value regime as </w:t>
      </w:r>
      <w:r w:rsidRPr="00992CAB">
        <w:t>the structural conditions governing the production, appropriation, evaluation, and distribution of value in a particular context</w:t>
      </w:r>
      <w:r>
        <w:t xml:space="preserve">. Appadurai’s theorization has recently received criticism for being too totalizing and out of step with contemporary market theorization (e.g., Graeber 2001; </w:t>
      </w:r>
      <w:proofErr w:type="spellStart"/>
      <w:r>
        <w:t>Caliskan</w:t>
      </w:r>
      <w:proofErr w:type="spellEnd"/>
      <w:r>
        <w:t xml:space="preserve"> and </w:t>
      </w:r>
      <w:proofErr w:type="spellStart"/>
      <w:r>
        <w:t>Callon</w:t>
      </w:r>
      <w:proofErr w:type="spellEnd"/>
      <w:r>
        <w:t xml:space="preserve"> 2009; Levy, Reinecke, and Manning 2015). We offer an updated conceptualization of value regimes that satisfies these contemporary critiques and serves our inquiry of consumer movements. We posit that value regimes systemically reproduce value outcomes through the interaction of three co-constituting elements: 1) higher-order values, 2) governance mechanisms, and 3) object pathways. We also show that while </w:t>
      </w:r>
      <w:r w:rsidR="000052C8">
        <w:t>interventions into value regimes through championing alternative higher-order values and lobbying for</w:t>
      </w:r>
      <w:r w:rsidR="007832BB">
        <w:t xml:space="preserve"> changes to</w:t>
      </w:r>
      <w:r w:rsidR="000052C8">
        <w:t xml:space="preserve"> governance mechanism are well-</w:t>
      </w:r>
      <w:r w:rsidR="000052C8">
        <w:lastRenderedPageBreak/>
        <w:t xml:space="preserve">established strategies for consumer movements (e.g., </w:t>
      </w:r>
      <w:proofErr w:type="spellStart"/>
      <w:r w:rsidR="000052C8">
        <w:t>Kozinets</w:t>
      </w:r>
      <w:proofErr w:type="spellEnd"/>
      <w:r w:rsidR="000052C8">
        <w:t xml:space="preserve"> and </w:t>
      </w:r>
      <w:proofErr w:type="spellStart"/>
      <w:r w:rsidR="000052C8">
        <w:t>Handelman</w:t>
      </w:r>
      <w:proofErr w:type="spellEnd"/>
      <w:r w:rsidR="000052C8">
        <w:t xml:space="preserve"> 2004; Jasper </w:t>
      </w:r>
      <w:r w:rsidR="00C31730">
        <w:t>2011</w:t>
      </w:r>
      <w:r w:rsidR="000052C8">
        <w:t xml:space="preserve">; King and Pearce 2010), interventions into </w:t>
      </w:r>
      <w:r>
        <w:t>object pathways</w:t>
      </w:r>
      <w:r w:rsidR="000052C8">
        <w:t xml:space="preserve"> </w:t>
      </w:r>
      <w:r>
        <w:t>ha</w:t>
      </w:r>
      <w:r w:rsidR="000052C8">
        <w:t>ve</w:t>
      </w:r>
      <w:r>
        <w:t xml:space="preserve"> received </w:t>
      </w:r>
      <w:r w:rsidR="000052C8">
        <w:t xml:space="preserve">scant </w:t>
      </w:r>
      <w:r>
        <w:t xml:space="preserve">attention. This paper remedies this theoretical omission by investigating how </w:t>
      </w:r>
      <w:r w:rsidR="00320C47">
        <w:t>t</w:t>
      </w:r>
      <w:r>
        <w:t xml:space="preserve">he </w:t>
      </w:r>
      <w:r w:rsidR="00320C47">
        <w:t>anti-</w:t>
      </w:r>
      <w:r>
        <w:t xml:space="preserve">food waste </w:t>
      </w:r>
      <w:r w:rsidR="00320C47">
        <w:t>movement</w:t>
      </w:r>
      <w:r>
        <w:t xml:space="preserve"> chose</w:t>
      </w:r>
      <w:r w:rsidR="001B6CDE">
        <w:t xml:space="preserve"> building</w:t>
      </w:r>
      <w:r>
        <w:t xml:space="preserve"> </w:t>
      </w:r>
      <w:r w:rsidRPr="007C3B24">
        <w:t>alternative object pathways</w:t>
      </w:r>
      <w:r>
        <w:t xml:space="preserve"> as its primary strategy</w:t>
      </w:r>
      <w:r w:rsidRPr="00B376CA">
        <w:t>.</w:t>
      </w:r>
      <w:r>
        <w:t xml:space="preserve"> </w:t>
      </w:r>
      <w:r w:rsidR="000052C8">
        <w:t xml:space="preserve">Our inquiry was motivated by the following research question: </w:t>
      </w:r>
      <w:r w:rsidR="000052C8" w:rsidRPr="00CA0D60">
        <w:rPr>
          <w:i/>
        </w:rPr>
        <w:t xml:space="preserve">How do consumer movements create </w:t>
      </w:r>
      <w:r w:rsidR="000052C8">
        <w:rPr>
          <w:i/>
        </w:rPr>
        <w:t xml:space="preserve">and integrate </w:t>
      </w:r>
      <w:r w:rsidR="000052C8" w:rsidRPr="00CA0D60">
        <w:rPr>
          <w:i/>
        </w:rPr>
        <w:t>alternative pathways into value regimes?</w:t>
      </w:r>
      <w:r w:rsidR="000052C8">
        <w:t xml:space="preserve"> </w:t>
      </w:r>
    </w:p>
    <w:p w14:paraId="45960664" w14:textId="0D4542EB" w:rsidR="000052C8" w:rsidRDefault="000052C8" w:rsidP="00B6649D">
      <w:pPr>
        <w:spacing w:line="480" w:lineRule="auto"/>
        <w:ind w:firstLine="720"/>
        <w:contextualSpacing/>
        <w:rPr>
          <w:rFonts w:cs="Times New Roman"/>
        </w:rPr>
      </w:pPr>
      <w:r w:rsidRPr="000B45F3">
        <w:t xml:space="preserve">We begin by reviewing prior </w:t>
      </w:r>
      <w:r>
        <w:t>studies</w:t>
      </w:r>
      <w:r w:rsidRPr="000B45F3">
        <w:t xml:space="preserve"> </w:t>
      </w:r>
      <w:r>
        <w:t xml:space="preserve">on consumer movements and develop our value regime model to give context to our inquiry and identify the gap in existing consumer movement literature. With our conceptual framework in place, we describe our research context, the German retail food system, in terms of our updated conceptualization of a value regime. We then elaborate our methodological approach, the extent of our ethnographic fieldwork, and our analytical procedures. Our findings elaborate how </w:t>
      </w:r>
      <w:r w:rsidR="00053C69">
        <w:t>the movement</w:t>
      </w:r>
      <w:r>
        <w:t xml:space="preserve"> </w:t>
      </w:r>
      <w:r w:rsidR="00053C69">
        <w:t xml:space="preserve">first </w:t>
      </w:r>
      <w:r>
        <w:t xml:space="preserve">built </w:t>
      </w:r>
      <w:r w:rsidR="00053C69">
        <w:t>a</w:t>
      </w:r>
      <w:r>
        <w:t xml:space="preserve"> disjunctive object pathway and how and why it was later developed into a complementary object pathway. </w:t>
      </w:r>
      <w:r w:rsidRPr="000B45F3">
        <w:t xml:space="preserve">We conclude </w:t>
      </w:r>
      <w:r>
        <w:t xml:space="preserve">our paper </w:t>
      </w:r>
      <w:r w:rsidRPr="000B45F3">
        <w:t>by discussing our study’s contributions</w:t>
      </w:r>
      <w:r>
        <w:t xml:space="preserve"> and limitations,</w:t>
      </w:r>
      <w:r w:rsidRPr="000B45F3">
        <w:t xml:space="preserve"> and </w:t>
      </w:r>
      <w:r>
        <w:t xml:space="preserve">by </w:t>
      </w:r>
      <w:r w:rsidRPr="000B45F3">
        <w:t xml:space="preserve">identifying avenues for future research. </w:t>
      </w:r>
    </w:p>
    <w:p w14:paraId="3E6BD9FF" w14:textId="77777777" w:rsidR="00291512" w:rsidRDefault="00291512">
      <w:pPr>
        <w:spacing w:line="480" w:lineRule="auto"/>
        <w:ind w:firstLine="720"/>
        <w:contextualSpacing/>
      </w:pPr>
    </w:p>
    <w:p w14:paraId="1CCAC22E" w14:textId="3AA3C2C6" w:rsidR="009121EE" w:rsidRDefault="00FA3A4C">
      <w:pPr>
        <w:pStyle w:val="berschrift1"/>
        <w:spacing w:line="480" w:lineRule="auto"/>
      </w:pPr>
      <w:r>
        <w:t xml:space="preserve">CONSUMER MOVEMENT </w:t>
      </w:r>
      <w:r w:rsidR="00B6649D">
        <w:t>INTERVENTIONS</w:t>
      </w:r>
      <w:r w:rsidR="00B1212D">
        <w:t xml:space="preserve"> INTO VALUE REGIMES</w:t>
      </w:r>
    </w:p>
    <w:p w14:paraId="3773F641" w14:textId="77777777" w:rsidR="00F05651" w:rsidRPr="0090491A" w:rsidRDefault="00F05651" w:rsidP="00940066">
      <w:pPr>
        <w:spacing w:line="480" w:lineRule="auto"/>
      </w:pPr>
    </w:p>
    <w:p w14:paraId="5E45BFFC" w14:textId="6F308CDC" w:rsidR="00FA3A4C" w:rsidRPr="00E637E3" w:rsidRDefault="00FA3A4C">
      <w:pPr>
        <w:pStyle w:val="berschrift2"/>
      </w:pPr>
      <w:r>
        <w:t>Consumer Movements and the Question of Strategy</w:t>
      </w:r>
    </w:p>
    <w:p w14:paraId="34E31152" w14:textId="53BC20B7" w:rsidR="00FA3A4C" w:rsidRDefault="00FA3A4C">
      <w:pPr>
        <w:spacing w:line="480" w:lineRule="auto"/>
        <w:ind w:firstLine="720"/>
      </w:pPr>
      <w:r w:rsidRPr="00992CAB">
        <w:t>Consumer movements are organized consumer collectives that aspire to transform consumer culture or markets</w:t>
      </w:r>
      <w:r>
        <w:t xml:space="preserve"> </w:t>
      </w:r>
      <w:r>
        <w:fldChar w:fldCharType="begin" w:fldLock="1"/>
      </w:r>
      <w:r>
        <w:instrText>ADDIN CSL_CITATION { "citationItems" : [ { "id" : "ITEM-1", "itemData" : { "author" : [ { "dropping-particle" : "V.", "family" : "Kozinets", "given" : "Robert", "non-dropping-particle" : "", "parse-names" : false, "suffix" : "" }, { "dropping-particle" : "", "family" : "Handelman", "given" : "Jay M.", "non-dropping-particle" : "", "parse-names" : false, "suffix" : "" } ], "container-title" : "Journal of Consumer Research", "id" : "ITEM-1", "issue" : "3", "issued" : { "date-parts" : [ [ "2004" ] ] }, "page" : "691-704", "title" : "Adversaries of consumption: Consumer movements, activism, and ideology", "type" : "article-journal", "volume" : "31" }, "uris" : [ "http://www.mendeley.com/documents/?uuid=a826e0a9-aead-4a77-abb1-15f052c23f2c" ] } ], "mendeley" : { "formattedCitation" : "(Kozinets and Handelman 2004)", "plainTextFormattedCitation" : "(Kozinets and Handelman 2004)", "previouslyFormattedCitation" : "(Kozinets and Handelman 2004)" }, "properties" : { "noteIndex" : 0 }, "schema" : "https://github.com/citation-style-language/schema/raw/master/csl-citation.json" }</w:instrText>
      </w:r>
      <w:r>
        <w:fldChar w:fldCharType="separate"/>
      </w:r>
      <w:r w:rsidRPr="00EC528C">
        <w:rPr>
          <w:noProof/>
        </w:rPr>
        <w:t>(Kozinets and Handelman 2004)</w:t>
      </w:r>
      <w:r>
        <w:fldChar w:fldCharType="end"/>
      </w:r>
      <w:r w:rsidRPr="00992CAB">
        <w:t xml:space="preserve">. </w:t>
      </w:r>
      <w:r w:rsidR="001E61E7">
        <w:t>A</w:t>
      </w:r>
      <w:r w:rsidR="008B78B1">
        <w:t>s a</w:t>
      </w:r>
      <w:r>
        <w:t xml:space="preserve"> subset of new social movements (NSM)</w:t>
      </w:r>
      <w:r w:rsidR="001E61E7">
        <w:t>,</w:t>
      </w:r>
      <w:r>
        <w:t xml:space="preserve"> they </w:t>
      </w:r>
      <w:r w:rsidRPr="00992CAB">
        <w:t>mobilize through shared moral outrage over what they perceive as injustice</w:t>
      </w:r>
      <w:r w:rsidR="001F305F">
        <w:t>s</w:t>
      </w:r>
      <w:r w:rsidRPr="00992CAB">
        <w:t xml:space="preserve"> or ethical problem</w:t>
      </w:r>
      <w:r w:rsidR="001F305F">
        <w:t>s</w:t>
      </w:r>
      <w:r w:rsidRPr="00992CAB">
        <w:t xml:space="preserve"> within </w:t>
      </w:r>
      <w:r>
        <w:t xml:space="preserve">markets or </w:t>
      </w:r>
      <w:r w:rsidRPr="00992CAB">
        <w:t>consumer culture</w:t>
      </w:r>
      <w:r>
        <w:t xml:space="preserve"> </w:t>
      </w:r>
      <w:r>
        <w:fldChar w:fldCharType="begin" w:fldLock="1"/>
      </w:r>
      <w:r>
        <w:instrText>ADDIN CSL_CITATION { "citationItems" : [ { "id" : "ITEM-1", "itemData" : { "author" : [ { "dropping-particle" : "", "family" : "Jasper", "given" : "James M.", "non-dropping-particle" : "", "parse-names" : false, "suffix" : "" } ], "container-title" : "Annual Review of Sociology", "id" : "ITEM-1", "issued" : { "date-parts" : [ [ "2011" ] ] }, "page" : "285-303", "title" : "Emotions and social movements", "type" : "article-journal", "volume" : "37" }, "uris" : [ "http://www.mendeley.com/documents/?uuid=d86943a3-c359-4d1e-92db-a31517edc82f" ] } ], "mendeley" : { "formattedCitation" : "(Jasper 2011)", "plainTextFormattedCitation" : "(Jasper 2011)", "previouslyFormattedCitation" : "(Jasper 2011)" }, "properties" : { "noteIndex" : 0 }, "schema" : "https://github.com/citation-style-language/schema/raw/master/csl-citation.json" }</w:instrText>
      </w:r>
      <w:r>
        <w:fldChar w:fldCharType="separate"/>
      </w:r>
      <w:r w:rsidRPr="007B2C11">
        <w:rPr>
          <w:noProof/>
        </w:rPr>
        <w:t>(Jasper 2011)</w:t>
      </w:r>
      <w:r>
        <w:fldChar w:fldCharType="end"/>
      </w:r>
      <w:r w:rsidRPr="00992CAB">
        <w:t>.</w:t>
      </w:r>
      <w:r>
        <w:t xml:space="preserve"> After mobilization, a movement crafts a collective identity and vision for change that allow the </w:t>
      </w:r>
      <w:r>
        <w:lastRenderedPageBreak/>
        <w:t xml:space="preserve">movement to </w:t>
      </w:r>
      <w:r w:rsidR="00340420">
        <w:t xml:space="preserve">publicize </w:t>
      </w:r>
      <w:r>
        <w:t xml:space="preserve">its message and recruit new members (Jasper 2011; </w:t>
      </w:r>
      <w:proofErr w:type="spellStart"/>
      <w:r>
        <w:t>Scaraboto</w:t>
      </w:r>
      <w:proofErr w:type="spellEnd"/>
      <w:r>
        <w:t xml:space="preserve"> and Fischer 2013). Exemplifying the power of these movements, recent studies recount various</w:t>
      </w:r>
      <w:r w:rsidR="001B6CDE">
        <w:t xml:space="preserve"> examples of consumer movements striving to </w:t>
      </w:r>
      <w:r>
        <w:t>induc</w:t>
      </w:r>
      <w:r w:rsidR="001B6CDE">
        <w:t>e</w:t>
      </w:r>
      <w:r>
        <w:t xml:space="preserve"> market change (e.g., </w:t>
      </w:r>
      <w:proofErr w:type="spellStart"/>
      <w:r>
        <w:t>Coskuner-Balli</w:t>
      </w:r>
      <w:proofErr w:type="spellEnd"/>
      <w:r>
        <w:t xml:space="preserve"> and Thompson 2007; King and Pearce 2010; Weijo</w:t>
      </w:r>
      <w:r w:rsidR="00300547">
        <w:t>, Martin, and Arnould</w:t>
      </w:r>
      <w:r>
        <w:t xml:space="preserve"> 2018). </w:t>
      </w:r>
    </w:p>
    <w:p w14:paraId="061C4A6A" w14:textId="0709D8DE" w:rsidR="00FA3A4C" w:rsidRPr="00B64744" w:rsidRDefault="00FA3A4C" w:rsidP="00FA3A4C">
      <w:pPr>
        <w:spacing w:line="480" w:lineRule="auto"/>
        <w:ind w:firstLine="720"/>
      </w:pPr>
      <w:r w:rsidRPr="00B64744">
        <w:t xml:space="preserve">Consumer movements usually have less power than those standing in the way of change, particularly marketers and institutions, which forces movements to embrace indirect means of action (e.g., </w:t>
      </w:r>
      <w:proofErr w:type="spellStart"/>
      <w:r w:rsidRPr="00B64744">
        <w:t>Kozinets</w:t>
      </w:r>
      <w:proofErr w:type="spellEnd"/>
      <w:r w:rsidRPr="00B64744">
        <w:t xml:space="preserve"> and </w:t>
      </w:r>
      <w:proofErr w:type="spellStart"/>
      <w:r w:rsidRPr="00B64744">
        <w:t>Handelman</w:t>
      </w:r>
      <w:proofErr w:type="spellEnd"/>
      <w:r w:rsidRPr="00B64744">
        <w:t xml:space="preserve"> 2004; </w:t>
      </w:r>
      <w:proofErr w:type="spellStart"/>
      <w:r w:rsidRPr="00B64744">
        <w:t>Scaraboto</w:t>
      </w:r>
      <w:proofErr w:type="spellEnd"/>
      <w:r w:rsidRPr="00B64744">
        <w:t xml:space="preserve"> and Fischer 2013; Weijo et al. 2018). Overall, social movement literature has emphasized the study of what </w:t>
      </w:r>
      <w:r w:rsidR="00AC477C">
        <w:t xml:space="preserve">Tilly and </w:t>
      </w:r>
      <w:proofErr w:type="spellStart"/>
      <w:r w:rsidRPr="00B64744">
        <w:t>Tarrow</w:t>
      </w:r>
      <w:proofErr w:type="spellEnd"/>
      <w:r w:rsidRPr="00B64744">
        <w:t xml:space="preserve"> (</w:t>
      </w:r>
      <w:r w:rsidR="00AC477C">
        <w:t>2015</w:t>
      </w:r>
      <w:r w:rsidRPr="00B64744">
        <w:t>) calls the tactics of contention</w:t>
      </w:r>
      <w:r w:rsidR="001E1332">
        <w:t>,</w:t>
      </w:r>
      <w:r w:rsidRPr="00B64744">
        <w:t xml:space="preserve"> through which movements express their identities or hinder the operations of their opposition (see also Jasper 2008). Similarly, </w:t>
      </w:r>
      <w:r w:rsidR="001E1332" w:rsidRPr="00B64744">
        <w:t xml:space="preserve">much of the interest </w:t>
      </w:r>
      <w:r w:rsidRPr="00B64744">
        <w:t xml:space="preserve">within consumer research has been on how movements frame their collective identities and ideological opposition (e.g., </w:t>
      </w:r>
      <w:proofErr w:type="spellStart"/>
      <w:r w:rsidRPr="00B64744">
        <w:t>Kozinets</w:t>
      </w:r>
      <w:proofErr w:type="spellEnd"/>
      <w:r w:rsidRPr="00B64744">
        <w:t xml:space="preserve"> and </w:t>
      </w:r>
      <w:proofErr w:type="spellStart"/>
      <w:r w:rsidRPr="00B64744">
        <w:t>Handelman</w:t>
      </w:r>
      <w:proofErr w:type="spellEnd"/>
      <w:r w:rsidRPr="00B64744">
        <w:t xml:space="preserve"> 2004; </w:t>
      </w:r>
      <w:proofErr w:type="spellStart"/>
      <w:r w:rsidRPr="00B64744">
        <w:t>Scaraboto</w:t>
      </w:r>
      <w:proofErr w:type="spellEnd"/>
      <w:r w:rsidRPr="00B64744">
        <w:t xml:space="preserve"> and Fischer 2013) or employ their creative tactical repertoires (e.g., Weijo et al. 2018). </w:t>
      </w:r>
    </w:p>
    <w:p w14:paraId="065F6CE6" w14:textId="591A875D" w:rsidR="00FA3A4C" w:rsidRDefault="00FA3A4C" w:rsidP="00FA3A4C">
      <w:pPr>
        <w:spacing w:line="480" w:lineRule="auto"/>
        <w:ind w:firstLine="720"/>
      </w:pPr>
      <w:r w:rsidRPr="00B64744">
        <w:t xml:space="preserve">Smithey (2009) writes that this emphasis on collective identities and tactical repertoires has come at the expense of understanding movement strategies, that is, questions of where a movement engages its opposition and how it mobilizes resources to do so. Indeed, a bad strategy can doom a movement: choosing the wrong or too many tactical approaches and employing them in the wrong time and place hinders the coordination of actions, muddles member consensus over change goals, and intensifies contention from opposition (e.g., Jasper </w:t>
      </w:r>
      <w:r w:rsidR="00C31730">
        <w:t>2011</w:t>
      </w:r>
      <w:r w:rsidRPr="00B64744">
        <w:t xml:space="preserve">; Goodwin and Jasper 2015). The strategy question is paramount particularly for marginal populations, given their probable lack of market legitimacy and access to resources (e.g. Jasper 2011; </w:t>
      </w:r>
      <w:proofErr w:type="spellStart"/>
      <w:r w:rsidR="00E9537A" w:rsidRPr="00B64744">
        <w:t>Scaraboto</w:t>
      </w:r>
      <w:proofErr w:type="spellEnd"/>
      <w:r w:rsidR="00E9537A" w:rsidRPr="00B64744">
        <w:t xml:space="preserve"> and Fischer 2013; </w:t>
      </w:r>
      <w:r w:rsidRPr="00B64744">
        <w:t>Castells 2015</w:t>
      </w:r>
      <w:r w:rsidR="00AC477C">
        <w:t xml:space="preserve">; </w:t>
      </w:r>
      <w:r w:rsidR="00AC477C" w:rsidRPr="00B64744">
        <w:t xml:space="preserve">Tilly and </w:t>
      </w:r>
      <w:proofErr w:type="spellStart"/>
      <w:r w:rsidR="00AC477C" w:rsidRPr="00B64744">
        <w:t>Tarrow</w:t>
      </w:r>
      <w:proofErr w:type="spellEnd"/>
      <w:r w:rsidR="00AC477C" w:rsidRPr="00B64744">
        <w:t xml:space="preserve"> </w:t>
      </w:r>
      <w:r w:rsidR="00AC477C">
        <w:t>2015</w:t>
      </w:r>
      <w:r w:rsidRPr="00B64744">
        <w:t xml:space="preserve">). We further explore these strategic issues of where and with what resources </w:t>
      </w:r>
      <w:r w:rsidR="00E9537A">
        <w:t xml:space="preserve">consumer </w:t>
      </w:r>
      <w:r w:rsidRPr="00B64744">
        <w:t>movement</w:t>
      </w:r>
      <w:r w:rsidR="00E9537A">
        <w:t xml:space="preserve">s seek </w:t>
      </w:r>
      <w:r w:rsidRPr="00B64744">
        <w:t>change</w:t>
      </w:r>
      <w:r w:rsidR="00E9537A">
        <w:t>s</w:t>
      </w:r>
      <w:r w:rsidRPr="00B64744">
        <w:t xml:space="preserve"> </w:t>
      </w:r>
      <w:r w:rsidR="00E9537A">
        <w:t xml:space="preserve">to </w:t>
      </w:r>
      <w:r w:rsidRPr="00B64744">
        <w:t>market</w:t>
      </w:r>
      <w:r w:rsidR="00E9537A">
        <w:t>s</w:t>
      </w:r>
      <w:r w:rsidRPr="00B64744">
        <w:t xml:space="preserve"> by developing theorization on value regimes. We use the value regime construct to identify different loci of </w:t>
      </w:r>
      <w:r w:rsidRPr="00B64744">
        <w:lastRenderedPageBreak/>
        <w:t xml:space="preserve">market intervention for consumer </w:t>
      </w:r>
      <w:r w:rsidRPr="00AA5947">
        <w:t>movements</w:t>
      </w:r>
      <w:r w:rsidR="000459FD">
        <w:t xml:space="preserve"> and by doing so </w:t>
      </w:r>
      <w:r w:rsidR="00053C69">
        <w:t>we also pinpoint</w:t>
      </w:r>
      <w:r w:rsidR="000459FD">
        <w:t xml:space="preserve"> the theoretical</w:t>
      </w:r>
      <w:r>
        <w:t xml:space="preserve"> gap our </w:t>
      </w:r>
      <w:r w:rsidR="00E9537A">
        <w:t>investigation</w:t>
      </w:r>
      <w:r>
        <w:t xml:space="preserve"> aims to address.</w:t>
      </w:r>
    </w:p>
    <w:p w14:paraId="3D0A390C" w14:textId="69C7DA51" w:rsidR="00AA033C" w:rsidRPr="00CA0D60" w:rsidRDefault="00AA033C">
      <w:pPr>
        <w:spacing w:line="480" w:lineRule="auto"/>
        <w:ind w:firstLine="720"/>
      </w:pPr>
      <w:r w:rsidRPr="00992CAB">
        <w:t>Appadurai</w:t>
      </w:r>
      <w:r w:rsidR="009D74CA">
        <w:t>’s</w:t>
      </w:r>
      <w:r w:rsidRPr="00992CAB">
        <w:t xml:space="preserve"> (1986) original </w:t>
      </w:r>
      <w:r w:rsidR="009D74CA" w:rsidRPr="00992CAB">
        <w:t>defin</w:t>
      </w:r>
      <w:r w:rsidR="009D74CA">
        <w:t>ition</w:t>
      </w:r>
      <w:r w:rsidR="00751E18">
        <w:t xml:space="preserve"> of a value regime</w:t>
      </w:r>
      <w:r w:rsidR="009D74CA">
        <w:t>—</w:t>
      </w:r>
      <w:r w:rsidRPr="00992CAB">
        <w:t>the structural conditions governing the production, appropriation, evaluation, and distribution of value in a particular context</w:t>
      </w:r>
      <w:r w:rsidR="009D74CA">
        <w:t>—</w:t>
      </w:r>
      <w:r w:rsidRPr="00992CAB">
        <w:t>equates a value regime with a particular mode of exchange</w:t>
      </w:r>
      <w:r>
        <w:t xml:space="preserve"> </w:t>
      </w:r>
      <w:r w:rsidRPr="00992CAB">
        <w:t>and has been used extensively in traditional</w:t>
      </w:r>
      <w:r w:rsidR="009D74CA">
        <w:t xml:space="preserve">, </w:t>
      </w:r>
      <w:r w:rsidRPr="00992CAB">
        <w:t>and usually contrasting</w:t>
      </w:r>
      <w:r w:rsidR="009D74CA">
        <w:t xml:space="preserve">, </w:t>
      </w:r>
      <w:r w:rsidRPr="00992CAB">
        <w:t xml:space="preserve">anthropological analyses between gift-giving and monetary exchange contexts </w:t>
      </w:r>
      <w:r w:rsidRPr="00992CAB">
        <w:fldChar w:fldCharType="begin" w:fldLock="1"/>
      </w:r>
      <w:r>
        <w:instrText>ADDIN CSL_CITATION { "citationItems" : [ { "id" : "ITEM-1", "itemData" : { "author" : [ { "dropping-particle" : "", "family" : "Kopytoff", "given" : "Igor", "non-dropping-particle" : "", "parse-names" : false, "suffix" : "" } ], "container-title" : "The social life of things: Commodities in cultural perspective", "genre" : "Journal Article", "id" : "ITEM-1", "issued" : { "date-parts" : [ [ "1986" ] ] }, "page" : "94", "title" : "The cultural biography of things: commoditization as process", "type" : "article-journal", "volume" : "64" }, "uris" : [ "http://www.mendeley.com/documents/?uuid=3979d8c6-a044-4946-a166-0282c27ea274" ] }, { "id" : "ITEM-2", "itemData" : { "author" : [ { "dropping-particle" : "", "family" : "Graeber", "given" : "David", "non-dropping-particle" : "", "parse-names" : false, "suffix" : "" } ], "id" : "ITEM-2", "issued" : { "date-parts" : [ [ "2001" ] ] }, "publisher" : "Springer", "publisher-place" : "Berlin", "title" : "Toward an anthropological theory of value: The false coin of our own dreams", "type" : "book" }, "uris" : [ "http://www.mendeley.com/documents/?uuid=b9f84911-8f52-4581-a835-04599f05080f" ] }, { "id" : "ITEM-3", "itemData" : { "DOI" : "10.1177/1470593113500384", "ISSN" : "1470-5931", "abstract" : "This commentary complements Karababa and Kjeldgaard's fine review paper. It discusses how a practice theory of value might be developed. It suggest value is one outcome of practices. And it draws attention to how value producing practices might differ depending upon what regime of value dominates. It encourages us to think that value producing practices critical to consumer culture differ from those in other cultural contexts.", "author" : [ { "dropping-particle" : "", "family" : "Arnould", "given" : "Eric J.", "non-dropping-particle" : "", "parse-names" : false, "suffix" : "" } ], "container-title" : "Marketing Theory", "id" : "ITEM-3", "issued" : { "date-parts" : [ [ "2014" ] ] }, "page" : "129-133", "title" : "Rudiments of a value praxeology", "type" : "article-journal", "volume" : "14" }, "uris" : [ "http://www.mendeley.com/documents/?uuid=2f129fd0-8fd7-4370-93a8-124769c04ec9" ] } ], "mendeley" : { "formattedCitation" : "(Kopytoff 1986; Graeber 2001; Arnould 2014)", "manualFormatting" : "(e.g., Kopytoff 1986; Graeber 2001; Arnould 2014)", "plainTextFormattedCitation" : "(Kopytoff 1986; Graeber 2001; Arnould 2014)", "previouslyFormattedCitation" : "(Kopytoff 1986; Graeber 2001; Arnould 2014)" }, "properties" : { "noteIndex" : 0 }, "schema" : "https://github.com/citation-style-language/schema/raw/master/csl-citation.json" }</w:instrText>
      </w:r>
      <w:r w:rsidRPr="00992CAB">
        <w:fldChar w:fldCharType="separate"/>
      </w:r>
      <w:r w:rsidRPr="00992CAB">
        <w:rPr>
          <w:noProof/>
        </w:rPr>
        <w:t>(e.g., Kopytoff 1986; Graeber 2001; Arnould 2014)</w:t>
      </w:r>
      <w:r w:rsidRPr="00992CAB">
        <w:fldChar w:fldCharType="end"/>
      </w:r>
      <w:r w:rsidRPr="00992CAB">
        <w:t>. A central dimension in this dichotomy is the relationship between commoditization and singularization</w:t>
      </w:r>
      <w:r>
        <w:t xml:space="preserve">, with </w:t>
      </w:r>
      <w:r w:rsidRPr="00992CAB">
        <w:t>the former being more the purview of monetary exchange and the latter of gift-giving</w:t>
      </w:r>
      <w:r>
        <w:t xml:space="preserve"> </w:t>
      </w:r>
      <w:r>
        <w:fldChar w:fldCharType="begin" w:fldLock="1"/>
      </w:r>
      <w:r>
        <w:instrText>ADDIN CSL_CITATION { "citationItems" : [ { "id" : "ITEM-1", "itemData" : { "author" : [ { "dropping-particle" : "", "family" : "Kopytoff", "given" : "Igor", "non-dropping-particle" : "", "parse-names" : false, "suffix" : "" } ], "container-title" : "The social life of things: Commodities in cultural perspective", "genre" : "Journal Article", "id" : "ITEM-1", "issued" : { "date-parts" : [ [ "1986" ] ] }, "page" : "94", "title" : "The cultural biography of things: commoditization as process", "type" : "article-journal", "volume" : "64" }, "uris" : [ "http://www.mendeley.com/documents/?uuid=3979d8c6-a044-4946-a166-0282c27ea274" ] } ], "mendeley" : { "formattedCitation" : "(Kopytoff 1986)", "plainTextFormattedCitation" : "(Kopytoff 1986)", "previouslyFormattedCitation" : "(Kopytoff 1986)" }, "properties" : { "noteIndex" : 0 }, "schema" : "https://github.com/citation-style-language/schema/raw/master/csl-citation.json" }</w:instrText>
      </w:r>
      <w:r>
        <w:fldChar w:fldCharType="separate"/>
      </w:r>
      <w:r w:rsidRPr="00FC5D04">
        <w:rPr>
          <w:noProof/>
        </w:rPr>
        <w:t>(Kopytoff 1986)</w:t>
      </w:r>
      <w:r>
        <w:fldChar w:fldCharType="end"/>
      </w:r>
      <w:r w:rsidRPr="00992CAB">
        <w:t xml:space="preserve">. In consumer research, </w:t>
      </w:r>
      <w:r w:rsidRPr="00992CAB">
        <w:rPr>
          <w:rFonts w:cs="Times New Roman"/>
        </w:rPr>
        <w:t>these theoretical ideas</w:t>
      </w:r>
      <w:r w:rsidRPr="00992CAB">
        <w:t xml:space="preserve"> have proven influential in explaining how consumers singularize marketplace commodities via gift-giving and ownership practices</w:t>
      </w:r>
      <w:r>
        <w:t xml:space="preserve"> </w:t>
      </w:r>
      <w:r>
        <w:fldChar w:fldCharType="begin" w:fldLock="1"/>
      </w:r>
      <w:r>
        <w:instrText>ADDIN CSL_CITATION { "citationItems" : [ { "id" : "ITEM-1", "itemData" : { "author" : [ { "dropping-particle" : "", "family" : "Belk", "given" : "Russell W.", "non-dropping-particle" : "", "parse-names" : false, "suffix" : "" } ], "container-title" : "Journal of Consumer Research", "genre" : "Journal Article", "id" : "ITEM-1", "issue" : "2", "issued" : { "date-parts" : [ [ "1988" ] ] }, "note" : "ArticleType: research-article / Full publication date: Sep., 1988 / Copyright \u00a9 1988 Journal of Consumer Research, Inc.", "page" : "139-168", "publisher" : "The University of Chicago Press", "title" : "Possessions and the Extended Self", "type" : "article-journal", "volume" : "15" }, "uris" : [ "http://www.mendeley.com/documents/?uuid=25505a18-2fd3-46d2-90da-9944d333000e" ] }, { "id" : "ITEM-2", "itemData" : { "author" : [ { "dropping-particle" : "", "family" : "Curasi", "given" : "Carolyn F.", "non-dropping-particle" : "", "parse-names" : false, "suffix" : "" }, { "dropping-particle" : "", "family" : "Price", "given" : "Linda L.", "non-dropping-particle" : "", "parse-names" : false, "suffix" : "" }, { "dropping-particle" : "", "family" : "Arnould", "given" : "Eric J.", "non-dropping-particle" : "", "parse-names" : false, "suffix" : "" } ], "container-title" : "Journal of Consumer Research", "id" : "ITEM-2", "issue" : "3", "issued" : { "date-parts" : [ [ "2004" ] ] }, "page" : "609-622", "title" : "How individuals' cherished possessions become families' inalienable wealth", "type" : "article-journal", "volume" : "31" }, "uris" : [ "http://www.mendeley.com/documents/?uuid=9b061879-4462-4f43-bdc6-76927350a6fd" ] }, { "id" : "ITEM-3", "itemData" : { "author" : [ { "dropping-particle" : "", "family" : "Epp", "given" : "Amber M.", "non-dropping-particle" : "", "parse-names" : false, "suffix" : "" }, { "dropping-particle" : "", "family" : "Price", "given" : "Linda L.", "non-dropping-particle" : "", "parse-names" : false, "suffix" : "" } ], "container-title" : "Journal of Consumer Research", "genre" : "Journal Article", "id" : "ITEM-3", "issue" : "5", "issued" : { "date-parts" : [ [ "2010" ] ] }, "page" : "820-837", "title" : "The storied life of singularized objects: Forces of agency and network transformation", "type" : "article-journal", "volume" : "36" }, "uris" : [ "http://www.mendeley.com/documents/?uuid=ca967352-a612-4368-9f1f-8638639c0c3f" ] } ], "mendeley" : { "formattedCitation" : "(Belk 1988; Curasi, Price, and Arnould 2004; Epp and Price 2010)", "manualFormatting" : "(e.g., Belk 1988; Curasi, Price, and Arnould 2004; Epp and Price 2010)", "plainTextFormattedCitation" : "(Belk 1988; Curasi, Price, and Arnould 2004; Epp and Price 2010)", "previouslyFormattedCitation" : "(Belk 1988; Curasi, Price, and Arnould 2004; Epp and Price 2010)" }, "properties" : { "noteIndex" : 0 }, "schema" : "https://github.com/citation-style-language/schema/raw/master/csl-citation.json" }</w:instrText>
      </w:r>
      <w:r>
        <w:fldChar w:fldCharType="separate"/>
      </w:r>
      <w:r w:rsidRPr="00742490">
        <w:rPr>
          <w:noProof/>
        </w:rPr>
        <w:t>(</w:t>
      </w:r>
      <w:r>
        <w:rPr>
          <w:noProof/>
        </w:rPr>
        <w:t xml:space="preserve">e.g., </w:t>
      </w:r>
      <w:r w:rsidRPr="00742490">
        <w:rPr>
          <w:noProof/>
        </w:rPr>
        <w:t>Belk 1988; Curasi, Price, and Arnould 2004; Epp and Price 2010)</w:t>
      </w:r>
      <w:r>
        <w:fldChar w:fldCharType="end"/>
      </w:r>
      <w:r>
        <w:t xml:space="preserve"> and </w:t>
      </w:r>
      <w:r w:rsidRPr="00992CAB">
        <w:t>how consumers ritually recommodify their singularized possessions for resale in secondary markets</w:t>
      </w:r>
      <w:r>
        <w:t xml:space="preserve"> </w:t>
      </w:r>
      <w:r>
        <w:fldChar w:fldCharType="begin" w:fldLock="1"/>
      </w:r>
      <w:r>
        <w:instrText>ADDIN CSL_CITATION { "citationItems" : [ { "id" : "ITEM-1", "itemData" : { "author" : [ { "dropping-particle" : "", "family" : "Lastovicka", "given" : "John L.", "non-dropping-particle" : "", "parse-names" : false, "suffix" : "" }, { "dropping-particle" : "V.", "family" : "Fernandez", "given" : "Karen", "non-dropping-particle" : "", "parse-names" : false, "suffix" : "" } ], "container-title" : "Journal of Consumer Research", "id" : "ITEM-1", "issue" : "4", "issued" : { "date-parts" : [ [ "2005" ] ] }, "page" : "813-823", "title" : "Three Paths to Disposition : The Movement of Meaningful Possessions to Strangers", "type" : "article-journal", "volume" : "31" }, "uris" : [ "http://www.mendeley.com/documents/?uuid=3c5ca5f6-3501-4bdd-a187-4d73f29321f6" ] }, { "id" : "ITEM-2", "itemData" : { "author" : [ { "dropping-particle" : "", "family" : "Arsel", "given" : "Zeynep", "non-dropping-particle" : "", "parse-names" : false, "suffix" : "" } ], "container-title" : "Assembling consumption. Researching actors, networks and markets", "id" : "ITEM-2", "issued" : { "date-parts" : [ [ "2016" ] ] }, "page" : "32-41", "title" : "Assembling Markets and Value", "type" : "chapter" }, "uris" : [ "http://www.mendeley.com/documents/?uuid=3d39e32f-2043-46d7-ab3f-bf1641253fb3" ] } ], "mendeley" : { "formattedCitation" : "(Lastovicka and Fernandez 2005; Arsel 2016)", "manualFormatting" : "(e.g., Lastovicka and Fernandez 2005; Arsel 2016)", "plainTextFormattedCitation" : "(Lastovicka and Fernandez 2005; Arsel 2016)", "previouslyFormattedCitation" : "(Lastovicka and Fernandez 2005; Arsel 2016)" }, "properties" : { "noteIndex" : 0 }, "schema" : "https://github.com/citation-style-language/schema/raw/master/csl-citation.json" }</w:instrText>
      </w:r>
      <w:r>
        <w:fldChar w:fldCharType="separate"/>
      </w:r>
      <w:r w:rsidRPr="00742490">
        <w:rPr>
          <w:noProof/>
        </w:rPr>
        <w:t>(</w:t>
      </w:r>
      <w:r>
        <w:rPr>
          <w:noProof/>
        </w:rPr>
        <w:t xml:space="preserve">e.g., </w:t>
      </w:r>
      <w:r w:rsidRPr="00742490">
        <w:rPr>
          <w:noProof/>
        </w:rPr>
        <w:t xml:space="preserve">Lastovicka and Fernandez 2005; </w:t>
      </w:r>
      <w:r>
        <w:rPr>
          <w:noProof/>
        </w:rPr>
        <w:t>Türe 2014</w:t>
      </w:r>
      <w:r w:rsidRPr="00742490">
        <w:rPr>
          <w:noProof/>
        </w:rPr>
        <w:t>)</w:t>
      </w:r>
      <w:r>
        <w:fldChar w:fldCharType="end"/>
      </w:r>
      <w:r w:rsidRPr="00992CAB">
        <w:t>.</w:t>
      </w:r>
      <w:r w:rsidRPr="00992CAB">
        <w:rPr>
          <w:rFonts w:cs="Times New Roman"/>
        </w:rPr>
        <w:t xml:space="preserve"> </w:t>
      </w:r>
      <w:r w:rsidRPr="00992CAB">
        <w:t xml:space="preserve">Recent studies have challenged Appadurai’s </w:t>
      </w:r>
      <w:r>
        <w:t>theorization</w:t>
      </w:r>
      <w:r w:rsidR="00DC5B9A">
        <w:t xml:space="preserve"> as</w:t>
      </w:r>
      <w:r>
        <w:t xml:space="preserve"> being totalizing and out of step with contemporary market theorization (e.g., Graeber 2001; </w:t>
      </w:r>
      <w:proofErr w:type="spellStart"/>
      <w:r>
        <w:t>Caliskan</w:t>
      </w:r>
      <w:proofErr w:type="spellEnd"/>
      <w:r>
        <w:t xml:space="preserve"> and </w:t>
      </w:r>
      <w:proofErr w:type="spellStart"/>
      <w:r>
        <w:t>Callon</w:t>
      </w:r>
      <w:proofErr w:type="spellEnd"/>
      <w:r>
        <w:t xml:space="preserve"> 2009; Levy, Reinecke, and Manning 2015). </w:t>
      </w:r>
      <w:r w:rsidRPr="00992CAB">
        <w:t xml:space="preserve">We </w:t>
      </w:r>
      <w:r w:rsidR="00A708D9">
        <w:t>elaborate</w:t>
      </w:r>
      <w:r w:rsidRPr="00992CAB">
        <w:t xml:space="preserve"> on these </w:t>
      </w:r>
      <w:r>
        <w:t>critiques</w:t>
      </w:r>
      <w:r w:rsidRPr="00992CAB">
        <w:t xml:space="preserve"> and posit that a value regime is structured by three interrelated elements</w:t>
      </w:r>
      <w:r w:rsidR="00C26A4E">
        <w:t>:</w:t>
      </w:r>
      <w:r>
        <w:t xml:space="preserve"> </w:t>
      </w:r>
      <w:r w:rsidRPr="00992CAB">
        <w:t xml:space="preserve">1) </w:t>
      </w:r>
      <w:r w:rsidRPr="001D03A5">
        <w:rPr>
          <w:i/>
        </w:rPr>
        <w:t>higher-order values</w:t>
      </w:r>
      <w:r w:rsidRPr="00992CAB">
        <w:t xml:space="preserve">, 2) </w:t>
      </w:r>
      <w:r w:rsidRPr="001D03A5">
        <w:rPr>
          <w:rFonts w:cs="Times New Roman"/>
          <w:i/>
        </w:rPr>
        <w:t>governance mechanisms</w:t>
      </w:r>
      <w:r>
        <w:rPr>
          <w:rFonts w:cs="Times New Roman"/>
          <w:i/>
        </w:rPr>
        <w:t xml:space="preserve">, </w:t>
      </w:r>
      <w:r w:rsidRPr="005B7AED">
        <w:rPr>
          <w:rFonts w:cs="Times New Roman"/>
        </w:rPr>
        <w:t xml:space="preserve">and 3) </w:t>
      </w:r>
      <w:r w:rsidRPr="001D03A5">
        <w:rPr>
          <w:i/>
        </w:rPr>
        <w:t>object pathways</w:t>
      </w:r>
      <w:r w:rsidR="00C26A4E">
        <w:rPr>
          <w:i/>
        </w:rPr>
        <w:t xml:space="preserve"> </w:t>
      </w:r>
      <w:r w:rsidR="00C26A4E">
        <w:t>(see Figure 1)</w:t>
      </w:r>
      <w:r w:rsidRPr="00992CAB">
        <w:rPr>
          <w:rFonts w:cs="Times New Roman"/>
        </w:rPr>
        <w:t xml:space="preserve">. </w:t>
      </w:r>
      <w:r>
        <w:rPr>
          <w:rFonts w:cs="Times New Roman"/>
        </w:rPr>
        <w:t>The interplay of these three elements systematically produce</w:t>
      </w:r>
      <w:r w:rsidR="00C26A4E">
        <w:rPr>
          <w:rFonts w:cs="Times New Roman"/>
        </w:rPr>
        <w:t>s</w:t>
      </w:r>
      <w:r>
        <w:rPr>
          <w:rFonts w:cs="Times New Roman"/>
        </w:rPr>
        <w:t xml:space="preserve"> value outcomes for actors embedded within the value regime. </w:t>
      </w:r>
      <w:r w:rsidR="00A708D9">
        <w:rPr>
          <w:rFonts w:cs="Times New Roman"/>
        </w:rPr>
        <w:t>T</w:t>
      </w:r>
      <w:r w:rsidR="00011047">
        <w:rPr>
          <w:rFonts w:cs="Times New Roman"/>
        </w:rPr>
        <w:t xml:space="preserve">wo of these elements, </w:t>
      </w:r>
      <w:r>
        <w:rPr>
          <w:rFonts w:cs="Times New Roman"/>
        </w:rPr>
        <w:t>higher-order values and governance mechanism</w:t>
      </w:r>
      <w:r w:rsidR="00011047">
        <w:rPr>
          <w:rFonts w:cs="Times New Roman"/>
        </w:rPr>
        <w:t>s,</w:t>
      </w:r>
      <w:r>
        <w:rPr>
          <w:rFonts w:cs="Times New Roman"/>
        </w:rPr>
        <w:t xml:space="preserve"> are known loci of consumer movement intervention</w:t>
      </w:r>
      <w:r w:rsidR="00A708D9">
        <w:rPr>
          <w:rFonts w:cs="Times New Roman"/>
        </w:rPr>
        <w:t>. O</w:t>
      </w:r>
      <w:r>
        <w:rPr>
          <w:rFonts w:cs="Times New Roman"/>
        </w:rPr>
        <w:t xml:space="preserve">bject pathways have received </w:t>
      </w:r>
      <w:r w:rsidR="00011047">
        <w:rPr>
          <w:rFonts w:cs="Times New Roman"/>
        </w:rPr>
        <w:t xml:space="preserve">far </w:t>
      </w:r>
      <w:r>
        <w:rPr>
          <w:rFonts w:cs="Times New Roman"/>
        </w:rPr>
        <w:t xml:space="preserve">less attention.  </w:t>
      </w:r>
    </w:p>
    <w:p w14:paraId="4C3B4ACB" w14:textId="77777777" w:rsidR="00AA033C" w:rsidRDefault="00AA033C" w:rsidP="00AA033C">
      <w:pPr>
        <w:spacing w:line="480" w:lineRule="auto"/>
        <w:ind w:firstLine="720"/>
        <w:rPr>
          <w:color w:val="000000" w:themeColor="text1"/>
        </w:rPr>
      </w:pPr>
    </w:p>
    <w:p w14:paraId="0AE3FEE1" w14:textId="77777777" w:rsidR="00FA3A4C" w:rsidRDefault="00AA033C" w:rsidP="00AA033C">
      <w:pPr>
        <w:spacing w:line="480" w:lineRule="auto"/>
        <w:jc w:val="center"/>
        <w:rPr>
          <w:rFonts w:cs="Times New Roman"/>
          <w:bCs/>
        </w:rPr>
      </w:pPr>
      <w:r w:rsidRPr="00992CAB">
        <w:rPr>
          <w:rFonts w:cs="Times New Roman"/>
          <w:bCs/>
        </w:rPr>
        <w:t>&lt;&lt; == INSERT FIGURE 1 ABOUT HERE == &gt;&gt;</w:t>
      </w:r>
    </w:p>
    <w:p w14:paraId="19B11887" w14:textId="05FE6136" w:rsidR="00AA033C" w:rsidRDefault="00AA033C" w:rsidP="00271C63">
      <w:pPr>
        <w:spacing w:line="480" w:lineRule="auto"/>
      </w:pPr>
    </w:p>
    <w:p w14:paraId="51A1BC0E" w14:textId="77777777" w:rsidR="008C7FC2" w:rsidRPr="00861E1E" w:rsidRDefault="008C7FC2" w:rsidP="008C7FC2">
      <w:pPr>
        <w:pStyle w:val="berschrift2"/>
      </w:pPr>
      <w:r w:rsidRPr="00E01BAD">
        <w:t>Higher-Order Values</w:t>
      </w:r>
    </w:p>
    <w:p w14:paraId="44B85301" w14:textId="280E3626" w:rsidR="008C7FC2" w:rsidRDefault="008C7FC2" w:rsidP="00271C63">
      <w:pPr>
        <w:spacing w:line="480" w:lineRule="auto"/>
        <w:ind w:firstLine="720"/>
        <w:rPr>
          <w:rFonts w:cs="Times New Roman"/>
        </w:rPr>
      </w:pPr>
      <w:r>
        <w:rPr>
          <w:rFonts w:cs="Times New Roman"/>
        </w:rPr>
        <w:t>Higher-order values</w:t>
      </w:r>
      <w:r w:rsidRPr="00992CAB">
        <w:rPr>
          <w:rFonts w:cs="Times New Roman"/>
        </w:rPr>
        <w:t xml:space="preserve"> </w:t>
      </w:r>
      <w:r>
        <w:rPr>
          <w:rFonts w:cs="Times New Roman"/>
        </w:rPr>
        <w:t>are the</w:t>
      </w:r>
      <w:r w:rsidRPr="00992CAB">
        <w:rPr>
          <w:rFonts w:cs="Times New Roman"/>
        </w:rPr>
        <w:t xml:space="preserve"> axiological considerations of ethics, morality, or other desirable ends</w:t>
      </w:r>
      <w:r>
        <w:rPr>
          <w:rFonts w:cs="Times New Roman"/>
        </w:rPr>
        <w:t xml:space="preserve"> within a socio-cultural context </w:t>
      </w:r>
      <w:r>
        <w:rPr>
          <w:rFonts w:cs="Times New Roman"/>
        </w:rPr>
        <w:fldChar w:fldCharType="begin" w:fldLock="1"/>
      </w:r>
      <w:r>
        <w:rPr>
          <w:rFonts w:cs="Times New Roman"/>
        </w:rPr>
        <w:instrText>ADDIN CSL_CITATION { "citationItems" : [ { "id" : "ITEM-1", "itemData" : { "author" : [ { "dropping-particle" : "", "family" : "Dewey", "given" : "John", "non-dropping-particle" : "", "parse-names" : false, "suffix" : "" } ], "id" : "ITEM-1", "issued" : { "date-parts" : [ [ "1932" ] ] }, "publisher" : "The University of Chicago Press", "publisher-place" : "Chicago, IL", "title" : "Theory of Valuation", "type" : "book" }, "uris" : [ "http://www.mendeley.com/documents/?uuid=21655357-995f-4df0-b384-eac00857739f" ] }, { "id" : "ITEM-2", "itemData" : { "author" : [ { "dropping-particle" : "", "family" : "Holbrook", "given" : "Morris B.", "non-dropping-particle" : "", "parse-names" : false, "suffix" : "" } ], "id" : "ITEM-2", "issued" : { "date-parts" : [ [ "1999" ] ] }, "title" : "Consumer vaue: a framework for analysis and research", "type" : "book" }, "uris" : [ "http://www.mendeley.com/documents/?uuid=693bfb7e-9235-44f0-b9bb-1a8a4795dc72" ] }, { "id" : "ITEM-3", "itemData" : { "author" : [ { "dropping-particle" : "", "family" : "Graeber", "given" : "David", "non-dropping-particle" : "", "parse-names" : false, "suffix" : "" } ], "id" : "ITEM-3", "issued" : { "date-parts" : [ [ "2001" ] ] }, "publisher" : "Springer", "publisher-place" : "Berlin", "title" : "Toward an anthropological theory of value: The false coin of our own dreams", "type" : "book" }, "uris" : [ "http://www.mendeley.com/documents/?uuid=b9f84911-8f52-4581-a835-04599f05080f" ] }, { "id" : "ITEM-4", "itemData" : { "DOI" : "10.1016/j.geoforum.2006.03.009", "ISBN" : "00167185", "ISSN" : "00167185", "abstract" : "This paper proposes a new theory of value based on the observation of how people use this term. In everyday life the word value is commonly used to refer equally to what might be regarded as the incommensurable polarity between value as price, and value as priceless, sometimes portrayed as the contrast between value and values. My theory starts from trying to learn how people manage to use value as a means of bridging this divide. As such it opposes itself to 'bottom-line' theories of value. These range from vulgarised forms of Marx's labour theory of value, to the way management consultants tried to impose a universal belief in shareholder value. An example is provided of how such bottom-line thinking undermined a UK government audit called best-value, and is also found in highly reductionist attempts to impose new-age values in management. By contrast, examples are given of how value is created in the process of bridging the divide between value and values, starting from the work of Zelizer and the case of concubines in 5th century BC Athens. Further examples range from the department store John Lewis to the Swedish social democratic state. Finally the application of this theory is considered in relation to a recent attempts to evaluate the impact of the mobile phone on low-income Jamaicans. \u00a9 2006 Elsevier Ltd. All rights reserved.", "author" : [ { "dropping-particle" : "", "family" : "Miller", "given" : "Daniel", "non-dropping-particle" : "", "parse-names" : false, "suffix" : "" } ], "container-title" : "Geoforum", "id" : "ITEM-4", "issue" : "3", "issued" : { "date-parts" : [ [ "2008" ] ] }, "page" : "1122-1132", "title" : "The uses of value", "type" : "article-journal", "volume" : "39" }, "uris" : [ "http://www.mendeley.com/documents/?uuid=da3372aa-1aa3-43c6-a3eb-9683aa4d3df7" ] } ], "mendeley" : { "formattedCitation" : "(Dewey 1932; Holbrook 1999; Graeber 2001; Miller 2008)", "plainTextFormattedCitation" : "(Dewey 1932; Holbrook 1999; Graeber 2001; Miller 2008)", "previouslyFormattedCitation" : "(Dewey 1932; Holbrook 1999; Graeber 2001; Miller 2008)" }, "properties" : { "noteIndex" : 0 }, "schema" : "https://github.com/citation-style-language/schema/raw/master/csl-citation.json" }</w:instrText>
      </w:r>
      <w:r>
        <w:rPr>
          <w:rFonts w:cs="Times New Roman"/>
        </w:rPr>
        <w:fldChar w:fldCharType="separate"/>
      </w:r>
      <w:r w:rsidRPr="00F820D4">
        <w:rPr>
          <w:rFonts w:cs="Times New Roman"/>
          <w:noProof/>
        </w:rPr>
        <w:t>(Dewey 1932; Holbrook 1999; Graeber 2001; Miller 2008)</w:t>
      </w:r>
      <w:r>
        <w:rPr>
          <w:rFonts w:cs="Times New Roman"/>
        </w:rPr>
        <w:fldChar w:fldCharType="end"/>
      </w:r>
      <w:r w:rsidRPr="00992CAB">
        <w:rPr>
          <w:rFonts w:cs="Times New Roman"/>
        </w:rPr>
        <w:t xml:space="preserve">. </w:t>
      </w:r>
      <w:r w:rsidR="00271C63">
        <w:rPr>
          <w:rFonts w:cs="Times New Roman"/>
        </w:rPr>
        <w:t>Higher-order values structure governance mechanisms and object pathways</w:t>
      </w:r>
      <w:r w:rsidR="00AD5A49">
        <w:rPr>
          <w:rFonts w:cs="Times New Roman"/>
        </w:rPr>
        <w:t>; t</w:t>
      </w:r>
      <w:r>
        <w:rPr>
          <w:rFonts w:cs="Times New Roman"/>
        </w:rPr>
        <w:t xml:space="preserve">hey translate and materialize ephemeral axiological ideas into objects and practices </w:t>
      </w:r>
      <w:r>
        <w:rPr>
          <w:rFonts w:cs="Times New Roman"/>
        </w:rPr>
        <w:fldChar w:fldCharType="begin" w:fldLock="1"/>
      </w:r>
      <w:r>
        <w:rPr>
          <w:rFonts w:cs="Times New Roman"/>
        </w:rPr>
        <w:instrText>ADDIN CSL_CITATION { "citationItems" : [ { "id" : "ITEM-1", "itemData" : { "author" : [ { "dropping-particle" : "", "family" : "Holbrook", "given" : "Morris B.", "non-dropping-particle" : "", "parse-names" : false, "suffix" : "" } ], "id" : "ITEM-1", "issued" : { "date-parts" : [ [ "1999" ] ] }, "title" : "Consumer vaue: a framework for analysis and research", "type" : "book" }, "uris" : [ "http://www.mendeley.com/documents/?uuid=693bfb7e-9235-44f0-b9bb-1a8a4795dc72" ] }, { "id" : "ITEM-2", "itemData" : { "DOI" : "10.1086/338213", "ISBN" : "00935301", "ISSN" : "0093-5301", "PMID" : "6426313", "abstract" : "This article extends postmodern theories of consumption-oriented microcultures by analyzing the natural health value system and the microcultural meanings through which it is constructed. We first compare our theoretical approach to the conventional, Rokeachian view of the consumer value system. Drawing from a range of cultural and postmodern theories, we argue that the Rokeachian view is not sufficiently attuned to the meaning-based aspects of consumer value systems. Furthermore, it largely ignores the intracultural diversity among consumer value systems that arises from the fragmentation of postmodern consumer culture into diverse consumption microcultures. Our analysis focuses on the narratives that natural health consumers use to articulate the values manifest in their wellness- oriented consumption outlooks and practices. These narratives reveal themeaning- based linkages between these articulated values and the consumption goals being pursued through natural health practices. We further contextualize the natural health value system by highlighting four higher-order postmodern orientations that are inflected in this microculture. We discuss the implications of our analysis for conceptualizations of the fragmented postmodern marketplace, means-end anal- yses of consumer values, and generative theories of consumer goal formation. Therefore,", "author" : [ { "dropping-particle" : "", "family" : "Thompson", "given" : "Craig J.", "non-dropping-particle" : "", "parse-names" : false, "suffix" : "" }, { "dropping-particle" : "", "family" : "Troester", "given" : "Maura", "non-dropping-particle" : "", "parse-names" : false, "suffix" : "" } ], "container-title" : "Journal of Consumer Research", "id" : "ITEM-2", "issue" : "4", "issued" : { "date-parts" : [ [ "2002" ] ] }, "page" : "550-571", "title" : "Consumer Value Systems in the Age of Postmodern Fragmentation: The Case of the Natural Health Microculture", "type" : "article-journal", "volume" : "28" }, "uris" : [ "http://www.mendeley.com/documents/?uuid=366190a6-5cfb-4e35-bfa4-6d322c875a74" ] }, { "id" : "ITEM-3", "itemData" : { "DOI" : "10.1016/j.geoforum.2006.03.009", "ISBN" : "00167185", "ISSN" : "00167185", "abstract" : "This paper proposes a new theory of value based on the observation of how people use this term. In everyday life the word value is commonly used to refer equally to what might be regarded as the incommensurable polarity between value as price, and value as priceless, sometimes portrayed as the contrast between value and values. My theory starts from trying to learn how people manage to use value as a means of bridging this divide. As such it opposes itself to 'bottom-line' theories of value. These range from vulgarised forms of Marx's labour theory of value, to the way management consultants tried to impose a universal belief in shareholder value. An example is provided of how such bottom-line thinking undermined a UK government audit called best-value, and is also found in highly reductionist attempts to impose new-age values in management. By contrast, examples are given of how value is created in the process of bridging the divide between value and values, starting from the work of Zelizer and the case of concubines in 5th century BC Athens. Further examples range from the department store John Lewis to the Swedish social democratic state. Finally the application of this theory is considered in relation to a recent attempts to evaluate the impact of the mobile phone on low-income Jamaicans. \u00a9 2006 Elsevier Ltd. All rights reserved.", "author" : [ { "dropping-particle" : "", "family" : "Miller", "given" : "Daniel", "non-dropping-particle" : "", "parse-names" : false, "suffix" : "" } ], "container-title" : "Geoforum", "id" : "ITEM-3", "issue" : "3", "issued" : { "date-parts" : [ [ "2008" ] ] }, "page" : "1122-1132", "title" : "The uses of value", "type" : "article-journal", "volume" : "39" }, "uris" : [ "http://www.mendeley.com/documents/?uuid=da3372aa-1aa3-43c6-a3eb-9683aa4d3df7" ] }, { "id" : "ITEM-4", "itemData" : { "DOI" : "10.14318/hau3.2.012", "ISSN" : "2049-1115", "abstract" : "A postscript to the Special Issue on \"value\u00a0 as\u00a0 theory.\"", "author" : [ { "dropping-particle" : "", "family" : "Graeber", "given" : "David", "non-dropping-particle" : "", "parse-names" : false, "suffix" : "" } ], "container-title" : "HAU: Journal of Ethnographic Theory", "id" : "ITEM-4", "issue" : "2", "issued" : { "date-parts" : [ [ "2013" ] ] }, "page" : "219-43", "title" : "It is value that brings universes into being", "type" : "article-journal", "volume" : "3" }, "uris" : [ "http://www.mendeley.com/documents/?uuid=65f58ae5-658c-4ac7-a851-d4b3689c2757" ] }, { "id" : "ITEM-5", "itemData" : { "author" : [ { "dropping-particle" : "", "family" : "Lambek", "given" : "Michael", "non-dropping-particle" : "", "parse-names" : false, "suffix" : "" } ], "container-title" : "Journal of Ethnographic Theory", "id" : "ITEM-5", "issue" : "2", "issued" : { "date-parts" : [ [ "2013" ] ] }, "page" : "141-160", "title" : "The value of (performative) acts", "type" : "article-journal", "volume" : "3" }, "uris" : [ "http://www.mendeley.com/documents/?uuid=52dbc592-77fd-4ec9-9b32-f1e7ace50d46" ] }, { "id" : "ITEM-6", "itemData" : { "author" : [ { "dropping-particle" : "", "family" : "Otto", "given" : "Ton", "non-dropping-particle" : "", "parse-names" : false, "suffix" : "" }, { "dropping-particle" : "", "family" : "Willerslev", "given" : "Rane", "non-dropping-particle" : "", "parse-names" : false, "suffix" : "" } ], "container-title" : "Journal of Ethnographic Theory", "id" : "ITEM-6", "issue" : "1", "issued" : { "date-parts" : [ [ "2013" ] ] }, "page" : "1-20", "title" : "Introduction. Value as theory. Comparison, cultural critique, and guerilla ethnographic theory", "type" : "article-journal", "volume" : "3" }, "uris" : [ "http://www.mendeley.com/documents/?uuid=6e7718e3-b16b-445c-8e98-0dc6d872860b" ] } ], "mendeley" : { "formattedCitation" : "(Holbrook 1999; Thompson and Troester 2002; Miller 2008; Graeber 2013; Lambek 2013; Otto and Willerslev 2013)", "manualFormatting" : "(e.g., Holbrook 1999; Thompson and Troester 2002; Miller 2008; Graeber 2013; Lambek 2013; Otto and Willerslev 2013)", "plainTextFormattedCitation" : "(Holbrook 1999; Thompson and Troester 2002; Miller 2008; Graeber 2013; Lambek 2013; Otto and Willerslev 2013)", "previouslyFormattedCitation" : "(Holbrook 1999; Thompson and Troester 2002; Miller 2008; Graeber 2013; Lambek 2013; Otto and Willerslev 2013)" }, "properties" : { "noteIndex" : 0 }, "schema" : "https://github.com/citation-style-language/schema/raw/master/csl-citation.json" }</w:instrText>
      </w:r>
      <w:r>
        <w:rPr>
          <w:rFonts w:cs="Times New Roman"/>
        </w:rPr>
        <w:fldChar w:fldCharType="separate"/>
      </w:r>
      <w:r w:rsidRPr="00F820D4">
        <w:rPr>
          <w:rFonts w:cs="Times New Roman"/>
          <w:noProof/>
        </w:rPr>
        <w:t>(</w:t>
      </w:r>
      <w:r>
        <w:rPr>
          <w:rFonts w:cs="Times New Roman"/>
          <w:noProof/>
        </w:rPr>
        <w:t xml:space="preserve">e.g., </w:t>
      </w:r>
      <w:r w:rsidRPr="00F820D4">
        <w:rPr>
          <w:rFonts w:cs="Times New Roman"/>
          <w:noProof/>
        </w:rPr>
        <w:t>Holbrook 1999; Thompson and Troester 2002; Miller 2008; Graeber 2013; Lambek 2013; Otto and Willerslev 2013)</w:t>
      </w:r>
      <w:r>
        <w:rPr>
          <w:rFonts w:cs="Times New Roman"/>
        </w:rPr>
        <w:fldChar w:fldCharType="end"/>
      </w:r>
      <w:r>
        <w:rPr>
          <w:rFonts w:cs="Times New Roman"/>
        </w:rPr>
        <w:t xml:space="preserve">. </w:t>
      </w:r>
      <w:r w:rsidRPr="00992CAB">
        <w:rPr>
          <w:rFonts w:cs="Times New Roman"/>
          <w:bCs/>
        </w:rPr>
        <w:t xml:space="preserve">For example, “a society’s valuing of frugality may mean a greater demand for durable products, which in turn is articulated </w:t>
      </w:r>
      <w:proofErr w:type="spellStart"/>
      <w:r w:rsidRPr="00992CAB">
        <w:rPr>
          <w:rFonts w:cs="Times New Roman"/>
          <w:bCs/>
        </w:rPr>
        <w:t>semiotically</w:t>
      </w:r>
      <w:proofErr w:type="spellEnd"/>
      <w:r w:rsidRPr="00992CAB">
        <w:rPr>
          <w:rFonts w:cs="Times New Roman"/>
          <w:bCs/>
        </w:rPr>
        <w:t>” (</w:t>
      </w:r>
      <w:proofErr w:type="spellStart"/>
      <w:r w:rsidRPr="00992CAB">
        <w:rPr>
          <w:rFonts w:cs="Times New Roman"/>
          <w:bCs/>
        </w:rPr>
        <w:t>Karaba</w:t>
      </w:r>
      <w:r>
        <w:rPr>
          <w:rFonts w:cs="Times New Roman"/>
          <w:bCs/>
        </w:rPr>
        <w:t>ba</w:t>
      </w:r>
      <w:proofErr w:type="spellEnd"/>
      <w:r w:rsidRPr="00992CAB">
        <w:rPr>
          <w:rFonts w:cs="Times New Roman"/>
          <w:bCs/>
        </w:rPr>
        <w:t xml:space="preserve"> and </w:t>
      </w:r>
      <w:proofErr w:type="spellStart"/>
      <w:r w:rsidRPr="00992CAB">
        <w:rPr>
          <w:rFonts w:cs="Times New Roman"/>
          <w:bCs/>
        </w:rPr>
        <w:t>Kjeldgaard</w:t>
      </w:r>
      <w:proofErr w:type="spellEnd"/>
      <w:r w:rsidRPr="00992CAB">
        <w:rPr>
          <w:rFonts w:cs="Times New Roman"/>
          <w:bCs/>
        </w:rPr>
        <w:t xml:space="preserve"> 2014, 123). </w:t>
      </w:r>
      <w:r w:rsidR="00AF16E2">
        <w:rPr>
          <w:rFonts w:cs="Times New Roman"/>
          <w:bCs/>
        </w:rPr>
        <w:t>In a given</w:t>
      </w:r>
      <w:r w:rsidRPr="00992CAB">
        <w:rPr>
          <w:rFonts w:cs="Times New Roman"/>
          <w:bCs/>
        </w:rPr>
        <w:t xml:space="preserve"> social context</w:t>
      </w:r>
      <w:r w:rsidR="00AF16E2">
        <w:rPr>
          <w:rFonts w:cs="Times New Roman"/>
          <w:bCs/>
        </w:rPr>
        <w:t>,</w:t>
      </w:r>
      <w:r>
        <w:rPr>
          <w:rFonts w:cs="Times New Roman"/>
          <w:bCs/>
        </w:rPr>
        <w:t xml:space="preserve"> </w:t>
      </w:r>
      <w:r w:rsidRPr="00992CAB">
        <w:rPr>
          <w:rFonts w:cs="Times New Roman"/>
          <w:bCs/>
        </w:rPr>
        <w:t xml:space="preserve">higher-order values </w:t>
      </w:r>
      <w:r>
        <w:rPr>
          <w:rFonts w:cs="Times New Roman"/>
          <w:bCs/>
        </w:rPr>
        <w:t>are expressed through</w:t>
      </w:r>
      <w:r w:rsidRPr="00992CAB">
        <w:rPr>
          <w:rFonts w:cs="Times New Roman"/>
          <w:bCs/>
        </w:rPr>
        <w:t xml:space="preserve"> </w:t>
      </w:r>
      <w:r w:rsidRPr="00992CAB">
        <w:rPr>
          <w:rFonts w:cs="Times New Roman"/>
        </w:rPr>
        <w:t>shared, circulating and</w:t>
      </w:r>
      <w:r w:rsidR="006B69C0">
        <w:rPr>
          <w:rFonts w:cs="Times New Roman"/>
        </w:rPr>
        <w:t>,</w:t>
      </w:r>
      <w:r w:rsidRPr="00992CAB">
        <w:rPr>
          <w:rFonts w:cs="Times New Roman"/>
        </w:rPr>
        <w:t xml:space="preserve"> at times</w:t>
      </w:r>
      <w:r w:rsidR="006B69C0">
        <w:rPr>
          <w:rFonts w:cs="Times New Roman"/>
        </w:rPr>
        <w:t>,</w:t>
      </w:r>
      <w:r w:rsidRPr="00992CAB">
        <w:rPr>
          <w:rFonts w:cs="Times New Roman"/>
        </w:rPr>
        <w:t xml:space="preserve"> competing narratives that articulate how or what objects can be useful, desirable, different, or better</w:t>
      </w:r>
      <w:r w:rsidR="00AF16E2">
        <w:rPr>
          <w:rFonts w:cs="Times New Roman"/>
        </w:rPr>
        <w:t>,</w:t>
      </w:r>
      <w:r w:rsidRPr="00992CAB">
        <w:rPr>
          <w:rFonts w:cs="Times New Roman"/>
        </w:rPr>
        <w:t xml:space="preserve"> compared to other objects</w:t>
      </w:r>
      <w:r>
        <w:rPr>
          <w:rFonts w:cs="Times New Roman"/>
        </w:rPr>
        <w:t xml:space="preserve"> </w:t>
      </w:r>
      <w:r>
        <w:rPr>
          <w:rFonts w:cs="Times New Roman"/>
        </w:rPr>
        <w:fldChar w:fldCharType="begin" w:fldLock="1"/>
      </w:r>
      <w:r>
        <w:rPr>
          <w:rFonts w:cs="Times New Roman"/>
        </w:rPr>
        <w:instrText>ADDIN CSL_CITATION { "citationItems" : [ { "id" : "ITEM-1", "itemData" : { "DOI" : "10.1086/338213", "ISBN" : "00935301", "ISSN" : "0093-5301", "PMID" : "6426313", "abstract" : "This article extends postmodern theories of consumption-oriented microcultures by analyzing the natural health value system and the microcultural meanings through which it is constructed. We first compare our theoretical approach to the conventional, Rokeachian view of the consumer value system. Drawing from a range of cultural and postmodern theories, we argue that the Rokeachian view is not sufficiently attuned to the meaning-based aspects of consumer value systems. Furthermore, it largely ignores the intracultural diversity among consumer value systems that arises from the fragmentation of postmodern consumer culture into diverse consumption microcultures. Our analysis focuses on the narratives that natural health consumers use to articulate the values manifest in their wellness- oriented consumption outlooks and practices. These narratives reveal themeaning- based linkages between these articulated values and the consumption goals being pursued through natural health practices. We further contextualize the natural health value system by highlighting four higher-order postmodern orientations that are inflected in this microculture. We discuss the implications of our analysis for conceptualizations of the fragmented postmodern marketplace, means-end anal- yses of consumer values, and generative theories of consumer goal formation. Therefore,", "author" : [ { "dropping-particle" : "", "family" : "Thompson", "given" : "Craig J.", "non-dropping-particle" : "", "parse-names" : false, "suffix" : "" }, { "dropping-particle" : "", "family" : "Troester", "given" : "Maura", "non-dropping-particle" : "", "parse-names" : false, "suffix" : "" } ], "container-title" : "Journal of Consumer Research", "id" : "ITEM-1", "issue" : "4", "issued" : { "date-parts" : [ [ "2002" ] ] }, "page" : "550-571", "title" : "Consumer Value Systems in the Age of Postmodern Fragmentation: The Case of the Natural Health Microculture", "type" : "article-journal", "volume" : "28" }, "uris" : [ "http://www.mendeley.com/documents/?uuid=ea0c3b3f-2f30-4e3c-8e57-14682a7ee3a4" ] }, { "id" : "ITEM-2", "itemData" : { "author" : [ { "dropping-particle" : "", "family" : "Arsel", "given" : "Zeynep", "non-dropping-particle" : "", "parse-names" : false, "suffix" : "" } ], "container-title" : "Assembling consumption. Researching actors, networks and markets", "id" : "ITEM-2", "issued" : { "date-parts" : [ [ "2016" ] ] }, "page" : "32-41", "title" : "Assembling Markets and Value", "type" : "chapter" }, "uris" : [ "http://www.mendeley.com/documents/?uuid=3d39e32f-2043-46d7-ab3f-bf1641253fb3" ] } ], "mendeley" : { "formattedCitation" : "(Thompson and Troester 2002; Arsel 2016)", "plainTextFormattedCitation" : "(Thompson and Troester 2002; Arsel 2016)", "previouslyFormattedCitation" : "(Thompson and Troester 2002; Arsel 2016)" }, "properties" : { "noteIndex" : 0 }, "schema" : "https://github.com/citation-style-language/schema/raw/master/csl-citation.json" }</w:instrText>
      </w:r>
      <w:r>
        <w:rPr>
          <w:rFonts w:cs="Times New Roman"/>
        </w:rPr>
        <w:fldChar w:fldCharType="separate"/>
      </w:r>
      <w:r w:rsidRPr="00F820D4">
        <w:rPr>
          <w:rFonts w:cs="Times New Roman"/>
          <w:noProof/>
        </w:rPr>
        <w:t>(Thompson and Troester 2002; Arsel 2016)</w:t>
      </w:r>
      <w:r>
        <w:rPr>
          <w:rFonts w:cs="Times New Roman"/>
        </w:rPr>
        <w:fldChar w:fldCharType="end"/>
      </w:r>
      <w:r w:rsidRPr="00992CAB">
        <w:rPr>
          <w:rFonts w:cs="Times New Roman"/>
        </w:rPr>
        <w:t xml:space="preserve">. </w:t>
      </w:r>
      <w:r w:rsidRPr="00992CAB">
        <w:rPr>
          <w:rFonts w:cs="Times New Roman"/>
          <w:bCs/>
        </w:rPr>
        <w:t xml:space="preserve">The narratives also establish boundaries for the translation of </w:t>
      </w:r>
      <w:r>
        <w:rPr>
          <w:rFonts w:cs="Times New Roman"/>
          <w:bCs/>
        </w:rPr>
        <w:t xml:space="preserve">higher-order </w:t>
      </w:r>
      <w:r w:rsidRPr="00992CAB">
        <w:rPr>
          <w:rFonts w:cs="Times New Roman"/>
          <w:bCs/>
        </w:rPr>
        <w:t xml:space="preserve">values into </w:t>
      </w:r>
      <w:r>
        <w:rPr>
          <w:rFonts w:cs="Times New Roman"/>
          <w:bCs/>
        </w:rPr>
        <w:t>object pathways</w:t>
      </w:r>
      <w:r w:rsidRPr="00992CAB">
        <w:rPr>
          <w:rFonts w:cs="Times New Roman"/>
          <w:bCs/>
        </w:rPr>
        <w:t xml:space="preserve">. </w:t>
      </w:r>
      <w:r w:rsidRPr="00992CAB">
        <w:rPr>
          <w:rFonts w:cs="Times New Roman"/>
        </w:rPr>
        <w:t xml:space="preserve">For example, certain higher-order values </w:t>
      </w:r>
      <w:r>
        <w:rPr>
          <w:rFonts w:cs="Times New Roman"/>
        </w:rPr>
        <w:t>can</w:t>
      </w:r>
      <w:r w:rsidRPr="00992CAB">
        <w:rPr>
          <w:rFonts w:cs="Times New Roman"/>
        </w:rPr>
        <w:t xml:space="preserve"> be too sacred to be expressed in commodity form</w:t>
      </w:r>
      <w:r>
        <w:rPr>
          <w:rFonts w:cs="Times New Roman"/>
        </w:rPr>
        <w:t xml:space="preserve">, or, when commodification is permitted, circulation </w:t>
      </w:r>
      <w:r w:rsidR="00B778CB">
        <w:rPr>
          <w:rFonts w:cs="Times New Roman"/>
        </w:rPr>
        <w:t>may</w:t>
      </w:r>
      <w:r>
        <w:rPr>
          <w:rFonts w:cs="Times New Roman"/>
        </w:rPr>
        <w:t xml:space="preserve"> be limited and non-marketized </w:t>
      </w:r>
      <w:r>
        <w:rPr>
          <w:rFonts w:cs="Times New Roman"/>
        </w:rPr>
        <w:fldChar w:fldCharType="begin" w:fldLock="1"/>
      </w:r>
      <w:r>
        <w:rPr>
          <w:rFonts w:cs="Times New Roman"/>
        </w:rPr>
        <w:instrText>ADDIN CSL_CITATION { "citationItems" : [ { "id" : "ITEM-1", "itemData" : { "DOI" : "10.1086/209191", "ISBN" : "00935301", "ISSN" : "0093-5301", "abstract" : "Two processes at work in contemporary society are the secularization of religion and the sacralization of the secular. Consumer behavior shapes and reflects these processes. For many, consumption has become a vehicle for experiencing the sacred. This article explores the ritual substratum of consumption and describes properties and manifestations of the sacred inherent in consumer behavior. Similarly, the processes by which consumers sacralize and desacralize dimensions of their experience are described. The naturalistic inquiry approach driving the insights in this article is advanced as a corrective to a premature narrowing of focus in consumer research.", "author" : [ { "dropping-particle" : "", "family" : "Belk", "given" : "Russell W.", "non-dropping-particle" : "", "parse-names" : false, "suffix" : "" }, { "dropping-particle" : "", "family" : "Wallendorf", "given" : "Melanie", "non-dropping-particle" : "", "parse-names" : false, "suffix" : "" }, { "dropping-particle" : "", "family" : "Sherry, Jr.", "given" : "John F.", "non-dropping-particle" : "", "parse-names" : false, "suffix" : "" } ], "container-title" : "Journal of Consumer Research", "id" : "ITEM-1", "issue" : "1", "issued" : { "date-parts" : [ [ "1989" ] ] }, "page" : "1-38", "title" : "The Sacred and the Profane in Consumer Behavior: Theodicy on the Odyssey", "type" : "article-journal", "volume" : "16" }, "uris" : [ "http://www.mendeley.com/documents/?uuid=02283465-45ea-494d-ade1-d5c338bea3c9" ] } ], "mendeley" : { "formattedCitation" : "(Belk, Wallendorf, and Sherry, Jr. 1989)", "manualFormatting" : "(Belk, Wallendorf, and Sherry 1989)", "plainTextFormattedCitation" : "(Belk, Wallendorf, and Sherry, Jr. 1989)", "previouslyFormattedCitation" : "(Belk, Wallendorf, and Sherry, Jr. 1989)" }, "properties" : { "noteIndex" : 0 }, "schema" : "https://github.com/citation-style-language/schema/raw/master/csl-citation.json" }</w:instrText>
      </w:r>
      <w:r>
        <w:rPr>
          <w:rFonts w:cs="Times New Roman"/>
        </w:rPr>
        <w:fldChar w:fldCharType="separate"/>
      </w:r>
      <w:r w:rsidRPr="00F820D4">
        <w:rPr>
          <w:rFonts w:cs="Times New Roman"/>
          <w:noProof/>
        </w:rPr>
        <w:t>(Be</w:t>
      </w:r>
      <w:r>
        <w:rPr>
          <w:rFonts w:cs="Times New Roman"/>
          <w:noProof/>
        </w:rPr>
        <w:t xml:space="preserve">lk, Wallendorf, and Sherry </w:t>
      </w:r>
      <w:r w:rsidRPr="00F820D4">
        <w:rPr>
          <w:rFonts w:cs="Times New Roman"/>
          <w:noProof/>
        </w:rPr>
        <w:t>1989)</w:t>
      </w:r>
      <w:r>
        <w:rPr>
          <w:rFonts w:cs="Times New Roman"/>
        </w:rPr>
        <w:fldChar w:fldCharType="end"/>
      </w:r>
      <w:r w:rsidRPr="00992CAB">
        <w:rPr>
          <w:rFonts w:cs="Times New Roman"/>
        </w:rPr>
        <w:t xml:space="preserve">. </w:t>
      </w:r>
      <w:r w:rsidR="003D7805">
        <w:rPr>
          <w:rFonts w:cs="Times New Roman"/>
        </w:rPr>
        <w:t>N</w:t>
      </w:r>
      <w:r>
        <w:rPr>
          <w:rFonts w:cs="Times New Roman"/>
        </w:rPr>
        <w:t xml:space="preserve">arratives expressing the value regime’s higher-order values can be multiple and conflicting. For example, a society may prize both sustainability and beauty. Which of these higher-order values </w:t>
      </w:r>
      <w:r w:rsidR="00347A0B">
        <w:rPr>
          <w:rFonts w:cs="Times New Roman"/>
        </w:rPr>
        <w:t>is</w:t>
      </w:r>
      <w:r>
        <w:rPr>
          <w:rFonts w:cs="Times New Roman"/>
        </w:rPr>
        <w:t xml:space="preserve"> prioritized in producing value outcomes is contingent on the other regime elements, namely governance mechanisms and object </w:t>
      </w:r>
      <w:proofErr w:type="gramStart"/>
      <w:r>
        <w:rPr>
          <w:rFonts w:cs="Times New Roman"/>
        </w:rPr>
        <w:t>pathways.</w:t>
      </w:r>
      <w:proofErr w:type="gramEnd"/>
      <w:r>
        <w:rPr>
          <w:rFonts w:cs="Times New Roman"/>
        </w:rPr>
        <w:t xml:space="preserve"> </w:t>
      </w:r>
      <w:r w:rsidR="00180C2B">
        <w:rPr>
          <w:rFonts w:cs="Times New Roman"/>
        </w:rPr>
        <w:t>Such n</w:t>
      </w:r>
      <w:r>
        <w:rPr>
          <w:rFonts w:cs="Times New Roman"/>
        </w:rPr>
        <w:t xml:space="preserve">arratives can also fluctuate over time, increasing the salience of some higher-order values over others (Thompson and </w:t>
      </w:r>
      <w:proofErr w:type="spellStart"/>
      <w:r>
        <w:rPr>
          <w:rFonts w:cs="Times New Roman"/>
        </w:rPr>
        <w:t>Troester</w:t>
      </w:r>
      <w:proofErr w:type="spellEnd"/>
      <w:r>
        <w:rPr>
          <w:rFonts w:cs="Times New Roman"/>
        </w:rPr>
        <w:t xml:space="preserve"> 2002). For instance, media coverage of natural disasters may intensify narratives on corporate greed or remind consumers of humanity’s responsibility for caring for nature (Humphreys and Thompson 2015). </w:t>
      </w:r>
    </w:p>
    <w:p w14:paraId="6E55391C" w14:textId="3FB93223" w:rsidR="008C7FC2" w:rsidRPr="001E34D7" w:rsidRDefault="008C7FC2" w:rsidP="008C7FC2">
      <w:pPr>
        <w:spacing w:line="480" w:lineRule="auto"/>
        <w:ind w:firstLine="720"/>
        <w:rPr>
          <w:rFonts w:cs="Times New Roman"/>
          <w:color w:val="000000" w:themeColor="text1"/>
        </w:rPr>
      </w:pPr>
      <w:r>
        <w:rPr>
          <w:rFonts w:cs="Times New Roman"/>
        </w:rPr>
        <w:lastRenderedPageBreak/>
        <w:t xml:space="preserve">Higher-order values are well-documented </w:t>
      </w:r>
      <w:r w:rsidR="00F71CD6">
        <w:rPr>
          <w:rFonts w:cs="Times New Roman"/>
        </w:rPr>
        <w:t>as</w:t>
      </w:r>
      <w:r>
        <w:rPr>
          <w:rFonts w:cs="Times New Roman"/>
        </w:rPr>
        <w:t xml:space="preserve"> a primary locus of intervention for consumer movements. </w:t>
      </w:r>
      <w:r>
        <w:t xml:space="preserve">As noted earlier, the moral outrage driving movement mobilization (e.g. Jasper </w:t>
      </w:r>
      <w:r w:rsidR="00C31730">
        <w:t>2011</w:t>
      </w:r>
      <w:r>
        <w:t xml:space="preserve">) stems from a disconnect between consumers’ higher-order values and value outcomes produced by the regime. </w:t>
      </w:r>
      <w:r w:rsidR="0070422A">
        <w:rPr>
          <w:color w:val="000000" w:themeColor="text1"/>
        </w:rPr>
        <w:t>C</w:t>
      </w:r>
      <w:r w:rsidRPr="00DB0D3C">
        <w:rPr>
          <w:color w:val="000000" w:themeColor="text1"/>
        </w:rPr>
        <w:t xml:space="preserve">onsumer movements’ </w:t>
      </w:r>
      <w:r>
        <w:t xml:space="preserve">awareness campaigns and championing of alternative market ideologies are, in essence, attempts to establish new higher-order values into a regime, or to articulate that existing higher-order values are not sufficiently respected by the regime (e.g., </w:t>
      </w:r>
      <w:proofErr w:type="spellStart"/>
      <w:r>
        <w:t>Kozinets</w:t>
      </w:r>
      <w:proofErr w:type="spellEnd"/>
      <w:r>
        <w:t xml:space="preserve"> and </w:t>
      </w:r>
      <w:proofErr w:type="spellStart"/>
      <w:r>
        <w:t>Handelman</w:t>
      </w:r>
      <w:proofErr w:type="spellEnd"/>
      <w:r>
        <w:t xml:space="preserve"> 2004; </w:t>
      </w:r>
      <w:proofErr w:type="spellStart"/>
      <w:r>
        <w:t>Izberk-Bilkin</w:t>
      </w:r>
      <w:proofErr w:type="spellEnd"/>
      <w:r>
        <w:t xml:space="preserve"> 2010). </w:t>
      </w:r>
      <w:r w:rsidRPr="00992CAB">
        <w:t xml:space="preserve">For </w:t>
      </w:r>
      <w:r>
        <w:t>example</w:t>
      </w:r>
      <w:r w:rsidRPr="00992CAB">
        <w:t xml:space="preserve">, boycotts often take aim at market offerings that </w:t>
      </w:r>
      <w:r>
        <w:t xml:space="preserve">consumer </w:t>
      </w:r>
      <w:r w:rsidRPr="00992CAB">
        <w:t>movements perceive as ethically suspect</w:t>
      </w:r>
      <w:r>
        <w:t xml:space="preserve"> </w:t>
      </w:r>
      <w:r>
        <w:fldChar w:fldCharType="begin" w:fldLock="1"/>
      </w:r>
      <w:r>
        <w:instrText>ADDIN CSL_CITATION { "citationItems" : [ { "id" : "ITEM-1", "itemData" : { "author" : [ { "dropping-particle" : "", "family" : "Friedman", "given" : "Monroe", "non-dropping-particle" : "", "parse-names" : false, "suffix" : "" } ], "container-title" : "Journal of Consumer Affairs", "id" : "ITEM-1", "issue" : "1", "issued" : { "date-parts" : [ [ "1985" ] ] }, "page" : "96-117", "title" : "Consumer boycotts in the United States 1970-1980: Contemporary events in historical perspective", "type" : "article-journal", "volume" : "19" }, "uris" : [ "http://www.mendeley.com/documents/?uuid=17182035-fa14-40fc-8981-f199d89b1626" ] } ], "mendeley" : { "formattedCitation" : "(Friedman 1985)", "plainTextFormattedCitation" : "(Friedman 1985)", "previouslyFormattedCitation" : "(Friedman 1985)" }, "properties" : { "noteIndex" : 0 }, "schema" : "https://github.com/citation-style-language/schema/raw/master/csl-citation.json" }</w:instrText>
      </w:r>
      <w:r>
        <w:fldChar w:fldCharType="separate"/>
      </w:r>
      <w:r w:rsidRPr="0082319E">
        <w:rPr>
          <w:noProof/>
        </w:rPr>
        <w:t>(Friedman 1985)</w:t>
      </w:r>
      <w:r>
        <w:fldChar w:fldCharType="end"/>
      </w:r>
      <w:r w:rsidRPr="00992CAB">
        <w:rPr>
          <w:rFonts w:cs="Times New Roman"/>
        </w:rPr>
        <w:t xml:space="preserve">. </w:t>
      </w:r>
      <w:r>
        <w:rPr>
          <w:rFonts w:cs="Times New Roman"/>
          <w:color w:val="000000" w:themeColor="text1"/>
        </w:rPr>
        <w:t xml:space="preserve">The </w:t>
      </w:r>
      <w:proofErr w:type="spellStart"/>
      <w:r>
        <w:rPr>
          <w:rFonts w:cs="Times New Roman"/>
          <w:color w:val="000000" w:themeColor="text1"/>
        </w:rPr>
        <w:t>fatshionista</w:t>
      </w:r>
      <w:proofErr w:type="spellEnd"/>
      <w:r>
        <w:rPr>
          <w:rFonts w:cs="Times New Roman"/>
          <w:color w:val="000000" w:themeColor="text1"/>
        </w:rPr>
        <w:t xml:space="preserve"> movement called out other regime actors, namely fashion producers, for </w:t>
      </w:r>
      <w:r w:rsidR="00340B92">
        <w:rPr>
          <w:rFonts w:cs="Times New Roman"/>
          <w:color w:val="000000" w:themeColor="text1"/>
        </w:rPr>
        <w:t xml:space="preserve">preventing plus-size women from </w:t>
      </w:r>
      <w:r w:rsidR="00C07CED">
        <w:rPr>
          <w:rFonts w:cs="Times New Roman"/>
          <w:color w:val="000000" w:themeColor="text1"/>
        </w:rPr>
        <w:t xml:space="preserve">equal </w:t>
      </w:r>
      <w:r w:rsidR="00340B92">
        <w:rPr>
          <w:rFonts w:cs="Times New Roman"/>
          <w:color w:val="000000" w:themeColor="text1"/>
        </w:rPr>
        <w:t>expressi</w:t>
      </w:r>
      <w:r w:rsidR="00C07CED">
        <w:rPr>
          <w:rFonts w:cs="Times New Roman"/>
          <w:color w:val="000000" w:themeColor="text1"/>
        </w:rPr>
        <w:t xml:space="preserve">on of </w:t>
      </w:r>
      <w:r>
        <w:rPr>
          <w:rFonts w:cs="Times New Roman"/>
          <w:color w:val="000000" w:themeColor="text1"/>
        </w:rPr>
        <w:t>higher-order values</w:t>
      </w:r>
      <w:r w:rsidR="00340B92">
        <w:rPr>
          <w:rFonts w:cs="Times New Roman"/>
          <w:color w:val="000000" w:themeColor="text1"/>
        </w:rPr>
        <w:t xml:space="preserve"> </w:t>
      </w:r>
      <w:r w:rsidR="00C07CED">
        <w:rPr>
          <w:rFonts w:cs="Times New Roman"/>
          <w:color w:val="000000" w:themeColor="text1"/>
        </w:rPr>
        <w:t xml:space="preserve">of </w:t>
      </w:r>
      <w:r w:rsidR="00340B92">
        <w:rPr>
          <w:rFonts w:cs="Times New Roman"/>
          <w:color w:val="000000" w:themeColor="text1"/>
        </w:rPr>
        <w:t>fashion</w:t>
      </w:r>
      <w:r>
        <w:rPr>
          <w:rFonts w:cs="Times New Roman"/>
          <w:color w:val="000000" w:themeColor="text1"/>
        </w:rPr>
        <w:t xml:space="preserve"> (</w:t>
      </w:r>
      <w:proofErr w:type="spellStart"/>
      <w:r>
        <w:rPr>
          <w:rFonts w:cs="Times New Roman"/>
          <w:color w:val="000000" w:themeColor="text1"/>
        </w:rPr>
        <w:t>Scaraboto</w:t>
      </w:r>
      <w:proofErr w:type="spellEnd"/>
      <w:r>
        <w:rPr>
          <w:rFonts w:cs="Times New Roman"/>
          <w:color w:val="000000" w:themeColor="text1"/>
        </w:rPr>
        <w:t xml:space="preserve"> and Fischer 2013)</w:t>
      </w:r>
      <w:r>
        <w:rPr>
          <w:color w:val="000000" w:themeColor="text1"/>
        </w:rPr>
        <w:t xml:space="preserve">. </w:t>
      </w:r>
      <w:proofErr w:type="spellStart"/>
      <w:r w:rsidR="00DC7BEC">
        <w:t>F</w:t>
      </w:r>
      <w:r w:rsidR="00340B92">
        <w:t>ats</w:t>
      </w:r>
      <w:r w:rsidR="00DC7BEC">
        <w:t>h</w:t>
      </w:r>
      <w:r w:rsidR="00340B92">
        <w:t>ion</w:t>
      </w:r>
      <w:r w:rsidR="00DC7BEC">
        <w:t>istas</w:t>
      </w:r>
      <w:proofErr w:type="spellEnd"/>
      <w:r>
        <w:t xml:space="preserve"> employed </w:t>
      </w:r>
      <w:r w:rsidR="00DC7BEC">
        <w:t xml:space="preserve">strategies that </w:t>
      </w:r>
      <w:r>
        <w:t xml:space="preserve">included seeking powerful allies from market institutions </w:t>
      </w:r>
      <w:r w:rsidR="00DC7BEC">
        <w:t>that</w:t>
      </w:r>
      <w:r>
        <w:t xml:space="preserve"> shared their higher-order values</w:t>
      </w:r>
      <w:r w:rsidR="00053C69">
        <w:t xml:space="preserve"> </w:t>
      </w:r>
      <w:r>
        <w:t>and</w:t>
      </w:r>
      <w:r w:rsidR="00BD41CA">
        <w:t xml:space="preserve"> </w:t>
      </w:r>
      <w:r w:rsidR="00053C69">
        <w:t>promoting</w:t>
      </w:r>
      <w:r>
        <w:t xml:space="preserve"> narratives on favorable institutional innovations on the blogos</w:t>
      </w:r>
      <w:r w:rsidR="004377BA">
        <w:t>p</w:t>
      </w:r>
      <w:r>
        <w:t xml:space="preserve">here. </w:t>
      </w:r>
      <w:r>
        <w:rPr>
          <w:color w:val="000000" w:themeColor="text1"/>
        </w:rPr>
        <w:t xml:space="preserve">Some movements have sought fundamental </w:t>
      </w:r>
      <w:r w:rsidR="00604E12">
        <w:rPr>
          <w:color w:val="000000" w:themeColor="text1"/>
        </w:rPr>
        <w:t>restructuring</w:t>
      </w:r>
      <w:r>
        <w:rPr>
          <w:color w:val="000000" w:themeColor="text1"/>
        </w:rPr>
        <w:t xml:space="preserve"> of a value regime’s higher-order values</w:t>
      </w:r>
      <w:r w:rsidR="00053C69">
        <w:rPr>
          <w:color w:val="000000" w:themeColor="text1"/>
        </w:rPr>
        <w:t>;</w:t>
      </w:r>
      <w:r w:rsidR="0003136A">
        <w:rPr>
          <w:color w:val="000000" w:themeColor="text1"/>
        </w:rPr>
        <w:t xml:space="preserve"> whereas</w:t>
      </w:r>
      <w:r w:rsidR="00053C69">
        <w:rPr>
          <w:color w:val="000000" w:themeColor="text1"/>
        </w:rPr>
        <w:t xml:space="preserve"> t</w:t>
      </w:r>
      <w:r w:rsidR="00563C44">
        <w:rPr>
          <w:color w:val="000000" w:themeColor="text1"/>
        </w:rPr>
        <w:t>he</w:t>
      </w:r>
      <w:r>
        <w:rPr>
          <w:color w:val="000000" w:themeColor="text1"/>
        </w:rPr>
        <w:t xml:space="preserve"> radical movements studied by </w:t>
      </w:r>
      <w:proofErr w:type="spellStart"/>
      <w:r>
        <w:rPr>
          <w:color w:val="000000" w:themeColor="text1"/>
        </w:rPr>
        <w:t>Kozinets</w:t>
      </w:r>
      <w:proofErr w:type="spellEnd"/>
      <w:r>
        <w:rPr>
          <w:color w:val="000000" w:themeColor="text1"/>
        </w:rPr>
        <w:t xml:space="preserve"> and </w:t>
      </w:r>
      <w:proofErr w:type="spellStart"/>
      <w:r>
        <w:rPr>
          <w:color w:val="000000" w:themeColor="text1"/>
        </w:rPr>
        <w:t>Handelman</w:t>
      </w:r>
      <w:proofErr w:type="spellEnd"/>
      <w:r>
        <w:rPr>
          <w:color w:val="000000" w:themeColor="text1"/>
        </w:rPr>
        <w:t xml:space="preserve"> (2004) </w:t>
      </w:r>
      <w:r w:rsidR="00B05C8F">
        <w:rPr>
          <w:color w:val="000000" w:themeColor="text1"/>
        </w:rPr>
        <w:t>desired</w:t>
      </w:r>
      <w:r>
        <w:rPr>
          <w:color w:val="000000" w:themeColor="text1"/>
        </w:rPr>
        <w:t xml:space="preserve"> a complete overhaul of the ideology of consumerism. </w:t>
      </w:r>
    </w:p>
    <w:p w14:paraId="567CC8A7" w14:textId="77777777" w:rsidR="008C7FC2" w:rsidRDefault="008C7FC2" w:rsidP="008C7FC2">
      <w:pPr>
        <w:spacing w:line="480" w:lineRule="auto"/>
        <w:rPr>
          <w:b/>
        </w:rPr>
      </w:pPr>
      <w:r>
        <w:rPr>
          <w:b/>
        </w:rPr>
        <w:tab/>
      </w:r>
    </w:p>
    <w:p w14:paraId="0C2A94A6" w14:textId="77777777" w:rsidR="008C7FC2" w:rsidRDefault="008C7FC2" w:rsidP="008C7FC2">
      <w:pPr>
        <w:pStyle w:val="berschrift2"/>
      </w:pPr>
      <w:r w:rsidRPr="00CD6B9E">
        <w:t>Governance Mecha</w:t>
      </w:r>
      <w:r w:rsidRPr="00E01BAD">
        <w:t>nisms</w:t>
      </w:r>
    </w:p>
    <w:p w14:paraId="58955FF2" w14:textId="185D05FF" w:rsidR="008C7FC2" w:rsidRDefault="008C7FC2" w:rsidP="008C7FC2">
      <w:pPr>
        <w:spacing w:line="480" w:lineRule="auto"/>
        <w:ind w:firstLine="720"/>
        <w:rPr>
          <w:rFonts w:cs="Times New Roman"/>
        </w:rPr>
      </w:pPr>
      <w:r>
        <w:t xml:space="preserve">Governance </w:t>
      </w:r>
      <w:r w:rsidRPr="00DB0D3C">
        <w:rPr>
          <w:color w:val="000000" w:themeColor="text1"/>
        </w:rPr>
        <w:t>mechanisms are leg</w:t>
      </w:r>
      <w:r>
        <w:t>al or normative structures that promote certain higher-order values while repressing others. Contemporary views within marketing and consumer research emphasize that market contexts are held together through the</w:t>
      </w:r>
      <w:r w:rsidRPr="00992CAB">
        <w:rPr>
          <w:rFonts w:cs="Times New Roman"/>
        </w:rPr>
        <w:t xml:space="preserve"> interacti</w:t>
      </w:r>
      <w:r>
        <w:rPr>
          <w:rFonts w:cs="Times New Roman"/>
        </w:rPr>
        <w:t>on</w:t>
      </w:r>
      <w:r w:rsidRPr="00992CAB">
        <w:rPr>
          <w:rFonts w:cs="Times New Roman"/>
        </w:rPr>
        <w:t xml:space="preserve"> of </w:t>
      </w:r>
      <w:r>
        <w:rPr>
          <w:rFonts w:cs="Times New Roman"/>
        </w:rPr>
        <w:t xml:space="preserve">various </w:t>
      </w:r>
      <w:r w:rsidRPr="00992CAB">
        <w:rPr>
          <w:rFonts w:cs="Times New Roman"/>
        </w:rPr>
        <w:t xml:space="preserve">socio-material actors (e.g., Araujo 2007; Martin and Schouten 2014; </w:t>
      </w:r>
      <w:proofErr w:type="spellStart"/>
      <w:r w:rsidR="003D7D1B">
        <w:rPr>
          <w:rFonts w:cs="Times New Roman"/>
        </w:rPr>
        <w:t>Giesler</w:t>
      </w:r>
      <w:proofErr w:type="spellEnd"/>
      <w:r w:rsidR="003D7D1B">
        <w:rPr>
          <w:rFonts w:cs="Times New Roman"/>
        </w:rPr>
        <w:t xml:space="preserve"> and Fischer 2016; </w:t>
      </w:r>
      <w:r w:rsidRPr="00992CAB">
        <w:rPr>
          <w:rFonts w:cs="Times New Roman"/>
        </w:rPr>
        <w:t xml:space="preserve">Harrison and </w:t>
      </w:r>
      <w:proofErr w:type="spellStart"/>
      <w:r w:rsidRPr="00992CAB">
        <w:rPr>
          <w:rFonts w:cs="Times New Roman"/>
        </w:rPr>
        <w:t>Kjellberg</w:t>
      </w:r>
      <w:proofErr w:type="spellEnd"/>
      <w:r w:rsidRPr="00992CAB">
        <w:rPr>
          <w:rFonts w:cs="Times New Roman"/>
        </w:rPr>
        <w:t xml:space="preserve"> 2016</w:t>
      </w:r>
      <w:r>
        <w:rPr>
          <w:rFonts w:cs="Times New Roman"/>
        </w:rPr>
        <w:t xml:space="preserve">; </w:t>
      </w:r>
      <w:proofErr w:type="spellStart"/>
      <w:r>
        <w:rPr>
          <w:rFonts w:cs="Times New Roman"/>
        </w:rPr>
        <w:t>Maciel</w:t>
      </w:r>
      <w:proofErr w:type="spellEnd"/>
      <w:r>
        <w:rPr>
          <w:rFonts w:cs="Times New Roman"/>
        </w:rPr>
        <w:t xml:space="preserve"> and </w:t>
      </w:r>
      <w:proofErr w:type="spellStart"/>
      <w:r>
        <w:rPr>
          <w:rFonts w:cs="Times New Roman"/>
        </w:rPr>
        <w:t>Wallendorf</w:t>
      </w:r>
      <w:proofErr w:type="spellEnd"/>
      <w:r>
        <w:rPr>
          <w:rFonts w:cs="Times New Roman"/>
        </w:rPr>
        <w:t xml:space="preserve"> 2016</w:t>
      </w:r>
      <w:r w:rsidRPr="00992CAB">
        <w:rPr>
          <w:rFonts w:cs="Times New Roman"/>
        </w:rPr>
        <w:t xml:space="preserve">). </w:t>
      </w:r>
      <w:r>
        <w:rPr>
          <w:rFonts w:cs="Times New Roman"/>
        </w:rPr>
        <w:t xml:space="preserve">These actors do not have equal say in shaping markets and exchanges. Defining a </w:t>
      </w:r>
      <w:r>
        <w:t xml:space="preserve">value regime’s governance </w:t>
      </w:r>
      <w:r w:rsidRPr="00923E89">
        <w:t>mechanisms is usually</w:t>
      </w:r>
      <w:r>
        <w:t xml:space="preserve"> the purview of the regime’s most powerful members, such as supply chain actors</w:t>
      </w:r>
      <w:r w:rsidRPr="00992CAB">
        <w:rPr>
          <w:rFonts w:cs="Times New Roman"/>
        </w:rPr>
        <w:t xml:space="preserve">, laws, courts, </w:t>
      </w:r>
      <w:r>
        <w:rPr>
          <w:rFonts w:cs="Times New Roman"/>
        </w:rPr>
        <w:lastRenderedPageBreak/>
        <w:t>trade</w:t>
      </w:r>
      <w:r w:rsidRPr="00992CAB">
        <w:rPr>
          <w:rFonts w:cs="Times New Roman"/>
        </w:rPr>
        <w:t xml:space="preserve"> unions, state institutions, </w:t>
      </w:r>
      <w:r>
        <w:rPr>
          <w:rFonts w:cs="Times New Roman"/>
        </w:rPr>
        <w:t>banks, and NGOs—</w:t>
      </w:r>
      <w:r>
        <w:t xml:space="preserve">formal institutions with legitimate authority within the regime (Levy et al. 2015). </w:t>
      </w:r>
      <w:r w:rsidRPr="00992CAB">
        <w:rPr>
          <w:rFonts w:cs="Times New Roman"/>
        </w:rPr>
        <w:t>These actors facilitate</w:t>
      </w:r>
      <w:r>
        <w:rPr>
          <w:rFonts w:cs="Times New Roman"/>
        </w:rPr>
        <w:t>, discipline</w:t>
      </w:r>
      <w:r w:rsidR="00C06F09">
        <w:rPr>
          <w:rFonts w:cs="Times New Roman"/>
        </w:rPr>
        <w:t>,</w:t>
      </w:r>
      <w:r>
        <w:rPr>
          <w:rFonts w:cs="Times New Roman"/>
        </w:rPr>
        <w:t xml:space="preserve"> and institutionalize object pathways and related practice sequences </w:t>
      </w:r>
      <w:r w:rsidRPr="00992CAB">
        <w:rPr>
          <w:rFonts w:cs="Times New Roman"/>
        </w:rPr>
        <w:t xml:space="preserve">by </w:t>
      </w:r>
      <w:r>
        <w:rPr>
          <w:rFonts w:cs="Times New Roman"/>
        </w:rPr>
        <w:t>building and maintaining socio-</w:t>
      </w:r>
      <w:r w:rsidRPr="00992CAB">
        <w:rPr>
          <w:rFonts w:cs="Times New Roman"/>
        </w:rPr>
        <w:t xml:space="preserve">material infrastructures, legitimizing </w:t>
      </w:r>
      <w:r>
        <w:rPr>
          <w:rFonts w:cs="Times New Roman"/>
        </w:rPr>
        <w:t xml:space="preserve">and codifying </w:t>
      </w:r>
      <w:r>
        <w:t xml:space="preserve">formal and informal </w:t>
      </w:r>
      <w:r w:rsidRPr="00992CAB">
        <w:rPr>
          <w:rFonts w:cs="Times New Roman"/>
        </w:rPr>
        <w:t>exchange procedures, creating trust between actors,</w:t>
      </w:r>
      <w:r>
        <w:rPr>
          <w:rFonts w:cs="Times New Roman"/>
        </w:rPr>
        <w:t xml:space="preserve"> policing</w:t>
      </w:r>
      <w:r w:rsidRPr="00992CAB">
        <w:rPr>
          <w:rFonts w:cs="Times New Roman"/>
        </w:rPr>
        <w:t xml:space="preserve"> transgressions, </w:t>
      </w:r>
      <w:r>
        <w:rPr>
          <w:rFonts w:cs="Times New Roman"/>
        </w:rPr>
        <w:t xml:space="preserve">and </w:t>
      </w:r>
      <w:r w:rsidRPr="00992CAB">
        <w:rPr>
          <w:rFonts w:cs="Times New Roman"/>
        </w:rPr>
        <w:t>sharing knowledge</w:t>
      </w:r>
      <w:r>
        <w:rPr>
          <w:rFonts w:cs="Times New Roman"/>
        </w:rPr>
        <w:t xml:space="preserve"> </w:t>
      </w:r>
      <w:r>
        <w:rPr>
          <w:rFonts w:cs="Times New Roman"/>
        </w:rPr>
        <w:fldChar w:fldCharType="begin" w:fldLock="1"/>
      </w:r>
      <w:r>
        <w:rPr>
          <w:rFonts w:cs="Times New Roman"/>
        </w:rPr>
        <w:instrText>ADDIN CSL_CITATION { "citationItems" : [ { "id" : "ITEM-1", "itemData" : { "author" : [ { "dropping-particle" : "", "family" : "Araujo", "given" : "Luis", "non-dropping-particle" : "", "parse-names" : false, "suffix" : "" } ], "container-title" : "Marketing Theory", "id" : "ITEM-1", "issue" : "3", "issued" : { "date-parts" : [ [ "2007" ] ] }, "page" : "211-226", "title" : "Markets, market-making and marketing", "type" : "article-journal", "volume" : "7" }, "uris" : [ "http://www.mendeley.com/documents/?uuid=92ac9c80-7c9c-4965-9293-b04668dcede0" ] }, { "id" : "ITEM-2", "itemData" : { "author" : [ { "dropping-particle" : "", "family" : "Fliegstein", "given" : "Neil", "non-dropping-particle" : "", "parse-names" : false, "suffix" : "" }, { "dropping-particle" : "", "family" : "Dauter", "given" : "Luke", "non-dropping-particle" : "", "parse-names" : false, "suffix" : "" } ], "container-title" : "Annu. Rev. Sociol.", "id" : "ITEM-2", "issued" : { "date-parts" : [ [ "2007" ] ] }, "page" : "105-128", "title" : "The sociology of markets", "type" : "article-journal", "volume" : "33" }, "uris" : [ "http://www.mendeley.com/documents/?uuid=f87f97ef-8e4e-4f4b-b8d4-5e032971ff89" ] } ], "mendeley" : { "formattedCitation" : "(Araujo 2007; Fliegstein and Dauter 2007)", "plainTextFormattedCitation" : "(Araujo 2007; Fliegstein and Dauter 2007)", "previouslyFormattedCitation" : "(Araujo 2007; Fliegstein and Dauter 2007)" }, "properties" : { "noteIndex" : 0 }, "schema" : "https://github.com/citation-style-language/schema/raw/master/csl-citation.json" }</w:instrText>
      </w:r>
      <w:r>
        <w:rPr>
          <w:rFonts w:cs="Times New Roman"/>
        </w:rPr>
        <w:fldChar w:fldCharType="separate"/>
      </w:r>
      <w:r w:rsidRPr="007653AA">
        <w:rPr>
          <w:rFonts w:cs="Times New Roman"/>
          <w:noProof/>
        </w:rPr>
        <w:t xml:space="preserve">(Araujo 2007; </w:t>
      </w:r>
      <w:r>
        <w:rPr>
          <w:rFonts w:cs="Times New Roman"/>
          <w:noProof/>
        </w:rPr>
        <w:t xml:space="preserve">Levy et al. 2015; </w:t>
      </w:r>
      <w:r w:rsidRPr="00992CAB">
        <w:rPr>
          <w:rFonts w:cs="Times New Roman"/>
        </w:rPr>
        <w:t>Harrison and Kjellberg 2016</w:t>
      </w:r>
      <w:r w:rsidRPr="007653AA">
        <w:rPr>
          <w:rFonts w:cs="Times New Roman"/>
          <w:noProof/>
        </w:rPr>
        <w:t>)</w:t>
      </w:r>
      <w:r>
        <w:rPr>
          <w:rFonts w:cs="Times New Roman"/>
        </w:rPr>
        <w:fldChar w:fldCharType="end"/>
      </w:r>
      <w:r w:rsidRPr="00992CAB">
        <w:rPr>
          <w:rFonts w:cs="Times New Roman"/>
        </w:rPr>
        <w:t>.</w:t>
      </w:r>
      <w:r>
        <w:rPr>
          <w:rFonts w:cs="Times New Roman"/>
        </w:rPr>
        <w:t xml:space="preserve"> </w:t>
      </w:r>
      <w:r w:rsidRPr="00CA0D60">
        <w:rPr>
          <w:rFonts w:cs="Times New Roman"/>
        </w:rPr>
        <w:t xml:space="preserve">The disciplining power of governance mechanisms </w:t>
      </w:r>
      <w:r w:rsidR="00FA3A4C">
        <w:rPr>
          <w:rFonts w:cs="Times New Roman"/>
        </w:rPr>
        <w:t xml:space="preserve">thus </w:t>
      </w:r>
      <w:r w:rsidRPr="00CA0D60">
        <w:rPr>
          <w:rFonts w:cs="Times New Roman"/>
        </w:rPr>
        <w:t xml:space="preserve">guides </w:t>
      </w:r>
      <w:r w:rsidR="00FA3A4C">
        <w:rPr>
          <w:rFonts w:cs="Times New Roman"/>
        </w:rPr>
        <w:t>the enactment of object pathways to serve</w:t>
      </w:r>
      <w:r w:rsidRPr="00CA0D60">
        <w:rPr>
          <w:rFonts w:cs="Times New Roman"/>
        </w:rPr>
        <w:t xml:space="preserve"> certain higher-order values over others (</w:t>
      </w:r>
      <w:proofErr w:type="spellStart"/>
      <w:r w:rsidRPr="00CA0D60">
        <w:rPr>
          <w:rFonts w:cs="Times New Roman"/>
        </w:rPr>
        <w:t>Swidler</w:t>
      </w:r>
      <w:proofErr w:type="spellEnd"/>
      <w:r w:rsidRPr="00CA0D60">
        <w:rPr>
          <w:rFonts w:cs="Times New Roman"/>
        </w:rPr>
        <w:t xml:space="preserve"> 1986; </w:t>
      </w:r>
      <w:proofErr w:type="spellStart"/>
      <w:r w:rsidRPr="00CA0D60">
        <w:rPr>
          <w:rFonts w:cs="Times New Roman"/>
        </w:rPr>
        <w:t>Maciel</w:t>
      </w:r>
      <w:proofErr w:type="spellEnd"/>
      <w:r w:rsidRPr="00CA0D60">
        <w:rPr>
          <w:rFonts w:cs="Times New Roman"/>
        </w:rPr>
        <w:t xml:space="preserve"> and </w:t>
      </w:r>
      <w:proofErr w:type="spellStart"/>
      <w:r w:rsidRPr="00CA0D60">
        <w:rPr>
          <w:rFonts w:cs="Times New Roman"/>
        </w:rPr>
        <w:t>Wallendorf</w:t>
      </w:r>
      <w:proofErr w:type="spellEnd"/>
      <w:r w:rsidRPr="00CA0D60">
        <w:rPr>
          <w:rFonts w:cs="Times New Roman"/>
        </w:rPr>
        <w:t xml:space="preserve"> 2016).</w:t>
      </w:r>
      <w:r>
        <w:rPr>
          <w:rFonts w:cs="Times New Roman"/>
        </w:rPr>
        <w:t xml:space="preserve"> </w:t>
      </w:r>
    </w:p>
    <w:p w14:paraId="758EB73B" w14:textId="1F985040" w:rsidR="008C7FC2" w:rsidRDefault="008C7FC2" w:rsidP="008C7FC2">
      <w:pPr>
        <w:spacing w:line="480" w:lineRule="auto"/>
        <w:ind w:firstLine="720"/>
      </w:pPr>
      <w:r>
        <w:rPr>
          <w:color w:val="000000" w:themeColor="text1"/>
        </w:rPr>
        <w:t xml:space="preserve">Certain </w:t>
      </w:r>
      <w:r w:rsidR="00CF250C">
        <w:rPr>
          <w:color w:val="000000" w:themeColor="text1"/>
        </w:rPr>
        <w:t>consumer</w:t>
      </w:r>
      <w:r>
        <w:rPr>
          <w:color w:val="000000" w:themeColor="text1"/>
        </w:rPr>
        <w:t xml:space="preserve"> movement tactics indicate a strategy of interven</w:t>
      </w:r>
      <w:r w:rsidR="000645F0">
        <w:rPr>
          <w:color w:val="000000" w:themeColor="text1"/>
        </w:rPr>
        <w:t>tion</w:t>
      </w:r>
      <w:r>
        <w:rPr>
          <w:color w:val="000000" w:themeColor="text1"/>
        </w:rPr>
        <w:t xml:space="preserve"> via a value regime’s governance mechanisms. </w:t>
      </w:r>
      <w:r w:rsidR="000645F0">
        <w:rPr>
          <w:color w:val="000000" w:themeColor="text1"/>
        </w:rPr>
        <w:t>L</w:t>
      </w:r>
      <w:r>
        <w:t>obbying and letter-writing efforts</w:t>
      </w:r>
      <w:r w:rsidR="000645F0">
        <w:t>,</w:t>
      </w:r>
      <w:r>
        <w:t xml:space="preserve"> as well as the aforementioned awareness or protest campaigns</w:t>
      </w:r>
      <w:r w:rsidR="000645F0">
        <w:t>,</w:t>
      </w:r>
      <w:r>
        <w:t xml:space="preserve"> aim at reshaping a regime’s governance mechanisms by forcing institutional action to change market legislation or standards (e.g., King and Pearce 2010; </w:t>
      </w:r>
      <w:r w:rsidRPr="006E1BA2">
        <w:t xml:space="preserve">Tilly and </w:t>
      </w:r>
      <w:proofErr w:type="spellStart"/>
      <w:r w:rsidRPr="006E1BA2">
        <w:t>Tarrow</w:t>
      </w:r>
      <w:proofErr w:type="spellEnd"/>
      <w:r w:rsidRPr="006E1BA2">
        <w:t xml:space="preserve"> 2015).</w:t>
      </w:r>
      <w:r>
        <w:t xml:space="preserve"> </w:t>
      </w:r>
      <w:r w:rsidR="00C3076E">
        <w:t>For example, t</w:t>
      </w:r>
      <w:r>
        <w:t xml:space="preserve">he religiously motivated temperance movement </w:t>
      </w:r>
      <w:r w:rsidR="00F17ADF">
        <w:t>sought</w:t>
      </w:r>
      <w:r>
        <w:t xml:space="preserve"> state intervention into the governance mechanisms of a value regime they saw as illicit </w:t>
      </w:r>
      <w:r w:rsidRPr="00A64A0D">
        <w:t>(</w:t>
      </w:r>
      <w:proofErr w:type="spellStart"/>
      <w:r w:rsidRPr="00A64A0D">
        <w:t>Gusfield</w:t>
      </w:r>
      <w:proofErr w:type="spellEnd"/>
      <w:r w:rsidRPr="00A64A0D">
        <w:t xml:space="preserve"> 1986</w:t>
      </w:r>
      <w:r>
        <w:t xml:space="preserve">). Sometimes governance mechanisms </w:t>
      </w:r>
      <w:r w:rsidR="00356E72">
        <w:t xml:space="preserve">are </w:t>
      </w:r>
      <w:r>
        <w:t>themselves the movement’s primary target rather than a means for change, as in cases when institutions are deemed corrupt or out of tune with consumer needs and wants (</w:t>
      </w:r>
      <w:r w:rsidR="00AC477C">
        <w:t xml:space="preserve">Tilly and </w:t>
      </w:r>
      <w:proofErr w:type="spellStart"/>
      <w:r>
        <w:t>Tarrow</w:t>
      </w:r>
      <w:proofErr w:type="spellEnd"/>
      <w:r>
        <w:t xml:space="preserve"> 2015).</w:t>
      </w:r>
    </w:p>
    <w:p w14:paraId="7F1836FC" w14:textId="77777777" w:rsidR="008C7FC2" w:rsidRPr="004D2B46" w:rsidRDefault="008C7FC2" w:rsidP="008C7FC2">
      <w:pPr>
        <w:spacing w:line="480" w:lineRule="auto"/>
        <w:rPr>
          <w:rFonts w:cs="Times New Roman"/>
        </w:rPr>
      </w:pPr>
    </w:p>
    <w:p w14:paraId="5F0258C2" w14:textId="77777777" w:rsidR="008C7FC2" w:rsidRDefault="008C7FC2" w:rsidP="008C7FC2">
      <w:pPr>
        <w:pStyle w:val="berschrift2"/>
      </w:pPr>
      <w:r w:rsidRPr="00E01BAD">
        <w:t>Object Pathways</w:t>
      </w:r>
    </w:p>
    <w:p w14:paraId="7813E403" w14:textId="39F3B9CA" w:rsidR="008C7FC2" w:rsidRDefault="008C7FC2" w:rsidP="008C7FC2">
      <w:pPr>
        <w:spacing w:line="480" w:lineRule="auto"/>
        <w:ind w:firstLine="720"/>
      </w:pPr>
      <w:r>
        <w:rPr>
          <w:rFonts w:eastAsia="Times New Roman" w:cs="Times New Roman"/>
          <w:color w:val="000000"/>
          <w:shd w:val="clear" w:color="auto" w:fill="FFFFFF"/>
        </w:rPr>
        <w:t>Object pathways are made of largely predictable, routinized</w:t>
      </w:r>
      <w:r w:rsidR="00D80BE8">
        <w:rPr>
          <w:rFonts w:eastAsia="Times New Roman" w:cs="Times New Roman"/>
          <w:color w:val="000000"/>
          <w:shd w:val="clear" w:color="auto" w:fill="FFFFFF"/>
        </w:rPr>
        <w:t>,</w:t>
      </w:r>
      <w:r>
        <w:rPr>
          <w:rFonts w:eastAsia="Times New Roman" w:cs="Times New Roman"/>
          <w:color w:val="000000"/>
          <w:shd w:val="clear" w:color="auto" w:fill="FFFFFF"/>
        </w:rPr>
        <w:t xml:space="preserve"> and socio-materially structured sequences of exchange and object</w:t>
      </w:r>
      <w:r w:rsidR="00D80BE8">
        <w:rPr>
          <w:rFonts w:eastAsia="Times New Roman" w:cs="Times New Roman"/>
          <w:color w:val="000000"/>
          <w:shd w:val="clear" w:color="auto" w:fill="FFFFFF"/>
        </w:rPr>
        <w:t>-</w:t>
      </w:r>
      <w:r>
        <w:rPr>
          <w:rFonts w:eastAsia="Times New Roman" w:cs="Times New Roman"/>
          <w:color w:val="000000"/>
          <w:shd w:val="clear" w:color="auto" w:fill="FFFFFF"/>
        </w:rPr>
        <w:t>transformation practices through which objects travel.</w:t>
      </w:r>
      <w:r>
        <w:t xml:space="preserve"> They materially manifest the more abstract concepts of governance mechanisms and higher-order values into practice sequences. </w:t>
      </w:r>
      <w:r w:rsidRPr="00992CAB">
        <w:t>Appadurai (1986) argue</w:t>
      </w:r>
      <w:r>
        <w:t>d</w:t>
      </w:r>
      <w:r w:rsidRPr="00992CAB">
        <w:t xml:space="preserve"> that a value regime is characterized by its exchange pr</w:t>
      </w:r>
      <w:r>
        <w:t>actices</w:t>
      </w:r>
      <w:r w:rsidRPr="00992CAB">
        <w:t xml:space="preserve">, and </w:t>
      </w:r>
      <w:r w:rsidR="00EE6873">
        <w:t xml:space="preserve">that </w:t>
      </w:r>
      <w:r w:rsidRPr="00992CAB">
        <w:t xml:space="preserve">when an object moves between regimes, its </w:t>
      </w:r>
      <w:r w:rsidRPr="00992CAB">
        <w:lastRenderedPageBreak/>
        <w:t>value</w:t>
      </w:r>
      <w:r>
        <w:t xml:space="preserve"> outcomes</w:t>
      </w:r>
      <w:r w:rsidRPr="00992CAB">
        <w:t xml:space="preserve"> change as well. </w:t>
      </w:r>
      <w:r>
        <w:rPr>
          <w:rFonts w:cs="Times New Roman"/>
        </w:rPr>
        <w:t>R</w:t>
      </w:r>
      <w:r w:rsidRPr="00992CAB">
        <w:rPr>
          <w:rFonts w:cs="Times New Roman"/>
        </w:rPr>
        <w:t xml:space="preserve">ecent critiques argue that exchange </w:t>
      </w:r>
      <w:r>
        <w:rPr>
          <w:rFonts w:cs="Times New Roman"/>
        </w:rPr>
        <w:t>practices</w:t>
      </w:r>
      <w:r w:rsidRPr="00992CAB">
        <w:rPr>
          <w:rFonts w:cs="Times New Roman"/>
        </w:rPr>
        <w:t xml:space="preserve"> are often inherently and productively interlinked, calling into question Appadurai’s </w:t>
      </w:r>
      <w:r>
        <w:rPr>
          <w:rFonts w:cs="Times New Roman"/>
        </w:rPr>
        <w:t>strict</w:t>
      </w:r>
      <w:r w:rsidRPr="00992CAB">
        <w:rPr>
          <w:rFonts w:cs="Times New Roman"/>
        </w:rPr>
        <w:t xml:space="preserve"> demarcation of value regime boundaries (Miller 2008). For </w:t>
      </w:r>
      <w:r>
        <w:rPr>
          <w:rFonts w:cs="Times New Roman"/>
        </w:rPr>
        <w:t>instance</w:t>
      </w:r>
      <w:r w:rsidRPr="00992CAB">
        <w:rPr>
          <w:rFonts w:cs="Times New Roman"/>
        </w:rPr>
        <w:t>,</w:t>
      </w:r>
      <w:r>
        <w:rPr>
          <w:rFonts w:cs="Times New Roman"/>
        </w:rPr>
        <w:t xml:space="preserve"> </w:t>
      </w:r>
      <w:r>
        <w:rPr>
          <w:rFonts w:cs="Times New Roman"/>
        </w:rPr>
        <w:fldChar w:fldCharType="begin" w:fldLock="1"/>
      </w:r>
      <w:r>
        <w:rPr>
          <w:rFonts w:cs="Times New Roman"/>
        </w:rPr>
        <w:instrText>ADDIN CSL_CITATION { "citationItems" : [ { "id" : "ITEM-1", "itemData" : { "author" : [ { "dropping-particle" : "", "family" : "Scaraboto", "given" : "Daiane", "non-dropping-particle" : "", "parse-names" : false, "suffix" : "" } ], "container-title" : "Journal of Consumer Research", "id" : "ITEM-1", "issue" : "1", "issued" : { "date-parts" : [ [ "2015" ] ] }, "page" : "152-176", "title" : "Selling, Sharing, and Everything in Between: The Hybrid Economies of Collaborative Networks", "type" : "article-journal", "volume" : "42" }, "uris" : [ "http://www.mendeley.com/documents/?uuid=9e617bd4-3d4d-47fa-ba60-309c4f03af7b" ] } ], "mendeley" : { "formattedCitation" : "(Scaraboto 2015)", "manualFormatting" : "Scaraboto's (2015)", "plainTextFormattedCitation" : "(Scaraboto 2015)", "previouslyFormattedCitation" : "(Scaraboto 2015)" }, "properties" : { "noteIndex" : 0 }, "schema" : "https://github.com/citation-style-language/schema/raw/master/csl-citation.json" }</w:instrText>
      </w:r>
      <w:r>
        <w:rPr>
          <w:rFonts w:cs="Times New Roman"/>
        </w:rPr>
        <w:fldChar w:fldCharType="separate"/>
      </w:r>
      <w:r w:rsidRPr="00F820D4">
        <w:rPr>
          <w:rFonts w:cs="Times New Roman"/>
          <w:noProof/>
        </w:rPr>
        <w:t>Scaraboto</w:t>
      </w:r>
      <w:r>
        <w:rPr>
          <w:rFonts w:cs="Times New Roman"/>
          <w:noProof/>
        </w:rPr>
        <w:t>'s</w:t>
      </w:r>
      <w:r w:rsidRPr="00F820D4">
        <w:rPr>
          <w:rFonts w:cs="Times New Roman"/>
          <w:noProof/>
        </w:rPr>
        <w:t xml:space="preserve"> </w:t>
      </w:r>
      <w:r>
        <w:rPr>
          <w:rFonts w:cs="Times New Roman"/>
          <w:noProof/>
        </w:rPr>
        <w:t>(</w:t>
      </w:r>
      <w:r w:rsidRPr="00F820D4">
        <w:rPr>
          <w:rFonts w:cs="Times New Roman"/>
          <w:noProof/>
        </w:rPr>
        <w:t>2015)</w:t>
      </w:r>
      <w:r>
        <w:rPr>
          <w:rFonts w:cs="Times New Roman"/>
        </w:rPr>
        <w:fldChar w:fldCharType="end"/>
      </w:r>
      <w:r w:rsidRPr="00992CAB">
        <w:t xml:space="preserve"> analysis of the geocaching community recounted how the blurry boundaries between monetary exchange, gift-giving, and sharing were instrumental to the negotiation of</w:t>
      </w:r>
      <w:r>
        <w:t xml:space="preserve"> </w:t>
      </w:r>
      <w:r w:rsidRPr="00992CAB">
        <w:t xml:space="preserve">objects’ communal statuses, and </w:t>
      </w:r>
      <w:r>
        <w:t xml:space="preserve">to </w:t>
      </w:r>
      <w:r w:rsidRPr="00992CAB">
        <w:t xml:space="preserve">the higher-order values of geocaching itself. When </w:t>
      </w:r>
      <w:proofErr w:type="spellStart"/>
      <w:r w:rsidRPr="00992CAB">
        <w:t>geocachers</w:t>
      </w:r>
      <w:proofErr w:type="spellEnd"/>
      <w:r w:rsidRPr="00992CAB">
        <w:t xml:space="preserve"> negotiated exchange procedures, they also addressed conflicting ideas over value</w:t>
      </w:r>
      <w:r>
        <w:t xml:space="preserve"> outcomes</w:t>
      </w:r>
      <w:r w:rsidRPr="00992CAB">
        <w:t xml:space="preserve">, such as disagreements over whether an object </w:t>
      </w:r>
      <w:r w:rsidR="0017499E">
        <w:t>wa</w:t>
      </w:r>
      <w:r w:rsidRPr="00992CAB">
        <w:t>s too important to the community to be sold outside of it</w:t>
      </w:r>
      <w:r>
        <w:t xml:space="preserve"> and</w:t>
      </w:r>
      <w:r w:rsidR="0066401C">
        <w:t>,</w:t>
      </w:r>
      <w:r>
        <w:t xml:space="preserve"> </w:t>
      </w:r>
      <w:r w:rsidR="0066401C">
        <w:t>therefore,</w:t>
      </w:r>
      <w:r>
        <w:t xml:space="preserve"> should only be gifted</w:t>
      </w:r>
      <w:r w:rsidRPr="00992CAB">
        <w:t xml:space="preserve">. </w:t>
      </w:r>
      <w:proofErr w:type="spellStart"/>
      <w:r w:rsidRPr="00992CAB">
        <w:rPr>
          <w:rFonts w:cs="Times New Roman"/>
        </w:rPr>
        <w:t>Caliskan</w:t>
      </w:r>
      <w:proofErr w:type="spellEnd"/>
      <w:r w:rsidRPr="00992CAB">
        <w:rPr>
          <w:rFonts w:cs="Times New Roman"/>
        </w:rPr>
        <w:t xml:space="preserve"> and </w:t>
      </w:r>
      <w:proofErr w:type="spellStart"/>
      <w:r w:rsidRPr="00992CAB">
        <w:rPr>
          <w:rFonts w:cs="Times New Roman"/>
        </w:rPr>
        <w:t>Callon</w:t>
      </w:r>
      <w:proofErr w:type="spellEnd"/>
      <w:r w:rsidRPr="00992CAB">
        <w:rPr>
          <w:rFonts w:cs="Times New Roman"/>
        </w:rPr>
        <w:t xml:space="preserve"> (2009) similarly argue that object </w:t>
      </w:r>
      <w:r w:rsidRPr="00FA378B">
        <w:rPr>
          <w:rFonts w:cs="Times New Roman"/>
        </w:rPr>
        <w:t>movements between monetary</w:t>
      </w:r>
      <w:r w:rsidRPr="00992CAB">
        <w:rPr>
          <w:rFonts w:cs="Times New Roman"/>
        </w:rPr>
        <w:t xml:space="preserve"> exchange and gift-giving contexts are not random. </w:t>
      </w:r>
      <w:r w:rsidRPr="00992CAB">
        <w:t xml:space="preserve">They write: “Nothing moves on its own. If a good is produced it is because it has a value for its producer; if it is distributed it is because it is a source of value for its distributor; and if it is consumed it is because it has value in its consumer’s eyes” </w:t>
      </w:r>
      <w:r w:rsidRPr="00992CAB">
        <w:fldChar w:fldCharType="begin" w:fldLock="1"/>
      </w:r>
      <w:r w:rsidRPr="00992CAB">
        <w:instrText>ADDIN CSL_CITATION { "citationItems" : [ { "id" : "ITEM-1", "itemData" : { "author" : [ { "dropping-particle" : "", "family" : "Caliskan", "given" : "Koray", "non-dropping-particle" : "", "parse-names" : false, "suffix" : "" }, { "dropping-particle" : "", "family" : "Callon", "given" : "Michel", "non-dropping-particle" : "", "parse-names" : false, "suffix" : "" } ], "container-title" : "Economy and Society", "id" : "ITEM-1", "issue" : "3", "issued" : { "date-parts" : [ [ "2009" ] ] }, "page" : "369-398", "title" : "Economization, Part 1: Shifting Attention from The Economy towards processes of economization", "type" : "article-journal", "volume" : "38" }, "uris" : [ "http://www.mendeley.com/documents/?uuid=3309d71d-9329-4ed9-a570-8f002ce86de9" ] } ], "mendeley" : { "formattedCitation" : "(Caliskan and Callon 2009)", "manualFormatting" : "(Caliskan and Callon 2009, 389)", "plainTextFormattedCitation" : "(Caliskan and Callon 2009)", "previouslyFormattedCitation" : "(Caliskan and Callon 2009)" }, "properties" : { "noteIndex" : 0 }, "schema" : "https://github.com/citation-style-language/schema/raw/master/csl-citation.json" }</w:instrText>
      </w:r>
      <w:r w:rsidRPr="00992CAB">
        <w:fldChar w:fldCharType="separate"/>
      </w:r>
      <w:r w:rsidRPr="00992CAB">
        <w:rPr>
          <w:noProof/>
        </w:rPr>
        <w:t>(</w:t>
      </w:r>
      <w:r>
        <w:rPr>
          <w:noProof/>
        </w:rPr>
        <w:t xml:space="preserve">ibid., </w:t>
      </w:r>
      <w:r w:rsidRPr="00992CAB">
        <w:rPr>
          <w:noProof/>
        </w:rPr>
        <w:t>389)</w:t>
      </w:r>
      <w:r w:rsidRPr="00992CAB">
        <w:fldChar w:fldCharType="end"/>
      </w:r>
      <w:r w:rsidRPr="00992CAB">
        <w:t xml:space="preserve">. </w:t>
      </w:r>
    </w:p>
    <w:p w14:paraId="2E1F499E" w14:textId="11990887" w:rsidR="008C7FC2" w:rsidRDefault="008C7FC2" w:rsidP="008C7FC2">
      <w:pPr>
        <w:spacing w:line="480" w:lineRule="auto"/>
        <w:ind w:firstLine="720"/>
        <w:rPr>
          <w:rFonts w:cs="Times New Roman"/>
        </w:rPr>
      </w:pPr>
      <w:r w:rsidRPr="00992CAB">
        <w:t xml:space="preserve">These works show that one particular </w:t>
      </w:r>
      <w:r>
        <w:t xml:space="preserve">mode of </w:t>
      </w:r>
      <w:r w:rsidRPr="00992CAB">
        <w:t xml:space="preserve">exchange cannot define the boundaries of a value regime. Rather, </w:t>
      </w:r>
      <w:r>
        <w:t>higher-order values and governance mechanisms legitimate the enactment of certain</w:t>
      </w:r>
      <w:r w:rsidRPr="00992CAB">
        <w:t xml:space="preserve"> </w:t>
      </w:r>
      <w:r w:rsidRPr="00DB0D3C">
        <w:rPr>
          <w:rFonts w:cs="Times New Roman"/>
          <w:color w:val="000000" w:themeColor="text1"/>
        </w:rPr>
        <w:t>exchange</w:t>
      </w:r>
      <w:r>
        <w:rPr>
          <w:rFonts w:cs="Times New Roman"/>
          <w:color w:val="000000" w:themeColor="text1"/>
        </w:rPr>
        <w:t xml:space="preserve"> modes between regime actors. When these exchanges become established into routinized sequences of practices, an object pathway will form. </w:t>
      </w:r>
      <w:r w:rsidRPr="00DB0D3C">
        <w:rPr>
          <w:rFonts w:cs="Times New Roman"/>
          <w:color w:val="000000" w:themeColor="text1"/>
        </w:rPr>
        <w:t xml:space="preserve">As objects travel through </w:t>
      </w:r>
      <w:r w:rsidRPr="00992CAB">
        <w:rPr>
          <w:rFonts w:cs="Times New Roman"/>
        </w:rPr>
        <w:t>a value regime’s pathways, they “also change states, from commodities to inalienable possessions, and even possibly, rubbish” (Arsel 2016, 34).</w:t>
      </w:r>
      <w:r>
        <w:rPr>
          <w:rFonts w:cs="Times New Roman"/>
        </w:rPr>
        <w:t xml:space="preserve"> Such changes of state are evident in preparatory practices prior to exchanges, such as material modifications of goods before entering market circulation</w:t>
      </w:r>
      <w:r w:rsidR="00E9537A">
        <w:rPr>
          <w:rFonts w:cs="Times New Roman"/>
        </w:rPr>
        <w:t xml:space="preserve"> </w:t>
      </w:r>
      <w:r>
        <w:rPr>
          <w:rFonts w:cs="Times New Roman"/>
        </w:rPr>
        <w:t xml:space="preserve">or purifying symbolic labor prior to divestment (Fernandez and </w:t>
      </w:r>
      <w:proofErr w:type="spellStart"/>
      <w:r>
        <w:rPr>
          <w:rFonts w:cs="Times New Roman"/>
        </w:rPr>
        <w:t>Lastovicka</w:t>
      </w:r>
      <w:proofErr w:type="spellEnd"/>
      <w:r>
        <w:rPr>
          <w:rFonts w:cs="Times New Roman"/>
        </w:rPr>
        <w:t xml:space="preserve"> 2005; </w:t>
      </w:r>
      <w:proofErr w:type="spellStart"/>
      <w:r>
        <w:rPr>
          <w:rFonts w:cs="Times New Roman"/>
        </w:rPr>
        <w:t>Türe</w:t>
      </w:r>
      <w:proofErr w:type="spellEnd"/>
      <w:r>
        <w:rPr>
          <w:rFonts w:cs="Times New Roman"/>
        </w:rPr>
        <w:t xml:space="preserve"> 2014). </w:t>
      </w:r>
      <w:r w:rsidR="000C4288">
        <w:rPr>
          <w:rFonts w:cs="Times New Roman"/>
        </w:rPr>
        <w:t>O</w:t>
      </w:r>
      <w:r>
        <w:rPr>
          <w:rFonts w:cs="Times New Roman"/>
        </w:rPr>
        <w:t>bject pathways are socio-materially structured</w:t>
      </w:r>
      <w:r w:rsidR="00D05651">
        <w:rPr>
          <w:rFonts w:cs="Times New Roman"/>
        </w:rPr>
        <w:t>. P</w:t>
      </w:r>
      <w:r>
        <w:rPr>
          <w:rFonts w:cs="Times New Roman"/>
        </w:rPr>
        <w:t xml:space="preserve">athway practices cannot be performed without the presence of specific infrastructural elements, such as suitable </w:t>
      </w:r>
      <w:r w:rsidRPr="00992CAB">
        <w:rPr>
          <w:rFonts w:cs="Times New Roman"/>
        </w:rPr>
        <w:t>exchange</w:t>
      </w:r>
      <w:r w:rsidR="00E9537A">
        <w:rPr>
          <w:rFonts w:cs="Times New Roman"/>
        </w:rPr>
        <w:t xml:space="preserve">, </w:t>
      </w:r>
      <w:r w:rsidR="00E9537A">
        <w:rPr>
          <w:rFonts w:cs="Times New Roman"/>
        </w:rPr>
        <w:lastRenderedPageBreak/>
        <w:t xml:space="preserve">object transformation, and consumption </w:t>
      </w:r>
      <w:r>
        <w:rPr>
          <w:rFonts w:cs="Times New Roman"/>
        </w:rPr>
        <w:t>arenas</w:t>
      </w:r>
      <w:r w:rsidRPr="00992CAB">
        <w:rPr>
          <w:rFonts w:cs="Times New Roman"/>
        </w:rPr>
        <w:t xml:space="preserve"> </w:t>
      </w:r>
      <w:r>
        <w:rPr>
          <w:rFonts w:cs="Times New Roman"/>
        </w:rPr>
        <w:fldChar w:fldCharType="begin" w:fldLock="1"/>
      </w:r>
      <w:r>
        <w:rPr>
          <w:rFonts w:cs="Times New Roman"/>
        </w:rPr>
        <w:instrText>ADDIN CSL_CITATION { "citationItems" : [ { "id" : "ITEM-1", "itemData" : { "author" : [ { "dropping-particle" : "", "family" : "Araujo", "given" : "Luis", "non-dropping-particle" : "", "parse-names" : false, "suffix" : "" } ], "container-title" : "Marketing Theory", "id" : "ITEM-1", "issue" : "3", "issued" : { "date-parts" : [ [ "2007" ] ] }, "page" : "211-226", "title" : "Markets, market-making and marketing", "type" : "article-journal", "volume" : "7" }, "uris" : [ "http://www.mendeley.com/documents/?uuid=92ac9c80-7c9c-4965-9293-b04668dcede0" ] }, { "id" : "ITEM-2", "itemData" : { "author" : [ { "dropping-particle" : "", "family" : "Martin", "given" : "Diane M.", "non-dropping-particle" : "", "parse-names" : false, "suffix" : "" }, { "dropping-particle" : "", "family" : "Schouten", "given" : "John W.", "non-dropping-particle" : "", "parse-names" : false, "suffix" : "" } ], "container-title" : "Journal of Consumer Research", "genre" : "Journal Article", "id" : "ITEM-2", "issue" : "5", "issued" : { "date-parts" : [ [ "2014" ] ] }, "page" : "855-870", "title" : "Consumption-Driven Market Emergence", "type" : "article-journal", "volume" : "40" }, "uris" : [ "http://www.mendeley.com/documents/?uuid=bc37af7d-cf65-4b71-9665-26468e524a8b" ] }, { "id" : "ITEM-3", "itemData" : { "author" : [ { "dropping-particle" : "", "family" : "Harrison", "given" : "Debbie", "non-dropping-particle" : "", "parse-names" : false, "suffix" : "" }, { "dropping-particle" : "", "family" : "Kjellberg", "given" : "Hans", "non-dropping-particle" : "", "parse-names" : false, "suffix" : "" } ], "container-title" : "Marketing Theory", "id" : "ITEM-3", "issue" : "4", "issued" : { "date-parts" : [ [ "2016" ] ] }, "page" : "445-468", "title" : "How users shape markets", "type" : "article-journal", "volume" : "16" }, "uris" : [ "http://www.mendeley.com/documents/?uuid=548ad8f4-7a3f-4975-aad8-aaaece4bfa81" ] } ], "mendeley" : { "formattedCitation" : "(Araujo 2007; Martin and Schouten 2014; Harrison and Kjellberg 2016)", "manualFormatting" : "(e.g., Araujo 2007; Martin and Schouten 2014; Harrison and Kjellberg 2016)", "plainTextFormattedCitation" : "(Araujo 2007; Martin and Schouten 2014; Harrison and Kjellberg 2016)", "previouslyFormattedCitation" : "(Araujo 2007; Martin and Schouten 2014; Harrison and Kjellberg 2016)" }, "properties" : { "noteIndex" : 0 }, "schema" : "https://github.com/citation-style-language/schema/raw/master/csl-citation.json" }</w:instrText>
      </w:r>
      <w:r>
        <w:rPr>
          <w:rFonts w:cs="Times New Roman"/>
        </w:rPr>
        <w:fldChar w:fldCharType="separate"/>
      </w:r>
      <w:r w:rsidRPr="007653AA">
        <w:rPr>
          <w:rFonts w:cs="Times New Roman"/>
          <w:noProof/>
        </w:rPr>
        <w:t>(</w:t>
      </w:r>
      <w:r>
        <w:rPr>
          <w:rFonts w:cs="Times New Roman"/>
          <w:noProof/>
        </w:rPr>
        <w:t xml:space="preserve">e.g., </w:t>
      </w:r>
      <w:r w:rsidRPr="007653AA">
        <w:rPr>
          <w:rFonts w:cs="Times New Roman"/>
          <w:noProof/>
        </w:rPr>
        <w:t xml:space="preserve">Araujo 2007; Martin and Schouten 2014; </w:t>
      </w:r>
      <w:r>
        <w:rPr>
          <w:rFonts w:cs="Times New Roman"/>
        </w:rPr>
        <w:fldChar w:fldCharType="end"/>
      </w:r>
      <w:r w:rsidRPr="00992CAB">
        <w:rPr>
          <w:rFonts w:cs="Times New Roman"/>
        </w:rPr>
        <w:fldChar w:fldCharType="begin" w:fldLock="1"/>
      </w:r>
      <w:r>
        <w:rPr>
          <w:rFonts w:cs="Times New Roman"/>
        </w:rPr>
        <w:instrText>ADDIN CSL_CITATION { "citationItems" : [ { "id" : "ITEM-1", "itemData" : { "author" : [ { "dropping-particle" : "", "family" : "Caliskan", "given" : "Koray", "non-dropping-particle" : "", "parse-names" : false, "suffix" : "" }, { "dropping-particle" : "", "family" : "Callon", "given" : "Michel", "non-dropping-particle" : "", "parse-names" : false, "suffix" : "" } ], "container-title" : "Economy and Society", "id" : "ITEM-1", "issue" : "3", "issued" : { "date-parts" : [ [ "2009" ] ] }, "page" : "369-398", "title" : "Economization, Part 1: Shifting Attention from The Economy towards processes of economization", "type" : "article-journal", "volume" : "38" }, "uris" : [ "http://www.mendeley.com/documents/?uuid=3309d71d-9329-4ed9-a570-8f002ce86de9" ] }, { "id" : "ITEM-2", "itemData" : { "author" : [ { "dropping-particle" : "", "family" : "Arsel", "given" : "Zeynep", "non-dropping-particle" : "", "parse-names" : false, "suffix" : "" } ], "container-title" : "Assembling consumption. Researching actors, networks and markets", "id" : "ITEM-2", "issued" : { "date-parts" : [ [ "2016" ] ] }, "page" : "32-41", "title" : "Assembling Markets and Value", "type" : "chapter" }, "uris" : [ "http://www.mendeley.com/documents/?uuid=3d39e32f-2043-46d7-ab3f-bf1641253fb3" ] } ], "mendeley" : { "formattedCitation" : "(Caliskan and Callon 2009; Arsel 2016)", "plainTextFormattedCitation" : "(Caliskan and Callon 2009; Arsel 2016)", "previouslyFormattedCitation" : "(Caliskan and Callon 2009; Arsel 2016)" }, "properties" : { "noteIndex" : 0 }, "schema" : "https://github.com/citation-style-language/schema/raw/master/csl-citation.json" }</w:instrText>
      </w:r>
      <w:r w:rsidRPr="00992CAB">
        <w:rPr>
          <w:rFonts w:cs="Times New Roman"/>
        </w:rPr>
        <w:fldChar w:fldCharType="separate"/>
      </w:r>
      <w:r w:rsidRPr="007653AA">
        <w:rPr>
          <w:rFonts w:cs="Times New Roman"/>
          <w:noProof/>
        </w:rPr>
        <w:t xml:space="preserve">Caliskan and </w:t>
      </w:r>
      <w:r>
        <w:rPr>
          <w:rFonts w:cs="Times New Roman"/>
          <w:noProof/>
        </w:rPr>
        <w:t>Callon 2009; Arsel 2016; Figueiredo and Scaraboto 2016</w:t>
      </w:r>
      <w:r w:rsidRPr="007653AA">
        <w:rPr>
          <w:rFonts w:cs="Times New Roman"/>
          <w:noProof/>
        </w:rPr>
        <w:t>)</w:t>
      </w:r>
      <w:r w:rsidRPr="00992CAB">
        <w:rPr>
          <w:rFonts w:cs="Times New Roman"/>
        </w:rPr>
        <w:fldChar w:fldCharType="end"/>
      </w:r>
      <w:r w:rsidRPr="00992CAB">
        <w:rPr>
          <w:rFonts w:cs="Times New Roman"/>
        </w:rPr>
        <w:t xml:space="preserve">. </w:t>
      </w:r>
    </w:p>
    <w:p w14:paraId="0157F610" w14:textId="65BDE7F4" w:rsidR="008C7FC2" w:rsidRDefault="008C7FC2" w:rsidP="008C7FC2">
      <w:pPr>
        <w:spacing w:line="480" w:lineRule="auto"/>
        <w:ind w:firstLine="720"/>
      </w:pPr>
      <w:r>
        <w:t xml:space="preserve">Interventions into object pathways have yet to be a central focus of attention in </w:t>
      </w:r>
      <w:r w:rsidRPr="00DB0D3C">
        <w:rPr>
          <w:color w:val="000000" w:themeColor="text1"/>
        </w:rPr>
        <w:t xml:space="preserve">consumer </w:t>
      </w:r>
      <w:r>
        <w:t>movement studies. For instance, the</w:t>
      </w:r>
      <w:r w:rsidRPr="00992CAB">
        <w:rPr>
          <w:rFonts w:cs="Times New Roman"/>
        </w:rPr>
        <w:t xml:space="preserve"> </w:t>
      </w:r>
      <w:r w:rsidRPr="00992CAB">
        <w:t>global</w:t>
      </w:r>
      <w:r>
        <w:t>ly</w:t>
      </w:r>
      <w:r w:rsidRPr="00992CAB">
        <w:t xml:space="preserve"> </w:t>
      </w:r>
      <w:r>
        <w:t xml:space="preserve">organized </w:t>
      </w:r>
      <w:r w:rsidRPr="00992CAB">
        <w:t xml:space="preserve">protests </w:t>
      </w:r>
      <w:r>
        <w:t>sparked by the outrage over</w:t>
      </w:r>
      <w:r w:rsidRPr="00992CAB">
        <w:t xml:space="preserve"> Nike’s use of sweatshop labor</w:t>
      </w:r>
      <w:r>
        <w:t xml:space="preserve"> articulated the broken link between higher-order values and object pathways, yet did not lead to </w:t>
      </w:r>
      <w:r w:rsidR="00141A4A">
        <w:t xml:space="preserve">significant </w:t>
      </w:r>
      <w:r>
        <w:t xml:space="preserve">object pathway interventions from consumers </w:t>
      </w:r>
      <w:r>
        <w:fldChar w:fldCharType="begin" w:fldLock="1"/>
      </w:r>
      <w:r>
        <w:instrText>ADDIN CSL_CITATION { "citationItems" : [ { "id" : "ITEM-1", "itemData" : { "author" : [ { "dropping-particle" : "", "family" : "Bennett", "given" : "Lance W.", "non-dropping-particle" : "", "parse-names" : false, "suffix" : "" } ], "container-title" : "Politics, Products and Markets", "id" : "ITEM-1", "issued" : { "date-parts" : [ [ "2004" ] ] }, "page" : "101-126", "title" : "Branded political communication: Lifestyle politics, logo campaigns and the rise of global citizenship", "type" : "article-journal" }, "uris" : [ "http://www.mendeley.com/documents/?uuid=9c3d0a5c-b11e-46ab-a162-6cd0b475e1b9" ] }, { "id" : "ITEM-2", "itemData" : { "author" : [ { "dropping-particle" : "V.", "family" : "Kozinets", "given" : "Robert", "non-dropping-particle" : "", "parse-names" : false, "suffix" : "" }, { "dropping-particle" : "", "family" : "Handelman", "given" : "Jay M.", "non-dropping-particle" : "", "parse-names" : false, "suffix" : "" } ], "container-title" : "Journal of Consumer Research", "id" : "ITEM-2", "issue" : "3", "issued" : { "date-parts" : [ [ "2004" ] ] }, "page" : "691-704", "title" : "Adversaries of consumption: Consumer movements, activism, and ideology", "type" : "article-journal", "volume" : "31" }, "uris" : [ "http://www.mendeley.com/documents/?uuid=a826e0a9-aead-4a77-abb1-15f052c23f2c" ] } ], "mendeley" : { "formattedCitation" : "(Bennett 2004; Kozinets and Handelman 2004)", "plainTextFormattedCitation" : "(Bennett 2004; Kozinets and Handelman 2004)", "previouslyFormattedCitation" : "(Bennett 2004; Kozinets and Handelman 2004)" }, "properties" : { "noteIndex" : 0 }, "schema" : "https://github.com/citation-style-language/schema/raw/master/csl-citation.json" }</w:instrText>
      </w:r>
      <w:r>
        <w:fldChar w:fldCharType="separate"/>
      </w:r>
      <w:r w:rsidRPr="007B2C11">
        <w:rPr>
          <w:noProof/>
        </w:rPr>
        <w:t>(Bennett 2004; Kozinets and Handelman 2004)</w:t>
      </w:r>
      <w:r>
        <w:fldChar w:fldCharType="end"/>
      </w:r>
      <w:r w:rsidRPr="00992CAB">
        <w:t xml:space="preserve">. </w:t>
      </w:r>
      <w:r w:rsidR="004E40C9">
        <w:t xml:space="preserve">Thompson and </w:t>
      </w:r>
      <w:proofErr w:type="spellStart"/>
      <w:r w:rsidR="004E40C9">
        <w:t>Coskuner-Balli’s</w:t>
      </w:r>
      <w:proofErr w:type="spellEnd"/>
      <w:r w:rsidR="004E40C9">
        <w:t xml:space="preserve"> (2007)</w:t>
      </w:r>
      <w:r>
        <w:t xml:space="preserve"> study of community-supported agriculture (CSA) investigated consumer participation in an alternative object pathway for the greater value regime of agricultural production that championed different higher-order values. The</w:t>
      </w:r>
      <w:r w:rsidR="004E40C9">
        <w:t>y</w:t>
      </w:r>
      <w:r>
        <w:t xml:space="preserve"> found </w:t>
      </w:r>
      <w:r w:rsidR="004E40C9">
        <w:t xml:space="preserve">that </w:t>
      </w:r>
      <w:r>
        <w:t>consumers collaborating with small organic producers to bring food from farm to table</w:t>
      </w:r>
      <w:r w:rsidR="00A31BBF">
        <w:t>—</w:t>
      </w:r>
      <w:r>
        <w:t>in stark contrast to industrial farming</w:t>
      </w:r>
      <w:r w:rsidR="00A31BBF">
        <w:t>—</w:t>
      </w:r>
      <w:r w:rsidR="009B1034">
        <w:t>used exchange practices to</w:t>
      </w:r>
      <w:r>
        <w:t xml:space="preserve"> </w:t>
      </w:r>
      <w:proofErr w:type="spellStart"/>
      <w:r>
        <w:t>decommodif</w:t>
      </w:r>
      <w:r w:rsidR="009B1034">
        <w:t>y</w:t>
      </w:r>
      <w:proofErr w:type="spellEnd"/>
      <w:r>
        <w:t xml:space="preserve"> food items and imbue them with artisanal and rustic higher-order values. However, the study primarily concentrated on the meanings and motivations of consumer participants and did not elaborate </w:t>
      </w:r>
      <w:r w:rsidR="009B1034">
        <w:t xml:space="preserve">on </w:t>
      </w:r>
      <w:r>
        <w:t xml:space="preserve">how consumers participated in creating and sustaining the object pathway. Furthermore, CSA collaboration was usually led by farmers. In some cases, consumers have supported emerging alternative pathways by championing or helping alternative producers (King and Pearce 2010), as with the taste transformations away from Big Beer to craft brewing (e.g., Carroll and Swaminathan 2001; </w:t>
      </w:r>
      <w:proofErr w:type="spellStart"/>
      <w:r>
        <w:t>Maciel</w:t>
      </w:r>
      <w:proofErr w:type="spellEnd"/>
      <w:r>
        <w:t xml:space="preserve"> and </w:t>
      </w:r>
      <w:proofErr w:type="spellStart"/>
      <w:r>
        <w:t>Wallendorft</w:t>
      </w:r>
      <w:proofErr w:type="spellEnd"/>
      <w:r>
        <w:t xml:space="preserve"> 2016; </w:t>
      </w:r>
      <w:proofErr w:type="spellStart"/>
      <w:r>
        <w:t>Kjeldgaard</w:t>
      </w:r>
      <w:proofErr w:type="spellEnd"/>
      <w:r>
        <w:t xml:space="preserve"> et al. 2017). But again, in these cases entrepreneurial marketers</w:t>
      </w:r>
      <w:r w:rsidR="001C7B8E">
        <w:t>, not consumers,</w:t>
      </w:r>
      <w:r>
        <w:t xml:space="preserve"> have been seen as the primary agents of object pathway emergence. </w:t>
      </w:r>
    </w:p>
    <w:p w14:paraId="29CD9CAE" w14:textId="727CF6C7" w:rsidR="006604CE" w:rsidRDefault="008C7FC2" w:rsidP="00FA3A4C">
      <w:pPr>
        <w:spacing w:line="480" w:lineRule="auto"/>
        <w:ind w:firstLine="720"/>
      </w:pPr>
      <w:r>
        <w:t xml:space="preserve">The Restaurant Day movement protested stagnant bureaucracy by encouraging citizen-consumers to occupy public spaces with creative pop-up restaurants (Weijo et al. 2018). This strategy was motivated by a recognition of potential resistance </w:t>
      </w:r>
      <w:r w:rsidR="001C7B8E">
        <w:t>to</w:t>
      </w:r>
      <w:r>
        <w:t xml:space="preserve"> more contentious approaches</w:t>
      </w:r>
      <w:r w:rsidR="001C7B8E">
        <w:t>,</w:t>
      </w:r>
      <w:r>
        <w:t xml:space="preserve"> and </w:t>
      </w:r>
      <w:r w:rsidR="001C7B8E">
        <w:t xml:space="preserve">by </w:t>
      </w:r>
      <w:r w:rsidR="009C3880">
        <w:t xml:space="preserve">the </w:t>
      </w:r>
      <w:r>
        <w:t xml:space="preserve">easy mobilization of familiar material resources and competences related to cooking. </w:t>
      </w:r>
      <w:r>
        <w:lastRenderedPageBreak/>
        <w:t xml:space="preserve">Restaurant Day ultimately owed its market-changing potential </w:t>
      </w:r>
      <w:r w:rsidR="00FA3A4C">
        <w:t xml:space="preserve">to effective protesting of bureaucrat complacency and </w:t>
      </w:r>
      <w:r w:rsidR="00E9537A">
        <w:t>charismatic championing of higher-order values relating to cosmopolitan tastes</w:t>
      </w:r>
      <w:r>
        <w:t>. The pop-up restaurants were set up for only a day at a time, four times a year</w:t>
      </w:r>
      <w:r w:rsidR="00143CA9">
        <w:t xml:space="preserve">, </w:t>
      </w:r>
      <w:r>
        <w:t>constitut</w:t>
      </w:r>
      <w:r w:rsidR="00143CA9">
        <w:t>ing</w:t>
      </w:r>
      <w:r>
        <w:t xml:space="preserve"> a temporary object pathway at best. Yet the movement’s growing and iterative mobilization of resources—domestic items, cooking skills, connections, digital technologies—in serving evermore creative meals and experiences to fellow citizens allows for speculation that such mobilization could also serve the creation of an alternative object pathway. Outside </w:t>
      </w:r>
      <w:r w:rsidR="00143CA9">
        <w:t>the</w:t>
      </w:r>
      <w:r>
        <w:t xml:space="preserve"> consumer movement literature, the case of consumer-driven emergence of </w:t>
      </w:r>
      <w:r w:rsidR="000F5FBE">
        <w:t xml:space="preserve">a </w:t>
      </w:r>
      <w:proofErr w:type="spellStart"/>
      <w:r>
        <w:t>Minimoto</w:t>
      </w:r>
      <w:proofErr w:type="spellEnd"/>
      <w:r>
        <w:t xml:space="preserve"> </w:t>
      </w:r>
      <w:r w:rsidR="000F5FBE">
        <w:t>market</w:t>
      </w:r>
      <w:r>
        <w:t xml:space="preserve"> also suggests that an alternative object pathway could emerge as </w:t>
      </w:r>
      <w:r w:rsidR="000F5FBE">
        <w:t xml:space="preserve">the </w:t>
      </w:r>
      <w:r>
        <w:t>product of primarily consumer labor (Martin and Schouten 2014).</w:t>
      </w:r>
      <w:r>
        <w:rPr>
          <w:b/>
        </w:rPr>
        <w:t xml:space="preserve"> </w:t>
      </w:r>
      <w:r>
        <w:rPr>
          <w:rFonts w:cs="Times New Roman"/>
        </w:rPr>
        <w:t>As our analysis will show, consumer discontent with a value regime’s current value outcomes can lead to a value regime intervention by way of a consumer movement seeking to build a</w:t>
      </w:r>
      <w:r w:rsidR="00AD5A49">
        <w:rPr>
          <w:rFonts w:cs="Times New Roman"/>
        </w:rPr>
        <w:t>n</w:t>
      </w:r>
      <w:r>
        <w:rPr>
          <w:rFonts w:cs="Times New Roman"/>
        </w:rPr>
        <w:t xml:space="preserve"> alternative object pathway.</w:t>
      </w:r>
      <w:r w:rsidR="0006224E">
        <w:t xml:space="preserve"> </w:t>
      </w:r>
    </w:p>
    <w:p w14:paraId="4897D781" w14:textId="77777777" w:rsidR="00C83880" w:rsidRDefault="00C83880" w:rsidP="00FA3A4C">
      <w:pPr>
        <w:spacing w:line="480" w:lineRule="auto"/>
        <w:ind w:firstLine="720"/>
        <w:rPr>
          <w:rFonts w:cs="Times New Roman"/>
        </w:rPr>
      </w:pPr>
    </w:p>
    <w:p w14:paraId="23C606FF" w14:textId="77777777" w:rsidR="00C83880" w:rsidRDefault="00C83880" w:rsidP="00C83880">
      <w:pPr>
        <w:pStyle w:val="berschrift2"/>
      </w:pPr>
      <w:r>
        <w:t>The Production of Value Outcomes in a Value Regime</w:t>
      </w:r>
    </w:p>
    <w:p w14:paraId="7F07206D" w14:textId="3F1431B2" w:rsidR="00C83880" w:rsidRDefault="00C83880" w:rsidP="00C83880">
      <w:pPr>
        <w:spacing w:line="480" w:lineRule="auto"/>
        <w:ind w:firstLine="720"/>
        <w:rPr>
          <w:rFonts w:cs="Times New Roman"/>
        </w:rPr>
      </w:pPr>
      <w:r w:rsidRPr="007C2A09">
        <w:rPr>
          <w:rFonts w:cs="Times New Roman"/>
        </w:rPr>
        <w:t xml:space="preserve">Value outcomes are the </w:t>
      </w:r>
      <w:r>
        <w:rPr>
          <w:rFonts w:cs="Times New Roman"/>
        </w:rPr>
        <w:t>different</w:t>
      </w:r>
      <w:r w:rsidRPr="007C2A09">
        <w:rPr>
          <w:rFonts w:cs="Times New Roman"/>
        </w:rPr>
        <w:t xml:space="preserve"> ends that objects </w:t>
      </w:r>
      <w:r>
        <w:rPr>
          <w:rFonts w:cs="Times New Roman"/>
        </w:rPr>
        <w:t>of value create</w:t>
      </w:r>
      <w:r w:rsidRPr="007C2A09">
        <w:rPr>
          <w:rFonts w:cs="Times New Roman"/>
        </w:rPr>
        <w:t xml:space="preserve"> </w:t>
      </w:r>
      <w:r>
        <w:rPr>
          <w:rFonts w:cs="Times New Roman"/>
        </w:rPr>
        <w:t>or enable for different value regime actors in the performance of practices</w:t>
      </w:r>
      <w:r w:rsidRPr="007C2A09" w:rsidDel="007C2A09">
        <w:rPr>
          <w:rFonts w:cs="Times New Roman"/>
        </w:rPr>
        <w:t xml:space="preserve"> </w:t>
      </w:r>
      <w:r w:rsidRPr="00992CAB">
        <w:rPr>
          <w:rFonts w:cs="Times New Roman"/>
        </w:rPr>
        <w:t>(</w:t>
      </w:r>
      <w:r>
        <w:rPr>
          <w:rFonts w:cs="Times New Roman"/>
        </w:rPr>
        <w:t xml:space="preserve">e.g., Graeber 2001; </w:t>
      </w:r>
      <w:proofErr w:type="spellStart"/>
      <w:r>
        <w:rPr>
          <w:rFonts w:cs="Times New Roman"/>
        </w:rPr>
        <w:t>Lambek</w:t>
      </w:r>
      <w:proofErr w:type="spellEnd"/>
      <w:r>
        <w:rPr>
          <w:rFonts w:cs="Times New Roman"/>
        </w:rPr>
        <w:t xml:space="preserve"> 2013; </w:t>
      </w:r>
      <w:proofErr w:type="spellStart"/>
      <w:r>
        <w:rPr>
          <w:rFonts w:cs="Times New Roman"/>
        </w:rPr>
        <w:t>Arnould</w:t>
      </w:r>
      <w:proofErr w:type="spellEnd"/>
      <w:r>
        <w:rPr>
          <w:rFonts w:cs="Times New Roman"/>
        </w:rPr>
        <w:t xml:space="preserve"> 2014). A value regime perpetuates itself by consistently producing certain</w:t>
      </w:r>
      <w:r w:rsidR="00016B22">
        <w:rPr>
          <w:rFonts w:cs="Times New Roman"/>
        </w:rPr>
        <w:t xml:space="preserve"> </w:t>
      </w:r>
      <w:r>
        <w:rPr>
          <w:rFonts w:cs="Times New Roman"/>
        </w:rPr>
        <w:t xml:space="preserve">types of value outcomes through the interplay of the three value regime elements. Value outcomes can be multiple and contingent on the </w:t>
      </w:r>
      <w:r w:rsidR="008A3A8D">
        <w:rPr>
          <w:rFonts w:cs="Times New Roman"/>
        </w:rPr>
        <w:t xml:space="preserve">forms </w:t>
      </w:r>
      <w:r>
        <w:rPr>
          <w:rFonts w:cs="Times New Roman"/>
        </w:rPr>
        <w:t xml:space="preserve">of value an object is perceived to possess </w:t>
      </w:r>
      <w:r w:rsidRPr="00992CAB">
        <w:rPr>
          <w:rFonts w:cs="Times New Roman"/>
        </w:rPr>
        <w:t xml:space="preserve">(e.g., Holbrook 1999; </w:t>
      </w:r>
      <w:r>
        <w:rPr>
          <w:rFonts w:cs="Times New Roman"/>
        </w:rPr>
        <w:t>Graeber 2001; Arnould 2014</w:t>
      </w:r>
      <w:r w:rsidRPr="00992CAB">
        <w:rPr>
          <w:rFonts w:cs="Times New Roman"/>
        </w:rPr>
        <w:t>).</w:t>
      </w:r>
      <w:r>
        <w:rPr>
          <w:rFonts w:cs="Times New Roman"/>
        </w:rPr>
        <w:t xml:space="preserve"> In this work, </w:t>
      </w:r>
      <w:r w:rsidRPr="00992CAB">
        <w:rPr>
          <w:rFonts w:cs="Times New Roman"/>
        </w:rPr>
        <w:t xml:space="preserve">we </w:t>
      </w:r>
      <w:r>
        <w:rPr>
          <w:rFonts w:cs="Times New Roman"/>
        </w:rPr>
        <w:t xml:space="preserve">demarcate between value forms of </w:t>
      </w:r>
      <w:r w:rsidRPr="00F277CB">
        <w:rPr>
          <w:rFonts w:cs="Times New Roman"/>
          <w:i/>
        </w:rPr>
        <w:t>use</w:t>
      </w:r>
      <w:r>
        <w:rPr>
          <w:rFonts w:cs="Times New Roman"/>
          <w:i/>
        </w:rPr>
        <w:t xml:space="preserve"> value</w:t>
      </w:r>
      <w:r w:rsidRPr="00992CAB">
        <w:rPr>
          <w:rFonts w:cs="Times New Roman"/>
        </w:rPr>
        <w:t xml:space="preserve">, </w:t>
      </w:r>
      <w:r w:rsidRPr="00F277CB">
        <w:rPr>
          <w:rFonts w:cs="Times New Roman"/>
          <w:i/>
        </w:rPr>
        <w:t>expressive value</w:t>
      </w:r>
      <w:r>
        <w:rPr>
          <w:rFonts w:cs="Times New Roman"/>
          <w:i/>
        </w:rPr>
        <w:t xml:space="preserve">, </w:t>
      </w:r>
      <w:r w:rsidRPr="00F277CB">
        <w:rPr>
          <w:rFonts w:cs="Times New Roman"/>
        </w:rPr>
        <w:t xml:space="preserve">and </w:t>
      </w:r>
      <w:r w:rsidRPr="00E46CDD">
        <w:rPr>
          <w:rFonts w:cs="Times New Roman"/>
          <w:i/>
        </w:rPr>
        <w:t>exchange</w:t>
      </w:r>
      <w:r>
        <w:rPr>
          <w:rFonts w:cs="Times New Roman"/>
          <w:i/>
        </w:rPr>
        <w:t xml:space="preserve"> value</w:t>
      </w:r>
      <w:r>
        <w:rPr>
          <w:rFonts w:cs="Times New Roman"/>
        </w:rPr>
        <w:t xml:space="preserve">, which all </w:t>
      </w:r>
      <w:r>
        <w:rPr>
          <w:rFonts w:cs="Times New Roman"/>
          <w:color w:val="000000" w:themeColor="text1"/>
        </w:rPr>
        <w:t>produce</w:t>
      </w:r>
      <w:r w:rsidRPr="00DB0D3C">
        <w:rPr>
          <w:rFonts w:cs="Times New Roman"/>
          <w:color w:val="000000" w:themeColor="text1"/>
        </w:rPr>
        <w:t xml:space="preserve"> </w:t>
      </w:r>
      <w:r>
        <w:rPr>
          <w:rFonts w:cs="Times New Roman"/>
        </w:rPr>
        <w:t xml:space="preserve">value outcomes by enabling value regime actors to achieve </w:t>
      </w:r>
      <w:r w:rsidR="008A3A8D">
        <w:rPr>
          <w:rFonts w:cs="Times New Roman"/>
        </w:rPr>
        <w:t xml:space="preserve">certain </w:t>
      </w:r>
      <w:r>
        <w:rPr>
          <w:rFonts w:cs="Times New Roman"/>
        </w:rPr>
        <w:t>ends in their practices. For instance, a</w:t>
      </w:r>
      <w:r w:rsidR="00752AEA">
        <w:rPr>
          <w:rFonts w:cs="Times New Roman"/>
        </w:rPr>
        <w:t xml:space="preserve">n automobile </w:t>
      </w:r>
      <w:r>
        <w:rPr>
          <w:rFonts w:cs="Times New Roman"/>
        </w:rPr>
        <w:t xml:space="preserve">has use value </w:t>
      </w:r>
      <w:r w:rsidR="00752AEA">
        <w:rPr>
          <w:rFonts w:cs="Times New Roman"/>
        </w:rPr>
        <w:t xml:space="preserve">as transportation, expressive value as a badge of identity, and diminishing exchange value in a secondary market. </w:t>
      </w:r>
      <w:r>
        <w:rPr>
          <w:rFonts w:cs="Times New Roman"/>
        </w:rPr>
        <w:t>An object’s symbolic significance or prestige relates to expressive value</w:t>
      </w:r>
      <w:r w:rsidR="0008154F">
        <w:rPr>
          <w:rFonts w:cs="Times New Roman"/>
        </w:rPr>
        <w:t xml:space="preserve">; </w:t>
      </w:r>
      <w:r w:rsidR="0008154F">
        <w:rPr>
          <w:rFonts w:cs="Times New Roman"/>
          <w:color w:val="000000" w:themeColor="text1"/>
        </w:rPr>
        <w:lastRenderedPageBreak/>
        <w:t>t</w:t>
      </w:r>
      <w:r w:rsidRPr="00DB0D3C">
        <w:rPr>
          <w:rFonts w:cs="Times New Roman"/>
          <w:color w:val="000000" w:themeColor="text1"/>
        </w:rPr>
        <w:t xml:space="preserve">hings of expressive value thus add </w:t>
      </w:r>
      <w:r>
        <w:rPr>
          <w:rFonts w:cs="Times New Roman"/>
        </w:rPr>
        <w:t>to the symbolic meaningfulness of practices (</w:t>
      </w:r>
      <w:proofErr w:type="spellStart"/>
      <w:r>
        <w:rPr>
          <w:rFonts w:cs="Times New Roman"/>
        </w:rPr>
        <w:t>Schau</w:t>
      </w:r>
      <w:proofErr w:type="spellEnd"/>
      <w:r>
        <w:rPr>
          <w:rFonts w:cs="Times New Roman"/>
        </w:rPr>
        <w:t xml:space="preserve"> et al. 2009). </w:t>
      </w:r>
      <w:r w:rsidRPr="00992CAB">
        <w:rPr>
          <w:rFonts w:cs="Times New Roman"/>
        </w:rPr>
        <w:t xml:space="preserve">Exchange </w:t>
      </w:r>
      <w:r w:rsidRPr="00DB0D3C">
        <w:rPr>
          <w:rFonts w:cs="Times New Roman"/>
          <w:color w:val="000000" w:themeColor="text1"/>
        </w:rPr>
        <w:t xml:space="preserve">value derives from the ability </w:t>
      </w:r>
      <w:r>
        <w:rPr>
          <w:rFonts w:cs="Times New Roman"/>
          <w:color w:val="000000" w:themeColor="text1"/>
        </w:rPr>
        <w:t xml:space="preserve">of </w:t>
      </w:r>
      <w:r w:rsidRPr="00DB0D3C">
        <w:rPr>
          <w:rFonts w:cs="Times New Roman"/>
          <w:color w:val="000000" w:themeColor="text1"/>
        </w:rPr>
        <w:t>an object to be exchanged for other objects within the regime (though</w:t>
      </w:r>
      <w:r w:rsidRPr="00992CAB">
        <w:rPr>
          <w:rFonts w:cs="Times New Roman"/>
        </w:rPr>
        <w:t xml:space="preserve"> usually for money)</w:t>
      </w:r>
      <w:r>
        <w:rPr>
          <w:rFonts w:cs="Times New Roman"/>
        </w:rPr>
        <w:t>, and from how well the object maintains its exchangeability. Perceptions of high or sustained use and/or expressive value will make objects more desired in exchange practices—a sandwich rots, but diamonds are forever (Simmel 1902; Marx 1967; Graeber 2001). Expressive value</w:t>
      </w:r>
      <w:r w:rsidRPr="00992CAB">
        <w:rPr>
          <w:rFonts w:cs="Times New Roman"/>
        </w:rPr>
        <w:t xml:space="preserve"> </w:t>
      </w:r>
      <w:r>
        <w:rPr>
          <w:rFonts w:cs="Times New Roman"/>
        </w:rPr>
        <w:t>also</w:t>
      </w:r>
      <w:r w:rsidRPr="00992CAB">
        <w:rPr>
          <w:rFonts w:cs="Times New Roman"/>
        </w:rPr>
        <w:t xml:space="preserve"> connects to </w:t>
      </w:r>
      <w:r>
        <w:rPr>
          <w:rFonts w:cs="Times New Roman"/>
        </w:rPr>
        <w:t xml:space="preserve">exchange practices: the exchange of gifts is strongly motivated by </w:t>
      </w:r>
      <w:r w:rsidRPr="00992CAB">
        <w:rPr>
          <w:rFonts w:cs="Times New Roman"/>
        </w:rPr>
        <w:t>expected symbolic</w:t>
      </w:r>
      <w:r w:rsidR="0008154F">
        <w:rPr>
          <w:rFonts w:cs="Times New Roman"/>
        </w:rPr>
        <w:t xml:space="preserve">, identity, and </w:t>
      </w:r>
      <w:r w:rsidRPr="00992CAB">
        <w:rPr>
          <w:rFonts w:cs="Times New Roman"/>
        </w:rPr>
        <w:t>social</w:t>
      </w:r>
      <w:r>
        <w:rPr>
          <w:rFonts w:cs="Times New Roman"/>
        </w:rPr>
        <w:t xml:space="preserve"> </w:t>
      </w:r>
      <w:r w:rsidRPr="00992CAB">
        <w:rPr>
          <w:rFonts w:cs="Times New Roman"/>
        </w:rPr>
        <w:t xml:space="preserve">outcomes (e.g., Graeber 2001; </w:t>
      </w:r>
      <w:proofErr w:type="spellStart"/>
      <w:r>
        <w:rPr>
          <w:rFonts w:cs="Times New Roman"/>
        </w:rPr>
        <w:t>Türe</w:t>
      </w:r>
      <w:proofErr w:type="spellEnd"/>
      <w:r>
        <w:rPr>
          <w:rFonts w:cs="Times New Roman"/>
        </w:rPr>
        <w:t xml:space="preserve"> 2014). </w:t>
      </w:r>
    </w:p>
    <w:p w14:paraId="1896D52A" w14:textId="672DD337" w:rsidR="004D4C00" w:rsidRPr="00016B22" w:rsidRDefault="00C83880" w:rsidP="00016B22">
      <w:pPr>
        <w:spacing w:line="480" w:lineRule="auto"/>
        <w:ind w:firstLine="720"/>
        <w:rPr>
          <w:rFonts w:cs="Times New Roman"/>
        </w:rPr>
      </w:pPr>
      <w:r>
        <w:rPr>
          <w:rFonts w:cs="Times New Roman"/>
        </w:rPr>
        <w:t>The relationship between value outcomes and exchange, use, and expressive value is iterative and co-constituting: objects enable value outcomes in practices, which in turn affirm</w:t>
      </w:r>
      <w:r w:rsidR="00D65AB9">
        <w:rPr>
          <w:rFonts w:cs="Times New Roman"/>
        </w:rPr>
        <w:t>s</w:t>
      </w:r>
      <w:r>
        <w:rPr>
          <w:rFonts w:cs="Times New Roman"/>
        </w:rPr>
        <w:t xml:space="preserve"> the value of these objects and create</w:t>
      </w:r>
      <w:r w:rsidR="00D65AB9">
        <w:rPr>
          <w:rFonts w:cs="Times New Roman"/>
        </w:rPr>
        <w:t>s</w:t>
      </w:r>
      <w:r>
        <w:rPr>
          <w:rFonts w:cs="Times New Roman"/>
        </w:rPr>
        <w:t xml:space="preserve"> expectations of future value outcomes for similar objects. When actors learn to expect certain value outcomes from their interaction with objects, </w:t>
      </w:r>
      <w:r w:rsidR="00F3658E">
        <w:rPr>
          <w:rFonts w:cs="Times New Roman"/>
        </w:rPr>
        <w:t xml:space="preserve">that expectation </w:t>
      </w:r>
      <w:r>
        <w:rPr>
          <w:rFonts w:cs="Times New Roman"/>
        </w:rPr>
        <w:t>routinizes the object pathway and further legi</w:t>
      </w:r>
      <w:r w:rsidR="0008154F">
        <w:rPr>
          <w:rFonts w:cs="Times New Roman"/>
        </w:rPr>
        <w:t>timize</w:t>
      </w:r>
      <w:r w:rsidR="00D65AB9">
        <w:rPr>
          <w:rFonts w:cs="Times New Roman"/>
        </w:rPr>
        <w:t>s</w:t>
      </w:r>
      <w:r w:rsidR="0008154F">
        <w:rPr>
          <w:rFonts w:cs="Times New Roman"/>
        </w:rPr>
        <w:t xml:space="preserve"> </w:t>
      </w:r>
      <w:r>
        <w:rPr>
          <w:rFonts w:cs="Times New Roman"/>
        </w:rPr>
        <w:t xml:space="preserve">the regime’s higher-order values and governance mechanisms (e.g., Vargo and </w:t>
      </w:r>
      <w:proofErr w:type="spellStart"/>
      <w:r>
        <w:rPr>
          <w:rFonts w:cs="Times New Roman"/>
        </w:rPr>
        <w:t>Lusch</w:t>
      </w:r>
      <w:proofErr w:type="spellEnd"/>
      <w:r>
        <w:rPr>
          <w:rFonts w:cs="Times New Roman"/>
        </w:rPr>
        <w:t xml:space="preserve"> 2011; Akaka et al. 2014; </w:t>
      </w:r>
      <w:proofErr w:type="spellStart"/>
      <w:r>
        <w:rPr>
          <w:rFonts w:cs="Times New Roman"/>
        </w:rPr>
        <w:t>Arnould</w:t>
      </w:r>
      <w:proofErr w:type="spellEnd"/>
      <w:r>
        <w:rPr>
          <w:rFonts w:cs="Times New Roman"/>
        </w:rPr>
        <w:t xml:space="preserve"> 2014; </w:t>
      </w:r>
      <w:proofErr w:type="spellStart"/>
      <w:r>
        <w:rPr>
          <w:rFonts w:cs="Times New Roman"/>
        </w:rPr>
        <w:t>Arsel</w:t>
      </w:r>
      <w:proofErr w:type="spellEnd"/>
      <w:r>
        <w:rPr>
          <w:rFonts w:cs="Times New Roman"/>
        </w:rPr>
        <w:t xml:space="preserve"> 2016)</w:t>
      </w:r>
      <w:r w:rsidRPr="00992CAB">
        <w:rPr>
          <w:rFonts w:cs="Times New Roman"/>
        </w:rPr>
        <w:t xml:space="preserve">. </w:t>
      </w:r>
      <w:r>
        <w:rPr>
          <w:rFonts w:cs="Times New Roman"/>
        </w:rPr>
        <w:t xml:space="preserve">That said, the routinization of the object pathway does not mean rigid determinism. Value outcomes can indeed be multiple and at times uncontrollable and even negative for consumers. For example, </w:t>
      </w:r>
      <w:r w:rsidRPr="00992CAB">
        <w:rPr>
          <w:rFonts w:cs="Times New Roman"/>
        </w:rPr>
        <w:t xml:space="preserve">a </w:t>
      </w:r>
      <w:r w:rsidRPr="00DB0D3C">
        <w:rPr>
          <w:rFonts w:cs="Times New Roman"/>
          <w:color w:val="000000" w:themeColor="text1"/>
        </w:rPr>
        <w:t xml:space="preserve">delicious meal </w:t>
      </w:r>
      <w:r w:rsidRPr="00992CAB">
        <w:rPr>
          <w:rFonts w:cs="Times New Roman"/>
        </w:rPr>
        <w:t xml:space="preserve">and its use and expressive values can </w:t>
      </w:r>
      <w:r>
        <w:rPr>
          <w:rFonts w:cs="Times New Roman"/>
        </w:rPr>
        <w:t xml:space="preserve">provide value outcomes of a satisfied </w:t>
      </w:r>
      <w:r w:rsidRPr="00992CAB">
        <w:rPr>
          <w:rFonts w:cs="Times New Roman"/>
        </w:rPr>
        <w:t xml:space="preserve">hunger and </w:t>
      </w:r>
      <w:r>
        <w:rPr>
          <w:rFonts w:cs="Times New Roman"/>
        </w:rPr>
        <w:t>pleasant sociality with</w:t>
      </w:r>
      <w:r w:rsidRPr="00992CAB">
        <w:rPr>
          <w:rFonts w:cs="Times New Roman"/>
        </w:rPr>
        <w:t xml:space="preserve"> friends, but also </w:t>
      </w:r>
      <w:r>
        <w:rPr>
          <w:rFonts w:cs="Times New Roman"/>
        </w:rPr>
        <w:t xml:space="preserve">a negative outcome of </w:t>
      </w:r>
      <w:r w:rsidRPr="00992CAB">
        <w:rPr>
          <w:rFonts w:cs="Times New Roman"/>
        </w:rPr>
        <w:t>guilt for over-indulgence.</w:t>
      </w:r>
      <w:r>
        <w:rPr>
          <w:rFonts w:cs="Times New Roman"/>
        </w:rPr>
        <w:t xml:space="preserve"> The routinization of </w:t>
      </w:r>
      <w:r w:rsidR="0008154F">
        <w:rPr>
          <w:rFonts w:cs="Times New Roman"/>
        </w:rPr>
        <w:t xml:space="preserve">object </w:t>
      </w:r>
      <w:r>
        <w:rPr>
          <w:rFonts w:cs="Times New Roman"/>
        </w:rPr>
        <w:t xml:space="preserve">pathways simply denotes that certain practice sequences within the regime are more likely. </w:t>
      </w:r>
      <w:r w:rsidR="00A03FF9">
        <w:rPr>
          <w:rFonts w:cs="Times New Roman"/>
        </w:rPr>
        <w:t>W</w:t>
      </w:r>
      <w:r>
        <w:rPr>
          <w:rFonts w:cs="Times New Roman"/>
        </w:rPr>
        <w:t>hen negative or uncontrollable value outcomes become too commonplace, consumers may initiate collective action to challenge</w:t>
      </w:r>
      <w:r w:rsidR="00016B22">
        <w:rPr>
          <w:rFonts w:cs="Times New Roman"/>
        </w:rPr>
        <w:t xml:space="preserve"> the workings of the respective value regime. </w:t>
      </w:r>
      <w:r>
        <w:rPr>
          <w:rFonts w:cs="Times New Roman"/>
          <w:bCs/>
        </w:rPr>
        <w:t xml:space="preserve">Conversely, changing a value regime necessitates establishing and routinizing the production of </w:t>
      </w:r>
      <w:r w:rsidR="00A03FF9">
        <w:rPr>
          <w:rFonts w:cs="Times New Roman"/>
          <w:bCs/>
        </w:rPr>
        <w:t xml:space="preserve">alternative </w:t>
      </w:r>
      <w:r>
        <w:rPr>
          <w:rFonts w:cs="Times New Roman"/>
          <w:bCs/>
        </w:rPr>
        <w:t xml:space="preserve">value outcomes. </w:t>
      </w:r>
    </w:p>
    <w:p w14:paraId="4184EEB2" w14:textId="77777777" w:rsidR="00C83880" w:rsidRDefault="00C83880" w:rsidP="006E442F">
      <w:pPr>
        <w:spacing w:line="480" w:lineRule="auto"/>
        <w:rPr>
          <w:rFonts w:cs="Times New Roman"/>
          <w:b/>
        </w:rPr>
      </w:pPr>
    </w:p>
    <w:p w14:paraId="7CE0D0AA" w14:textId="1C8F6A34" w:rsidR="006E442F" w:rsidRDefault="006E442F">
      <w:pPr>
        <w:pStyle w:val="berschrift1"/>
        <w:spacing w:line="480" w:lineRule="auto"/>
      </w:pPr>
      <w:r>
        <w:lastRenderedPageBreak/>
        <w:t>CONTEXT AND METHOD</w:t>
      </w:r>
    </w:p>
    <w:p w14:paraId="44EA0ADB" w14:textId="77777777" w:rsidR="00F16F42" w:rsidRPr="00E637E3" w:rsidRDefault="00F16F42" w:rsidP="00940066">
      <w:pPr>
        <w:spacing w:line="480" w:lineRule="auto"/>
      </w:pPr>
    </w:p>
    <w:p w14:paraId="57B203AA" w14:textId="33AA0156" w:rsidR="006E442F" w:rsidRPr="008B0E3D" w:rsidRDefault="006E442F">
      <w:pPr>
        <w:pStyle w:val="berschrift1"/>
        <w:spacing w:line="480" w:lineRule="auto"/>
        <w:jc w:val="left"/>
      </w:pPr>
      <w:r w:rsidRPr="008B0E3D">
        <w:rPr>
          <w:rFonts w:cs="Times New Roman"/>
        </w:rPr>
        <w:t xml:space="preserve">The </w:t>
      </w:r>
      <w:r w:rsidR="00C902A9">
        <w:rPr>
          <w:rFonts w:cs="Times New Roman"/>
        </w:rPr>
        <w:t xml:space="preserve">German </w:t>
      </w:r>
      <w:r w:rsidRPr="008B0E3D">
        <w:rPr>
          <w:rFonts w:cs="Times New Roman"/>
        </w:rPr>
        <w:t>Retail Food Sector as Value Regime</w:t>
      </w:r>
      <w:r w:rsidRPr="008B0E3D">
        <w:t xml:space="preserve"> </w:t>
      </w:r>
    </w:p>
    <w:p w14:paraId="350DE8CF" w14:textId="27F56281" w:rsidR="005C13F2" w:rsidRDefault="006E442F">
      <w:pPr>
        <w:spacing w:line="480" w:lineRule="auto"/>
        <w:ind w:firstLine="720"/>
        <w:rPr>
          <w:rFonts w:cs="Times New Roman"/>
        </w:rPr>
      </w:pPr>
      <w:r w:rsidRPr="00992CAB">
        <w:rPr>
          <w:rFonts w:cs="Times New Roman"/>
        </w:rPr>
        <w:t>We explore</w:t>
      </w:r>
      <w:r w:rsidR="00C47E77">
        <w:rPr>
          <w:rFonts w:cs="Times New Roman"/>
        </w:rPr>
        <w:t>d</w:t>
      </w:r>
      <w:r w:rsidRPr="00992CAB">
        <w:rPr>
          <w:rFonts w:cs="Times New Roman"/>
        </w:rPr>
        <w:t xml:space="preserve"> </w:t>
      </w:r>
      <w:r w:rsidRPr="00FB000E">
        <w:rPr>
          <w:rFonts w:cs="Times New Roman"/>
          <w:color w:val="000000" w:themeColor="text1"/>
        </w:rPr>
        <w:t xml:space="preserve">our </w:t>
      </w:r>
      <w:r w:rsidRPr="00992CAB">
        <w:rPr>
          <w:rFonts w:cs="Times New Roman"/>
        </w:rPr>
        <w:t xml:space="preserve">theorization of </w:t>
      </w:r>
      <w:r>
        <w:rPr>
          <w:rFonts w:cs="Times New Roman"/>
        </w:rPr>
        <w:t xml:space="preserve">consumer </w:t>
      </w:r>
      <w:r w:rsidR="00AD5A49">
        <w:rPr>
          <w:rFonts w:cs="Times New Roman"/>
        </w:rPr>
        <w:t xml:space="preserve">movement </w:t>
      </w:r>
      <w:r>
        <w:rPr>
          <w:rFonts w:cs="Times New Roman"/>
        </w:rPr>
        <w:t>interventions</w:t>
      </w:r>
      <w:r w:rsidRPr="00992CAB">
        <w:rPr>
          <w:rFonts w:cs="Times New Roman"/>
        </w:rPr>
        <w:t xml:space="preserve"> </w:t>
      </w:r>
      <w:r w:rsidR="00AD5A49">
        <w:rPr>
          <w:rFonts w:cs="Times New Roman"/>
        </w:rPr>
        <w:t xml:space="preserve">into value regimes </w:t>
      </w:r>
      <w:r>
        <w:rPr>
          <w:rFonts w:cs="Times New Roman"/>
        </w:rPr>
        <w:t>through</w:t>
      </w:r>
      <w:r w:rsidRPr="00992CAB">
        <w:rPr>
          <w:rFonts w:cs="Times New Roman"/>
        </w:rPr>
        <w:t xml:space="preserve"> an ethnographic study in the context of the </w:t>
      </w:r>
      <w:r w:rsidRPr="00FB000E">
        <w:rPr>
          <w:rFonts w:cs="Times New Roman"/>
          <w:color w:val="000000" w:themeColor="text1"/>
        </w:rPr>
        <w:t xml:space="preserve">German retail food </w:t>
      </w:r>
      <w:r w:rsidRPr="00992CAB">
        <w:rPr>
          <w:rFonts w:cs="Times New Roman"/>
        </w:rPr>
        <w:t xml:space="preserve">sector. </w:t>
      </w:r>
      <w:r w:rsidR="00C47E77">
        <w:rPr>
          <w:rFonts w:cs="Times New Roman"/>
        </w:rPr>
        <w:t>The production</w:t>
      </w:r>
      <w:r w:rsidR="0028258A">
        <w:rPr>
          <w:rFonts w:cs="Times New Roman"/>
        </w:rPr>
        <w:t>, distribution,</w:t>
      </w:r>
      <w:r w:rsidR="00C47E77">
        <w:rPr>
          <w:rFonts w:cs="Times New Roman"/>
        </w:rPr>
        <w:t xml:space="preserve"> and consumption of food readily illustrates the workings of a value regime. </w:t>
      </w:r>
      <w:r w:rsidR="00D511D6">
        <w:rPr>
          <w:rFonts w:cs="Times New Roman"/>
        </w:rPr>
        <w:t>To give context to our study, w</w:t>
      </w:r>
      <w:r w:rsidR="00C47E77">
        <w:rPr>
          <w:rFonts w:cs="Times New Roman"/>
        </w:rPr>
        <w:t>e will first map the</w:t>
      </w:r>
      <w:r>
        <w:rPr>
          <w:rFonts w:cs="Times New Roman"/>
        </w:rPr>
        <w:t xml:space="preserve"> German retail food sector </w:t>
      </w:r>
      <w:r w:rsidR="00C47E77">
        <w:rPr>
          <w:rFonts w:cs="Times New Roman"/>
        </w:rPr>
        <w:t xml:space="preserve">onto </w:t>
      </w:r>
      <w:r>
        <w:rPr>
          <w:rFonts w:cs="Times New Roman"/>
        </w:rPr>
        <w:t xml:space="preserve">our updated theorization of value regimes as constituted by higher-order values, governance mechanisms, and object pathways. </w:t>
      </w:r>
      <w:r w:rsidR="00C47E77">
        <w:rPr>
          <w:rFonts w:cs="Times New Roman"/>
        </w:rPr>
        <w:t>T</w:t>
      </w:r>
      <w:r>
        <w:rPr>
          <w:rFonts w:cs="Times New Roman"/>
        </w:rPr>
        <w:t xml:space="preserve">hese three elements </w:t>
      </w:r>
      <w:r w:rsidR="00C47E77">
        <w:rPr>
          <w:rFonts w:cs="Times New Roman"/>
        </w:rPr>
        <w:t>were</w:t>
      </w:r>
      <w:r>
        <w:rPr>
          <w:rFonts w:cs="Times New Roman"/>
        </w:rPr>
        <w:t xml:space="preserve"> </w:t>
      </w:r>
      <w:r w:rsidR="00C47E77">
        <w:rPr>
          <w:rFonts w:cs="Times New Roman"/>
        </w:rPr>
        <w:t xml:space="preserve">together </w:t>
      </w:r>
      <w:r>
        <w:rPr>
          <w:rFonts w:cs="Times New Roman"/>
        </w:rPr>
        <w:t xml:space="preserve">responsible for what is widely seen as a food waste problem. </w:t>
      </w:r>
      <w:r w:rsidR="00C47E77">
        <w:rPr>
          <w:rFonts w:cs="Times New Roman"/>
        </w:rPr>
        <w:t>The destruction of good food was clearly a negative</w:t>
      </w:r>
      <w:r w:rsidR="001B41EE">
        <w:rPr>
          <w:rFonts w:cs="Times New Roman"/>
        </w:rPr>
        <w:t>, albeit largely incidental,</w:t>
      </w:r>
      <w:r w:rsidR="00C47E77">
        <w:rPr>
          <w:rFonts w:cs="Times New Roman"/>
        </w:rPr>
        <w:t xml:space="preserve"> value outcome. It was the byproduct of a long historical process driven by desires to make food safer, cleaner, and cheaper for consumers. </w:t>
      </w:r>
      <w:r w:rsidR="004136DF">
        <w:rPr>
          <w:rFonts w:cs="Times New Roman"/>
        </w:rPr>
        <w:t xml:space="preserve">We elaborate </w:t>
      </w:r>
      <w:r w:rsidR="00C47E77">
        <w:rPr>
          <w:rFonts w:cs="Times New Roman"/>
        </w:rPr>
        <w:t xml:space="preserve">how German consumers </w:t>
      </w:r>
      <w:r w:rsidR="004136DF">
        <w:rPr>
          <w:rFonts w:cs="Times New Roman"/>
        </w:rPr>
        <w:t>became aware of</w:t>
      </w:r>
      <w:r w:rsidR="00C47E77">
        <w:rPr>
          <w:rFonts w:cs="Times New Roman"/>
        </w:rPr>
        <w:t xml:space="preserve"> </w:t>
      </w:r>
      <w:r w:rsidR="00D511D6">
        <w:rPr>
          <w:rFonts w:cs="Times New Roman"/>
        </w:rPr>
        <w:t>the</w:t>
      </w:r>
      <w:r w:rsidR="00C47E77">
        <w:rPr>
          <w:rFonts w:cs="Times New Roman"/>
        </w:rPr>
        <w:t xml:space="preserve"> misalignment between their higher-order values</w:t>
      </w:r>
      <w:r w:rsidR="001B41EE">
        <w:rPr>
          <w:rFonts w:cs="Times New Roman"/>
        </w:rPr>
        <w:t>,</w:t>
      </w:r>
      <w:r w:rsidR="00C47E77">
        <w:rPr>
          <w:rFonts w:cs="Times New Roman"/>
        </w:rPr>
        <w:t xml:space="preserve"> particularly relating to sustainability and the ethical handling of food</w:t>
      </w:r>
      <w:r w:rsidR="001B41EE">
        <w:rPr>
          <w:rFonts w:cs="Times New Roman"/>
        </w:rPr>
        <w:t>,</w:t>
      </w:r>
      <w:r w:rsidR="00C47E77">
        <w:rPr>
          <w:rFonts w:cs="Times New Roman"/>
        </w:rPr>
        <w:t xml:space="preserve"> and the negative value outcome of food waste. This misalignment sparked consumer interventions into </w:t>
      </w:r>
      <w:r w:rsidR="006C3B4C">
        <w:rPr>
          <w:rFonts w:cs="Times New Roman"/>
        </w:rPr>
        <w:t>object pathways</w:t>
      </w:r>
      <w:r w:rsidR="00C47E77">
        <w:rPr>
          <w:rFonts w:cs="Times New Roman"/>
        </w:rPr>
        <w:t xml:space="preserve">, which ultimately became the focus of our ethnographic inquiry. </w:t>
      </w:r>
    </w:p>
    <w:p w14:paraId="0BD0B9DF" w14:textId="77777777" w:rsidR="00A805DE" w:rsidRDefault="00A805DE" w:rsidP="00403479">
      <w:pPr>
        <w:spacing w:line="480" w:lineRule="auto"/>
        <w:ind w:firstLine="720"/>
        <w:rPr>
          <w:rFonts w:cs="Times New Roman"/>
        </w:rPr>
      </w:pPr>
    </w:p>
    <w:p w14:paraId="07968D74" w14:textId="61774CAB" w:rsidR="00B75F06" w:rsidRDefault="006E442F">
      <w:pPr>
        <w:spacing w:line="480" w:lineRule="auto"/>
        <w:ind w:firstLine="720"/>
        <w:rPr>
          <w:rFonts w:cs="Times New Roman"/>
        </w:rPr>
      </w:pPr>
      <w:r w:rsidRPr="009634F8">
        <w:rPr>
          <w:rFonts w:eastAsia="Times New Roman" w:cs="Times New Roman"/>
          <w:i/>
          <w:color w:val="000000"/>
          <w:shd w:val="clear" w:color="auto" w:fill="FFFFFF"/>
        </w:rPr>
        <w:t>Higher-</w:t>
      </w:r>
      <w:r>
        <w:rPr>
          <w:rFonts w:eastAsia="Times New Roman" w:cs="Times New Roman"/>
          <w:i/>
          <w:color w:val="000000"/>
          <w:shd w:val="clear" w:color="auto" w:fill="FFFFFF"/>
        </w:rPr>
        <w:t>O</w:t>
      </w:r>
      <w:r w:rsidRPr="009634F8">
        <w:rPr>
          <w:rFonts w:eastAsia="Times New Roman" w:cs="Times New Roman"/>
          <w:i/>
          <w:color w:val="000000"/>
          <w:shd w:val="clear" w:color="auto" w:fill="FFFFFF"/>
        </w:rPr>
        <w:t xml:space="preserve">rder </w:t>
      </w:r>
      <w:r>
        <w:rPr>
          <w:rFonts w:eastAsia="Times New Roman" w:cs="Times New Roman"/>
          <w:i/>
          <w:color w:val="000000"/>
          <w:shd w:val="clear" w:color="auto" w:fill="FFFFFF"/>
        </w:rPr>
        <w:t>V</w:t>
      </w:r>
      <w:r w:rsidRPr="009634F8">
        <w:rPr>
          <w:rFonts w:eastAsia="Times New Roman" w:cs="Times New Roman"/>
          <w:i/>
          <w:color w:val="000000"/>
          <w:shd w:val="clear" w:color="auto" w:fill="FFFFFF"/>
        </w:rPr>
        <w:t>alues</w:t>
      </w:r>
      <w:r w:rsidR="00B75F06">
        <w:rPr>
          <w:rFonts w:eastAsia="Times New Roman" w:cs="Times New Roman"/>
          <w:i/>
          <w:color w:val="000000"/>
          <w:shd w:val="clear" w:color="auto" w:fill="FFFFFF"/>
        </w:rPr>
        <w:t>: Profits, Abundance, Health, and Consumer Safety</w:t>
      </w:r>
      <w:r>
        <w:rPr>
          <w:rFonts w:eastAsia="Times New Roman" w:cs="Times New Roman"/>
          <w:i/>
          <w:color w:val="000000"/>
          <w:shd w:val="clear" w:color="auto" w:fill="FFFFFF"/>
        </w:rPr>
        <w:t xml:space="preserve">. </w:t>
      </w:r>
      <w:r w:rsidRPr="004A5E5E">
        <w:rPr>
          <w:rFonts w:eastAsia="Times New Roman" w:cs="Times New Roman"/>
          <w:color w:val="000000"/>
          <w:shd w:val="clear" w:color="auto" w:fill="FFFFFF"/>
        </w:rPr>
        <w:t>Food practices in the first half of the 20</w:t>
      </w:r>
      <w:r w:rsidRPr="004A5E5E">
        <w:rPr>
          <w:rFonts w:eastAsia="Times New Roman" w:cs="Times New Roman"/>
          <w:color w:val="000000"/>
          <w:shd w:val="clear" w:color="auto" w:fill="FFFFFF"/>
          <w:vertAlign w:val="superscript"/>
        </w:rPr>
        <w:t>th</w:t>
      </w:r>
      <w:r w:rsidRPr="004A5E5E">
        <w:rPr>
          <w:rFonts w:eastAsia="Times New Roman" w:cs="Times New Roman"/>
          <w:color w:val="000000"/>
          <w:shd w:val="clear" w:color="auto" w:fill="FFFFFF"/>
        </w:rPr>
        <w:t xml:space="preserve"> century, which included the two world wars, were governed by</w:t>
      </w:r>
      <w:r w:rsidR="006C3B4C">
        <w:rPr>
          <w:rFonts w:eastAsia="Times New Roman" w:cs="Times New Roman"/>
          <w:color w:val="000000"/>
          <w:shd w:val="clear" w:color="auto" w:fill="FFFFFF"/>
        </w:rPr>
        <w:t xml:space="preserve"> higher-order</w:t>
      </w:r>
      <w:r w:rsidRPr="004A5E5E">
        <w:rPr>
          <w:rFonts w:eastAsia="Times New Roman" w:cs="Times New Roman"/>
          <w:color w:val="000000"/>
          <w:shd w:val="clear" w:color="auto" w:fill="FFFFFF"/>
        </w:rPr>
        <w:t xml:space="preserve"> values relating to scarcity. Mid 20</w:t>
      </w:r>
      <w:r w:rsidRPr="004A5E5E">
        <w:rPr>
          <w:rFonts w:eastAsia="Times New Roman" w:cs="Times New Roman"/>
          <w:color w:val="000000"/>
          <w:shd w:val="clear" w:color="auto" w:fill="FFFFFF"/>
          <w:vertAlign w:val="superscript"/>
        </w:rPr>
        <w:t>th</w:t>
      </w:r>
      <w:r w:rsidRPr="004A5E5E">
        <w:rPr>
          <w:rFonts w:eastAsia="Times New Roman" w:cs="Times New Roman"/>
          <w:color w:val="000000"/>
          <w:shd w:val="clear" w:color="auto" w:fill="FFFFFF"/>
        </w:rPr>
        <w:t xml:space="preserve"> century cookbooks often emphasized avoiding food waste as a central consumer responsibility</w:t>
      </w:r>
      <w:r>
        <w:rPr>
          <w:rFonts w:eastAsia="Times New Roman" w:cs="Times New Roman"/>
          <w:color w:val="000000"/>
          <w:shd w:val="clear" w:color="auto" w:fill="FFFFFF"/>
        </w:rPr>
        <w:t xml:space="preserve">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"DOI" : "10.1111/1467-954X.12035", "ISSN" : "00380261", "author" : [ { "dropping-particle" : "", "family" : "Evans", "given" : "David", "non-dropping-particle" : "", "parse-names" : false, "suffix" : "" }, { "dropping-particle" : "", "family" : "Campbell", "given" : "Hugh", "non-dropping-particle" : "", "parse-names" : false, "suffix" : "" }, { "dropping-particle" : "", "family" : "Murcott", "given" : "Anne", "non-dropping-particle" : "", "parse-names" : false, "suffix" : "" } ], "container-title" : "The Sociological Review", "id" : "ITEM-1", "issued" : { "date-parts" : [ [ "2012", "12", "13" ] ] }, "page" : "5-26", "title" : "A brief pre-history of food waste and the social sciences", "type" : "article-journal", "volume" : "60" }, "uris" : [ "http://www.mendeley.com/documents/?uuid=174263c3-22f4-4b74-9122-a3f79aff03bf" ] } ], "mendeley" : { "formattedCitation" : "(Evans, Campbell, and Murcott 2012)", "plainTextFormattedCitation" : "(Evans, Campbell, and Murcott 2012)", "previouslyFormattedCitation" : "(Evans, Campbell, and Murcott 2012)"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DD22E0">
        <w:rPr>
          <w:rFonts w:eastAsia="Times New Roman" w:cs="Times New Roman"/>
          <w:noProof/>
          <w:color w:val="000000"/>
          <w:shd w:val="clear" w:color="auto" w:fill="FFFFFF"/>
        </w:rPr>
        <w:t>(Evans, Campbell, and Murcott 2012)</w:t>
      </w:r>
      <w:r>
        <w:rPr>
          <w:rFonts w:eastAsia="Times New Roman" w:cs="Times New Roman"/>
          <w:color w:val="000000"/>
          <w:shd w:val="clear" w:color="auto" w:fill="FFFFFF"/>
        </w:rPr>
        <w:fldChar w:fldCharType="end"/>
      </w:r>
      <w:r w:rsidRPr="004A5E5E">
        <w:rPr>
          <w:rFonts w:eastAsia="Times New Roman" w:cs="Times New Roman"/>
          <w:color w:val="000000"/>
          <w:shd w:val="clear" w:color="auto" w:fill="FFFFFF"/>
        </w:rPr>
        <w:t xml:space="preserve">. </w:t>
      </w:r>
      <w:r>
        <w:rPr>
          <w:rFonts w:eastAsia="Times New Roman" w:cs="Times New Roman"/>
          <w:color w:val="000000"/>
          <w:shd w:val="clear" w:color="auto" w:fill="FFFFFF"/>
        </w:rPr>
        <w:t>P</w:t>
      </w:r>
      <w:r w:rsidRPr="004A5E5E">
        <w:rPr>
          <w:rFonts w:eastAsia="Times New Roman" w:cs="Times New Roman"/>
          <w:color w:val="000000"/>
          <w:shd w:val="clear" w:color="auto" w:fill="FFFFFF"/>
        </w:rPr>
        <w:t xml:space="preserve">ost-war prosperity brought rising incomes, low unemployment, and technological innovation to industrialized countries. Entire economies shifted from food scarcity to abundance </w:t>
      </w:r>
      <w:r w:rsidRPr="004A5E5E">
        <w:rPr>
          <w:rFonts w:eastAsia="Times New Roman" w:cs="Times New Roman"/>
          <w:color w:val="000000"/>
          <w:shd w:val="clear" w:color="auto" w:fill="FFFFFF"/>
        </w:rPr>
        <w:fldChar w:fldCharType="begin" w:fldLock="1"/>
      </w:r>
      <w:r w:rsidRPr="004A5E5E">
        <w:rPr>
          <w:rFonts w:eastAsia="Times New Roman" w:cs="Times New Roman"/>
          <w:color w:val="000000"/>
          <w:shd w:val="clear" w:color="auto" w:fill="FFFFFF"/>
        </w:rPr>
        <w:instrText>ADDIN CSL_CITATION { "citationItems" : [ { "id" : "ITEM-1", "itemData" : { "author" : [ { "dropping-particle" : "", "family" : "Friedmann", "given" : "Harriet", "non-dropping-particle" : "", "parse-names" : false, "suffix" : "" }, { "dropping-particle" : "", "family" : "McMichael", "given" : "Philip", "non-dropping-particle" : "", "parse-names" : false, "suffix" : "" } ], "container-title" : "Sociologia Ruralies", "id" : "ITEM-1", "issue" : "2", "issued" : { "date-parts" : [ [ "1987" ] ] }, "page" : "93-117", "title" : "Agriculture and the state system: the rise and fall of national agricultures", "type" : "article-journal", "volume" : "29" }, "uris" : [ "http://www.mendeley.com/documents/?uuid=c12081fe-e306-4c97-9950-82911c85f090" ] } ], "mendeley" : { "formattedCitation" : "(Friedmann and McMichael 1987)", "plainTextFormattedCitation" : "(Friedmann and McMichael 1987)", "previouslyFormattedCitation" : "(Friedmann and McMichael 1987)" }, "properties" : { "noteIndex" : 0 }, "schema" : "https://github.com/citation-style-language/schema/raw/master/csl-citation.json" }</w:instrText>
      </w:r>
      <w:r w:rsidRPr="004A5E5E">
        <w:rPr>
          <w:rFonts w:eastAsia="Times New Roman" w:cs="Times New Roman"/>
          <w:color w:val="000000"/>
          <w:shd w:val="clear" w:color="auto" w:fill="FFFFFF"/>
        </w:rPr>
        <w:fldChar w:fldCharType="separate"/>
      </w:r>
      <w:r w:rsidRPr="004A5E5E">
        <w:rPr>
          <w:rFonts w:eastAsia="Times New Roman" w:cs="Times New Roman"/>
          <w:noProof/>
          <w:color w:val="000000"/>
          <w:shd w:val="clear" w:color="auto" w:fill="FFFFFF"/>
        </w:rPr>
        <w:t>(Friedmann and McMichael 1987)</w:t>
      </w:r>
      <w:r w:rsidRPr="004A5E5E">
        <w:rPr>
          <w:rFonts w:eastAsia="Times New Roman" w:cs="Times New Roman"/>
          <w:color w:val="000000"/>
          <w:shd w:val="clear" w:color="auto" w:fill="FFFFFF"/>
        </w:rPr>
        <w:fldChar w:fldCharType="end"/>
      </w:r>
      <w:r w:rsidRPr="004A5E5E">
        <w:rPr>
          <w:rFonts w:eastAsia="Times New Roman" w:cs="Times New Roman"/>
          <w:color w:val="000000"/>
          <w:shd w:val="clear" w:color="auto" w:fill="FFFFFF"/>
        </w:rPr>
        <w:t xml:space="preserve"> and to hedonic and individualistic food consumption</w:t>
      </w:r>
      <w:r>
        <w:rPr>
          <w:rFonts w:eastAsia="Times New Roman" w:cs="Times New Roman"/>
          <w:color w:val="000000"/>
          <w:shd w:val="clear" w:color="auto" w:fill="FFFFFF"/>
        </w:rPr>
        <w:t xml:space="preserve">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"author" : [ { "dropping-particle" : "", "family" : "Langer", "given" : "Lydia", "non-dropping-particle" : "", "parse-names" : false, "suffix" : "" } ], "id" : "ITEM-1", "issued" : { "date-parts" : [ [ "2013" ] ] }, "publisher" : "B\u00f6hlau Verlag K\u00f6ln", "publisher-place" : "K\u00f6ln", "title" : "Revolution im Einzelhandel. Die Einf\u00fchrung der Selbstbedienung in Lebensmittelgesch\u00e4ften der Bundesrepublik Deutschland (1949-1973)", "type" : "book" }, "uris" : [ "http://www.mendeley.com/documents/?uuid=d8b6ae55-9f09-49db-8a8d-28718fa51d05" ] } ], "mendeley" : { "formattedCitation" : "(Langer 2013)", "plainTextFormattedCitation" : "(Langer 2013)", "previouslyFormattedCitation" : "(Langer 2013)"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0E6971">
        <w:rPr>
          <w:rFonts w:eastAsia="Times New Roman" w:cs="Times New Roman"/>
          <w:noProof/>
          <w:color w:val="000000"/>
          <w:shd w:val="clear" w:color="auto" w:fill="FFFFFF"/>
        </w:rPr>
        <w:t>(Langer 2013)</w:t>
      </w:r>
      <w:r>
        <w:rPr>
          <w:rFonts w:eastAsia="Times New Roman" w:cs="Times New Roman"/>
          <w:color w:val="000000"/>
          <w:shd w:val="clear" w:color="auto" w:fill="FFFFFF"/>
        </w:rPr>
        <w:fldChar w:fldCharType="end"/>
      </w:r>
      <w:r>
        <w:rPr>
          <w:rFonts w:eastAsia="Times New Roman" w:cs="Times New Roman"/>
          <w:color w:val="000000"/>
          <w:shd w:val="clear" w:color="auto" w:fill="FFFFFF"/>
        </w:rPr>
        <w:t>. I</w:t>
      </w:r>
      <w:r w:rsidRPr="004A5E5E">
        <w:rPr>
          <w:rFonts w:eastAsia="Times New Roman" w:cs="Times New Roman"/>
          <w:color w:val="000000"/>
          <w:shd w:val="clear" w:color="auto" w:fill="FFFFFF"/>
        </w:rPr>
        <w:t xml:space="preserve">n the </w:t>
      </w:r>
      <w:r w:rsidRPr="004A5E5E">
        <w:rPr>
          <w:rFonts w:eastAsia="Times New Roman" w:cs="Times New Roman"/>
          <w:color w:val="000000"/>
          <w:shd w:val="clear" w:color="auto" w:fill="FFFFFF"/>
        </w:rPr>
        <w:lastRenderedPageBreak/>
        <w:t>1950s, the average German consumer spent 44% of household income on groceries; in 2015 the figure was 13.6%</w:t>
      </w:r>
      <w:r>
        <w:rPr>
          <w:rFonts w:eastAsia="Times New Roman" w:cs="Times New Roman"/>
          <w:color w:val="000000"/>
          <w:shd w:val="clear" w:color="auto" w:fill="FFFFFF"/>
        </w:rPr>
        <w:t xml:space="preserve">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"URL" : "https://de.statista.com/statistik/daten/studie/75719/umfrage/ausgaben-fuer-nahrungsmittel-in-deutschland-seit-1900/", "accessed" : { "date-parts" : [ [ "2017", "4", "20" ] ] }, "author" : [ { "dropping-particle" : "", "family" : "Statista", "given" : "", "non-dropping-particle" : "", "parse-names" : false, "suffix" : "" } ], "id" : "ITEM-1", "issued" : { "date-parts" : [ [ "2016" ] ] }, "title" : "Anteil der Ausgaben der privaten Haushalte in Deutschland f\u00fcr Nahrungsmittel, Getr\u00e4nke und Tabakwaren and den Kosumausgaben in den Jahren 1850-2016", "type" : "webpage" }, "uris" : [ "http://www.mendeley.com/documents/?uuid=411511ad-1c83-4d5c-9955-22fb5cb93101" ] } ], "mendeley" : { "formattedCitation" : "(Statista 2016)", "plainTextFormattedCitation" : "(Statista 2016)", "previouslyFormattedCitation" : "(Statista 2016)"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0E6971">
        <w:rPr>
          <w:rFonts w:eastAsia="Times New Roman" w:cs="Times New Roman"/>
          <w:noProof/>
          <w:color w:val="000000"/>
          <w:shd w:val="clear" w:color="auto" w:fill="FFFFFF"/>
        </w:rPr>
        <w:t>(Statista 2016)</w:t>
      </w:r>
      <w:r>
        <w:rPr>
          <w:rFonts w:eastAsia="Times New Roman" w:cs="Times New Roman"/>
          <w:color w:val="000000"/>
          <w:shd w:val="clear" w:color="auto" w:fill="FFFFFF"/>
        </w:rPr>
        <w:fldChar w:fldCharType="end"/>
      </w:r>
      <w:r w:rsidRPr="004A5E5E">
        <w:rPr>
          <w:rFonts w:eastAsia="Times New Roman" w:cs="Times New Roman"/>
          <w:color w:val="000000"/>
          <w:shd w:val="clear" w:color="auto" w:fill="FFFFFF"/>
        </w:rPr>
        <w:t xml:space="preserve">. </w:t>
      </w:r>
      <w:r>
        <w:rPr>
          <w:rFonts w:eastAsia="Times New Roman" w:cs="Times New Roman"/>
          <w:color w:val="000000"/>
          <w:shd w:val="clear" w:color="auto" w:fill="FFFFFF"/>
        </w:rPr>
        <w:t>The German food value regime</w:t>
      </w:r>
      <w:r w:rsidRPr="004A5E5E">
        <w:rPr>
          <w:rFonts w:eastAsia="Times New Roman" w:cs="Times New Roman"/>
          <w:color w:val="000000"/>
          <w:shd w:val="clear" w:color="auto" w:fill="FFFFFF"/>
        </w:rPr>
        <w:t xml:space="preserve"> </w:t>
      </w:r>
      <w:r>
        <w:rPr>
          <w:rFonts w:eastAsia="Times New Roman" w:cs="Times New Roman"/>
          <w:color w:val="000000"/>
          <w:shd w:val="clear" w:color="auto" w:fill="FFFFFF"/>
        </w:rPr>
        <w:t>is primarily organized around higher-order</w:t>
      </w:r>
      <w:r w:rsidRPr="004A5E5E">
        <w:rPr>
          <w:rFonts w:eastAsia="Times New Roman" w:cs="Times New Roman"/>
          <w:color w:val="000000"/>
          <w:shd w:val="clear" w:color="auto" w:fill="FFFFFF"/>
        </w:rPr>
        <w:t xml:space="preserve"> values relating to consumer safety, health, profitability, and </w:t>
      </w:r>
      <w:r>
        <w:rPr>
          <w:rFonts w:eastAsia="Times New Roman" w:cs="Times New Roman"/>
          <w:color w:val="000000"/>
          <w:shd w:val="clear" w:color="auto" w:fill="FFFFFF"/>
        </w:rPr>
        <w:t>abundance</w:t>
      </w:r>
      <w:r w:rsidRPr="004A5E5E">
        <w:rPr>
          <w:rFonts w:eastAsia="Times New Roman" w:cs="Times New Roman"/>
          <w:color w:val="000000"/>
          <w:shd w:val="clear" w:color="auto" w:fill="FFFFFF"/>
        </w:rPr>
        <w:t xml:space="preserve"> of choice. Recent global narratives emphasizing wellness have further established health and freshness as important consumer values</w:t>
      </w:r>
      <w:r>
        <w:rPr>
          <w:rFonts w:eastAsia="Times New Roman" w:cs="Times New Roman"/>
          <w:color w:val="000000"/>
          <w:shd w:val="clear" w:color="auto" w:fill="FFFFFF"/>
        </w:rPr>
        <w:t xml:space="preserve">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"DOI" : "10.1086/338213", "ISBN" : "00935301", "ISSN" : "0093-5301", "PMID" : "6426313", "abstract" : "This article extends postmodern theories of consumption-oriented microcultures by analyzing the natural health value system and the microcultural meanings through which it is constructed. We first compare our theoretical approach to the conventional, Rokeachian view of the consumer value system. Drawing from a range of cultural and postmodern theories, we argue that the Rokeachian view is not sufficiently attuned to the meaning-based aspects of consumer value systems. Furthermore, it largely ignores the intracultural diversity among consumer value systems that arises from the fragmentation of postmodern consumer culture into diverse consumption microcultures. Our analysis focuses on the narratives that natural health consumers use to articulate the values manifest in their wellness- oriented consumption outlooks and practices. These narratives reveal themeaning- based linkages between these articulated values and the consumption goals being pursued through natural health practices. We further contextualize the natural health value system by highlighting four higher-order postmodern orientations that are inflected in this microculture. We discuss the implications of our analysis for conceptualizations of the fragmented postmodern marketplace, means-end anal- yses of consumer values, and generative theories of consumer goal formation. Therefore,", "author" : [ { "dropping-particle" : "", "family" : "Thompson", "given" : "Craig J.", "non-dropping-particle" : "", "parse-names" : false, "suffix" : "" }, { "dropping-particle" : "", "family" : "Troester", "given" : "Maura", "non-dropping-particle" : "", "parse-names" : false, "suffix" : "" } ], "container-title" : "Journal of Consumer Research", "id" : "ITEM-1", "issue" : "4", "issued" : { "date-parts" : [ [ "2002" ] ] }, "page" : "550-571", "title" : "Consumer Value Systems in the Age of Postmodern Fragmentation: The Case of the Natural Health Microculture", "type" : "article-journal", "volume" : "28" }, "uris" : [ "http://www.mendeley.com/documents/?uuid=ea0c3b3f-2f30-4e3c-8e57-14682a7ee3a4" ] }, { "id" : "ITEM-2", "itemData" : { "author" : [ { "dropping-particle" : "", "family" : "Thompson", "given" : "Craig J.", "non-dropping-particle" : "", "parse-names" : false, "suffix" : "" } ], "container-title" : "Journal of consumer research", "id" : "ITEM-2", "issue" : "1", "issued" : { "date-parts" : [ [ "2004" ] ] }, "page" : "162\u2013180", "title" : "Marketplace mythology and discourses of power", "type" : "article-journal", "volume" : "31" }, "uris" : [ "http://www.mendeley.com/documents/?uuid=48a7a17a-4a00-4d60-a164-885cbf2ae13d" ] }, { "id" : "ITEM-3", "itemData" : { "author" : [ { "dropping-particle" : "", "family" : "Cederstr\u00f6m", "given" : "C.", "non-dropping-particle" : "", "parse-names" : false, "suffix" : "" }, { "dropping-particle" : "", "family" : "Spicer", "given" : "A.", "non-dropping-particle" : "", "parse-names" : false, "suffix" : "" } ], "id" : "ITEM-3", "issued" : { "date-parts" : [ [ "2015" ] ] }, "publisher" : "Polity", "publisher-place" : "Cambridge", "title" : "The Wellness Syndrom", "type" : "book" }, "uris" : [ "http://www.mendeley.com/documents/?uuid=aa96cffc-ef28-4fe6-b9f7-06c85f41fa34" ] } ], "mendeley" : { "formattedCitation" : "(Thompson and Troester 2002; Thompson 2004a; Cederstr\u00f6m and Spicer 2015)", "plainTextFormattedCitation" : "(Thompson and Troester 2002; Thompson 2004a; Cederstr\u00f6m and Spicer 2015)", "previouslyFormattedCitation" : "(Thompson and Troester 2002; Thompson 2004a; Cederstr\u00f6m and Spicer 2015)"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A879F2">
        <w:rPr>
          <w:rFonts w:eastAsia="Times New Roman" w:cs="Times New Roman"/>
          <w:noProof/>
          <w:color w:val="000000"/>
          <w:shd w:val="clear" w:color="auto" w:fill="FFFFFF"/>
        </w:rPr>
        <w:t>(Thompson a</w:t>
      </w:r>
      <w:r>
        <w:rPr>
          <w:rFonts w:eastAsia="Times New Roman" w:cs="Times New Roman"/>
          <w:noProof/>
          <w:color w:val="000000"/>
          <w:shd w:val="clear" w:color="auto" w:fill="FFFFFF"/>
        </w:rPr>
        <w:t>nd Troester 2002; Thompson 2004</w:t>
      </w:r>
      <w:r w:rsidRPr="00A879F2">
        <w:rPr>
          <w:rFonts w:eastAsia="Times New Roman" w:cs="Times New Roman"/>
          <w:noProof/>
          <w:color w:val="000000"/>
          <w:shd w:val="clear" w:color="auto" w:fill="FFFFFF"/>
        </w:rPr>
        <w:t>; Cederström and Spicer 2015)</w:t>
      </w:r>
      <w:r>
        <w:rPr>
          <w:rFonts w:eastAsia="Times New Roman" w:cs="Times New Roman"/>
          <w:color w:val="000000"/>
          <w:shd w:val="clear" w:color="auto" w:fill="FFFFFF"/>
        </w:rPr>
        <w:fldChar w:fldCharType="end"/>
      </w:r>
      <w:r w:rsidRPr="004A5E5E">
        <w:rPr>
          <w:rFonts w:eastAsia="Times New Roman" w:cs="Times New Roman"/>
          <w:color w:val="000000"/>
          <w:shd w:val="clear" w:color="auto" w:fill="FFFFFF"/>
        </w:rPr>
        <w:t>.</w:t>
      </w:r>
      <w:r>
        <w:rPr>
          <w:rFonts w:eastAsia="Times New Roman" w:cs="Times New Roman"/>
          <w:color w:val="000000"/>
          <w:shd w:val="clear" w:color="auto" w:fill="FFFFFF"/>
        </w:rPr>
        <w:t xml:space="preserve"> </w:t>
      </w:r>
      <w:r w:rsidRPr="004A5E5E">
        <w:rPr>
          <w:rFonts w:eastAsia="Times New Roman" w:cs="Times New Roman"/>
          <w:color w:val="000000"/>
          <w:shd w:val="clear" w:color="auto" w:fill="FFFFFF"/>
        </w:rPr>
        <w:t xml:space="preserve">These </w:t>
      </w:r>
      <w:r>
        <w:rPr>
          <w:rFonts w:eastAsia="Times New Roman" w:cs="Times New Roman"/>
          <w:color w:val="000000"/>
          <w:shd w:val="clear" w:color="auto" w:fill="FFFFFF"/>
        </w:rPr>
        <w:t xml:space="preserve">higher-order </w:t>
      </w:r>
      <w:r w:rsidRPr="004A5E5E">
        <w:rPr>
          <w:rFonts w:eastAsia="Times New Roman" w:cs="Times New Roman"/>
          <w:color w:val="000000"/>
          <w:shd w:val="clear" w:color="auto" w:fill="FFFFFF"/>
        </w:rPr>
        <w:t>values have been championed by actors such as government</w:t>
      </w:r>
      <w:r w:rsidR="00D511D6">
        <w:rPr>
          <w:rFonts w:eastAsia="Times New Roman" w:cs="Times New Roman"/>
          <w:color w:val="000000"/>
          <w:shd w:val="clear" w:color="auto" w:fill="FFFFFF"/>
        </w:rPr>
        <w:t>s</w:t>
      </w:r>
      <w:r w:rsidRPr="004A5E5E">
        <w:rPr>
          <w:rFonts w:eastAsia="Times New Roman" w:cs="Times New Roman"/>
          <w:color w:val="000000"/>
          <w:shd w:val="clear" w:color="auto" w:fill="FFFFFF"/>
        </w:rPr>
        <w:t>, corporations, NGOs, trade associations</w:t>
      </w:r>
      <w:r>
        <w:rPr>
          <w:rFonts w:eastAsia="Times New Roman" w:cs="Times New Roman"/>
          <w:color w:val="000000"/>
          <w:shd w:val="clear" w:color="auto" w:fill="FFFFFF"/>
        </w:rPr>
        <w:t>, consumers, and retailers</w:t>
      </w:r>
      <w:r w:rsidR="00D511D6">
        <w:rPr>
          <w:rFonts w:eastAsia="Times New Roman" w:cs="Times New Roman"/>
          <w:color w:val="000000"/>
          <w:shd w:val="clear" w:color="auto" w:fill="FFFFFF"/>
        </w:rPr>
        <w:t xml:space="preserve"> (</w:t>
      </w:r>
      <w:proofErr w:type="spellStart"/>
      <w:r w:rsidR="00D511D6">
        <w:rPr>
          <w:rFonts w:eastAsia="Times New Roman" w:cs="Times New Roman"/>
          <w:noProof/>
          <w:color w:val="000000"/>
          <w:shd w:val="clear" w:color="auto" w:fill="FFFFFF"/>
        </w:rPr>
        <w:t>Coveney</w:t>
      </w:r>
      <w:proofErr w:type="spellEnd"/>
      <w:r w:rsidR="00D511D6">
        <w:rPr>
          <w:rFonts w:eastAsia="Times New Roman" w:cs="Times New Roman"/>
          <w:noProof/>
          <w:color w:val="000000"/>
          <w:shd w:val="clear" w:color="auto" w:fill="FFFFFF"/>
        </w:rPr>
        <w:t xml:space="preserve"> 1998</w:t>
      </w:r>
      <w:r w:rsidR="007D76A6">
        <w:rPr>
          <w:rFonts w:eastAsia="Times New Roman" w:cs="Times New Roman"/>
          <w:noProof/>
          <w:color w:val="000000"/>
          <w:shd w:val="clear" w:color="auto" w:fill="FFFFFF"/>
        </w:rPr>
        <w:t>; Thompson and Coskuner-Balli 2007</w:t>
      </w:r>
      <w:r w:rsidR="00D511D6">
        <w:rPr>
          <w:rFonts w:eastAsia="Times New Roman" w:cs="Times New Roman"/>
          <w:noProof/>
          <w:color w:val="000000"/>
          <w:shd w:val="clear" w:color="auto" w:fill="FFFFFF"/>
        </w:rPr>
        <w:t>).</w:t>
      </w:r>
      <w:r w:rsidR="00403479">
        <w:rPr>
          <w:rFonts w:cs="Times New Roman"/>
        </w:rPr>
        <w:t xml:space="preserve"> </w:t>
      </w:r>
    </w:p>
    <w:p w14:paraId="38C51FDA" w14:textId="77777777" w:rsidR="00A805DE" w:rsidRPr="00DC0956" w:rsidRDefault="00A805DE">
      <w:pPr>
        <w:spacing w:line="480" w:lineRule="auto"/>
        <w:ind w:firstLine="720"/>
        <w:rPr>
          <w:rFonts w:cs="Times New Roman"/>
        </w:rPr>
      </w:pPr>
    </w:p>
    <w:p w14:paraId="6B9F0D4E" w14:textId="7D63BEF7" w:rsidR="005C13F2" w:rsidRDefault="006E442F">
      <w:pPr>
        <w:spacing w:line="480" w:lineRule="auto"/>
        <w:ind w:firstLine="720"/>
        <w:rPr>
          <w:rFonts w:eastAsia="Times New Roman" w:cs="Times New Roman"/>
          <w:color w:val="000000"/>
          <w:shd w:val="clear" w:color="auto" w:fill="FFFFFF"/>
        </w:rPr>
      </w:pPr>
      <w:r w:rsidRPr="00BD389C">
        <w:rPr>
          <w:rFonts w:eastAsia="Times New Roman" w:cs="Times New Roman"/>
          <w:i/>
          <w:color w:val="000000"/>
          <w:shd w:val="clear" w:color="auto" w:fill="FFFFFF"/>
        </w:rPr>
        <w:t xml:space="preserve">Governance </w:t>
      </w:r>
      <w:r>
        <w:rPr>
          <w:rFonts w:eastAsia="Times New Roman" w:cs="Times New Roman"/>
          <w:i/>
          <w:color w:val="000000"/>
          <w:shd w:val="clear" w:color="auto" w:fill="FFFFFF"/>
        </w:rPr>
        <w:t>M</w:t>
      </w:r>
      <w:r w:rsidRPr="00BD389C">
        <w:rPr>
          <w:rFonts w:eastAsia="Times New Roman" w:cs="Times New Roman"/>
          <w:i/>
          <w:color w:val="000000"/>
          <w:shd w:val="clear" w:color="auto" w:fill="FFFFFF"/>
        </w:rPr>
        <w:t xml:space="preserve">echanisms: Prioritizing </w:t>
      </w:r>
      <w:r w:rsidR="00055727">
        <w:rPr>
          <w:rFonts w:eastAsia="Times New Roman" w:cs="Times New Roman"/>
          <w:i/>
          <w:color w:val="000000"/>
          <w:shd w:val="clear" w:color="auto" w:fill="FFFFFF"/>
        </w:rPr>
        <w:t>Healthy Citizenry</w:t>
      </w:r>
      <w:r w:rsidRPr="00BD389C">
        <w:rPr>
          <w:rFonts w:eastAsia="Times New Roman" w:cs="Times New Roman"/>
          <w:i/>
          <w:color w:val="000000"/>
          <w:shd w:val="clear" w:color="auto" w:fill="FFFFFF"/>
        </w:rPr>
        <w:t xml:space="preserve"> and </w:t>
      </w:r>
      <w:r>
        <w:rPr>
          <w:rFonts w:eastAsia="Times New Roman" w:cs="Times New Roman"/>
          <w:i/>
          <w:color w:val="000000"/>
          <w:shd w:val="clear" w:color="auto" w:fill="FFFFFF"/>
        </w:rPr>
        <w:t>P</w:t>
      </w:r>
      <w:r w:rsidRPr="00BD389C">
        <w:rPr>
          <w:rFonts w:eastAsia="Times New Roman" w:cs="Times New Roman"/>
          <w:i/>
          <w:color w:val="000000"/>
          <w:shd w:val="clear" w:color="auto" w:fill="FFFFFF"/>
        </w:rPr>
        <w:t>rofit-</w:t>
      </w:r>
      <w:r>
        <w:rPr>
          <w:rFonts w:eastAsia="Times New Roman" w:cs="Times New Roman"/>
          <w:i/>
          <w:color w:val="000000"/>
          <w:shd w:val="clear" w:color="auto" w:fill="FFFFFF"/>
        </w:rPr>
        <w:t>M</w:t>
      </w:r>
      <w:r w:rsidRPr="00BD389C">
        <w:rPr>
          <w:rFonts w:eastAsia="Times New Roman" w:cs="Times New Roman"/>
          <w:i/>
          <w:color w:val="000000"/>
          <w:shd w:val="clear" w:color="auto" w:fill="FFFFFF"/>
        </w:rPr>
        <w:t>aximization.</w:t>
      </w:r>
      <w:r>
        <w:rPr>
          <w:rFonts w:eastAsia="Times New Roman" w:cs="Times New Roman"/>
          <w:color w:val="000000"/>
          <w:shd w:val="clear" w:color="auto" w:fill="FFFFFF"/>
        </w:rPr>
        <w:t xml:space="preserve"> </w:t>
      </w:r>
      <w:r w:rsidR="00614003">
        <w:rPr>
          <w:rFonts w:eastAsia="Times New Roman" w:cs="Times New Roman"/>
          <w:color w:val="000000"/>
          <w:shd w:val="clear" w:color="auto" w:fill="FFFFFF"/>
        </w:rPr>
        <w:t>G</w:t>
      </w:r>
      <w:r>
        <w:rPr>
          <w:rFonts w:eastAsia="Times New Roman" w:cs="Times New Roman"/>
          <w:color w:val="000000"/>
          <w:shd w:val="clear" w:color="auto" w:fill="FFFFFF"/>
        </w:rPr>
        <w:t xml:space="preserve">overnance mechanisms enable or promote certain higher-order values while repressing others. </w:t>
      </w:r>
      <w:r w:rsidRPr="004A5E5E">
        <w:rPr>
          <w:rFonts w:eastAsia="Times New Roman" w:cs="Times New Roman"/>
          <w:color w:val="000000"/>
          <w:shd w:val="clear" w:color="auto" w:fill="FFFFFF"/>
        </w:rPr>
        <w:t>Government</w:t>
      </w:r>
      <w:r>
        <w:rPr>
          <w:rFonts w:eastAsia="Times New Roman" w:cs="Times New Roman"/>
          <w:color w:val="000000"/>
          <w:shd w:val="clear" w:color="auto" w:fill="FFFFFF"/>
        </w:rPr>
        <w:t>s in industrialized countries—Germany is no exception—</w:t>
      </w:r>
      <w:r w:rsidRPr="004A5E5E">
        <w:rPr>
          <w:rFonts w:eastAsia="Times New Roman" w:cs="Times New Roman"/>
          <w:color w:val="000000"/>
          <w:shd w:val="clear" w:color="auto" w:fill="FFFFFF"/>
        </w:rPr>
        <w:t xml:space="preserve">have actively shaped food value regimes by </w:t>
      </w:r>
      <w:r>
        <w:rPr>
          <w:rFonts w:eastAsia="Times New Roman" w:cs="Times New Roman"/>
          <w:color w:val="000000"/>
          <w:shd w:val="clear" w:color="auto" w:fill="FFFFFF"/>
        </w:rPr>
        <w:t xml:space="preserve">promoting </w:t>
      </w:r>
      <w:r w:rsidRPr="004A5E5E">
        <w:rPr>
          <w:rFonts w:eastAsia="Times New Roman" w:cs="Times New Roman"/>
          <w:color w:val="000000"/>
          <w:shd w:val="clear" w:color="auto" w:fill="FFFFFF"/>
        </w:rPr>
        <w:t>food freshness, healthiness, homogeneity, and consumer safety through</w:t>
      </w:r>
      <w:r>
        <w:rPr>
          <w:rFonts w:eastAsia="Times New Roman" w:cs="Times New Roman"/>
          <w:color w:val="000000"/>
          <w:shd w:val="clear" w:color="auto" w:fill="FFFFFF"/>
        </w:rPr>
        <w:t xml:space="preserve"> mechanisms such as</w:t>
      </w:r>
      <w:r w:rsidRPr="004A5E5E">
        <w:rPr>
          <w:rFonts w:eastAsia="Times New Roman" w:cs="Times New Roman"/>
          <w:color w:val="000000"/>
          <w:shd w:val="clear" w:color="auto" w:fill="FFFFFF"/>
        </w:rPr>
        <w:t xml:space="preserve"> health education programs, school diets, and legislative codes</w:t>
      </w:r>
      <w:r>
        <w:rPr>
          <w:rFonts w:eastAsia="Times New Roman" w:cs="Times New Roman"/>
          <w:color w:val="000000"/>
          <w:shd w:val="clear" w:color="auto" w:fill="FFFFFF"/>
        </w:rPr>
        <w:t xml:space="preserve">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"author" : [ { "dropping-particle" : "", "family" : "Coveney", "given" : "John", "non-dropping-particle" : "", "parse-names" : false, "suffix" : "" } ], "container-title" : "Health Education Research", "id" : "ITEM-1", "issue" : "3", "issued" : { "date-parts" : [ [ "1998" ] ] }, "page" : "459-468", "title" : "The government and ethics of health promotion: The importance of Michel Foucault", "type" : "article-journal", "volume" : "13" }, "uris" : [ "http://www.mendeley.com/documents/?uuid=5e4e0690-7e5e-4405-9672-614964b956e1" ] }, { "id" : "ITEM-2", "itemData" : { "author" : [ { "dropping-particle" : "", "family" : "Kjaernes", "given" : "Unni", "non-dropping-particle" : "", "parse-names" : false, "suffix" : "" } ], "container-title" : "Appetit", "id" : "ITEM-2", "issue" : "3", "issued" : { "date-parts" : [ [ "2003" ] ] }, "page" : "251-257", "title" : "Experiences with the Norwegian Nutrition Policy", "type" : "article-journal", "volume" : "41" }, "uris" : [ "http://www.mendeley.com/documents/?uuid=4122abf1-9eab-4bcf-b677-87836180504f" ] }, { "id" : "ITEM-3", "itemData" : { "ISSN" : "10253866", "abstract" : "How consumerism proliferates in society is central to consumer culture studies, yet little research has examined the power of consumerist discourses in shaping consumption at the intersection of marketing with State regulation. Drawing on Foucault's notions of governmentality and bio-power, a discourse analysis is conducted of food date labeling regulation. The study problematizes how labeling actualizes a form of neo-liberal consumerism within manufacturing and retail in which consumption is enacted as a site of bio-political control. Labeling, it is argued, fosters unsustainable excess consumption in the name of life and health of people by temporalizing and standardizing consumption, as well as disembodying the marketplace as an area for knowledge creation in consumption. Accordingly, the study discusses two processes \u201cbio-politicizing\u201d consumption that seek to dispense responsibility and re-distribute embodied consumption competence. Finally, it highlights the potential in people to resist such consumerism by developing alternative subjectivities and embodiments in the marketplace. [ABSTRACT FROM AUTHOR]", "author" : [ { "dropping-particle" : "", "family" : "Yngfalk", "given" : "Carl", "non-dropping-particle" : "", "parse-names" : false, "suffix" : "" } ], "container-title" : "Consumption, Markets &amp; Culture", "id" : "ITEM-3", "issue" : "3", "issued" : { "date-parts" : [ [ "2016" ] ] }, "page" : "275-295", "publisher" : "Taylor &amp; Francis", "title" : "Bio-politicizing consumption: neo-liberal consumerism and disembodiment in the food marketplace.", "type" : "article-journal", "volume" : "19" }, "uris" : [ "http://www.mendeley.com/documents/?uuid=16fbe987-41fd-456e-85fa-857d6b8dcdc6" ] } ], "mendeley" : { "formattedCitation" : "(Coveney 1998; Kjaernes 2003; Yngfalk 2016)", "plainTextFormattedCitation" : "(Coveney 1998; Kjaernes 2003; Yngfalk 2016)", "previouslyFormattedCitation" : "(Coveney 1998; Kjaernes 2003; Yngfalk 2016)"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0E6971">
        <w:rPr>
          <w:rFonts w:eastAsia="Times New Roman" w:cs="Times New Roman"/>
          <w:noProof/>
          <w:color w:val="000000"/>
          <w:shd w:val="clear" w:color="auto" w:fill="FFFFFF"/>
        </w:rPr>
        <w:t>(Coveney 1998; Kjaernes 2003; Yngfalk 2016)</w:t>
      </w:r>
      <w:r>
        <w:rPr>
          <w:rFonts w:eastAsia="Times New Roman" w:cs="Times New Roman"/>
          <w:color w:val="000000"/>
          <w:shd w:val="clear" w:color="auto" w:fill="FFFFFF"/>
        </w:rPr>
        <w:fldChar w:fldCharType="end"/>
      </w:r>
      <w:r w:rsidRPr="004A5E5E">
        <w:rPr>
          <w:rFonts w:eastAsia="Times New Roman" w:cs="Times New Roman"/>
          <w:color w:val="000000"/>
          <w:shd w:val="clear" w:color="auto" w:fill="FFFFFF"/>
        </w:rPr>
        <w:t>. Post-war industrialization, rising prosperity, and government initiatives inspired new legislative codes, standards, and programs.</w:t>
      </w:r>
      <w:r>
        <w:rPr>
          <w:rFonts w:eastAsia="Times New Roman" w:cs="Times New Roman"/>
          <w:color w:val="000000"/>
          <w:shd w:val="clear" w:color="auto" w:fill="FFFFFF"/>
        </w:rPr>
        <w:t xml:space="preserve"> The best-before date, introduced in 1981, assures consumer protection and prioritizes safety and freshness. </w:t>
      </w:r>
      <w:r w:rsidRPr="004A5E5E">
        <w:rPr>
          <w:rFonts w:eastAsia="Times New Roman" w:cs="Times New Roman"/>
          <w:color w:val="000000"/>
          <w:shd w:val="clear" w:color="auto" w:fill="FFFFFF"/>
        </w:rPr>
        <w:t xml:space="preserve">Government initiatives, education, and changing discourses on food </w:t>
      </w:r>
      <w:r>
        <w:rPr>
          <w:rFonts w:eastAsia="Times New Roman" w:cs="Times New Roman"/>
          <w:color w:val="000000"/>
          <w:shd w:val="clear" w:color="auto" w:fill="FFFFFF"/>
        </w:rPr>
        <w:t xml:space="preserve">have also </w:t>
      </w:r>
      <w:r w:rsidRPr="004A5E5E">
        <w:rPr>
          <w:rFonts w:eastAsia="Times New Roman" w:cs="Times New Roman"/>
          <w:color w:val="000000"/>
          <w:shd w:val="clear" w:color="auto" w:fill="FFFFFF"/>
        </w:rPr>
        <w:t xml:space="preserve">disciplined consumers to problematize their food intake and pursue healthier options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"author" : [ { "dropping-particle" : "", "family" : "Coveney", "given" : "John", "non-dropping-particle" : "", "parse-names" : false, "suffix" : "" } ], "container-title" : "Health Education Research", "id" : "ITEM-1", "issue" : "3", "issued" : { "date-parts" : [ [ "1998" ] ] }, "page" : "459-468", "title" : "The government and ethics of health promotion: The importance of Michel Foucault", "type" : "article-journal", "volume" : "13" }, "uris" : [ "http://www.mendeley.com/documents/?uuid=5e4e0690-7e5e-4405-9672-614964b956e1" ] }, { "id" : "ITEM-2", "itemData" : { "ISSN" : "10253866", "abstract" : "How consumerism proliferates in society is central to consumer culture studies, yet little research has examined the power of consumerist discourses in shaping consumption at the intersection of marketing with State regulation. Drawing on Foucault's notions of governmentality and bio-power, a discourse analysis is conducted of food date labeling regulation. The study problematizes how labeling actualizes a form of neo-liberal consumerism within manufacturing and retail in which consumption is enacted as a site of bio-political control. Labeling, it is argued, fosters unsustainable excess consumption in the name of life and health of people by temporalizing and standardizing consumption, as well as disembodying the marketplace as an area for knowledge creation in consumption. Accordingly, the study discusses two processes \u201cbio-politicizing\u201d consumption that seek to dispense responsibility and re-distribute embodied consumption competence. Finally, it highlights the potential in people to resist such consumerism by developing alternative subjectivities and embodiments in the marketplace. [ABSTRACT FROM AUTHOR]", "author" : [ { "dropping-particle" : "", "family" : "Yngfalk", "given" : "Carl", "non-dropping-particle" : "", "parse-names" : false, "suffix" : "" } ], "container-title" : "Consumption, Markets &amp; Culture", "id" : "ITEM-2", "issue" : "3", "issued" : { "date-parts" : [ [ "2016" ] ] }, "page" : "275-295", "publisher" : "Taylor &amp; Francis", "title" : "Bio-politicizing consumption: neo-liberal consumerism and disembodiment in the food marketplace.", "type" : "article-journal", "volume" : "19" }, "uris" : [ "http://www.mendeley.com/documents/?uuid=16fbe987-41fd-456e-85fa-857d6b8dcdc6" ] } ], "mendeley" : { "formattedCitation" : "(Coveney 1998; Yngfalk 2016)", "plainTextFormattedCitation" : "(Coveney 1998; Yngfalk 2016)", "previouslyFormattedCitation" : "(Coveney 1998; Yngfalk 2016)"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E31158">
        <w:rPr>
          <w:rFonts w:eastAsia="Times New Roman" w:cs="Times New Roman"/>
          <w:noProof/>
          <w:color w:val="000000"/>
          <w:shd w:val="clear" w:color="auto" w:fill="FFFFFF"/>
        </w:rPr>
        <w:t>(Coveney 1998; Yngfalk 2016)</w:t>
      </w:r>
      <w:r>
        <w:rPr>
          <w:rFonts w:eastAsia="Times New Roman" w:cs="Times New Roman"/>
          <w:color w:val="000000"/>
          <w:shd w:val="clear" w:color="auto" w:fill="FFFFFF"/>
        </w:rPr>
        <w:fldChar w:fldCharType="end"/>
      </w:r>
      <w:r w:rsidRPr="004A5E5E">
        <w:rPr>
          <w:rFonts w:eastAsia="Times New Roman" w:cs="Times New Roman"/>
          <w:color w:val="000000"/>
          <w:shd w:val="clear" w:color="auto" w:fill="FFFFFF"/>
        </w:rPr>
        <w:t xml:space="preserve">. </w:t>
      </w:r>
    </w:p>
    <w:p w14:paraId="76A20296" w14:textId="77777777" w:rsidR="00A805DE" w:rsidRDefault="00A805DE">
      <w:pPr>
        <w:spacing w:line="480" w:lineRule="auto"/>
        <w:ind w:firstLine="720"/>
        <w:rPr>
          <w:rFonts w:eastAsia="Times New Roman" w:cs="Times New Roman"/>
          <w:color w:val="000000"/>
          <w:shd w:val="clear" w:color="auto" w:fill="FFFFFF"/>
        </w:rPr>
      </w:pPr>
    </w:p>
    <w:p w14:paraId="10C48828" w14:textId="404A343F" w:rsidR="005C13F2" w:rsidRDefault="006E442F">
      <w:pPr>
        <w:spacing w:line="480" w:lineRule="auto"/>
        <w:ind w:firstLine="720"/>
        <w:rPr>
          <w:rFonts w:eastAsia="Times New Roman" w:cs="Times New Roman"/>
          <w:color w:val="000000"/>
          <w:shd w:val="clear" w:color="auto" w:fill="FFFFFF"/>
        </w:rPr>
      </w:pPr>
      <w:r w:rsidRPr="00BD389C">
        <w:rPr>
          <w:rFonts w:eastAsia="Times New Roman" w:cs="Times New Roman"/>
          <w:i/>
          <w:color w:val="000000"/>
          <w:shd w:val="clear" w:color="auto" w:fill="FFFFFF"/>
        </w:rPr>
        <w:t>Object Pathways</w:t>
      </w:r>
      <w:r>
        <w:rPr>
          <w:rFonts w:eastAsia="Times New Roman" w:cs="Times New Roman"/>
          <w:i/>
          <w:color w:val="000000"/>
          <w:shd w:val="clear" w:color="auto" w:fill="FFFFFF"/>
        </w:rPr>
        <w:t>: Farm to Table (or Trash)</w:t>
      </w:r>
      <w:r w:rsidRPr="00BD389C">
        <w:rPr>
          <w:rFonts w:eastAsia="Times New Roman" w:cs="Times New Roman"/>
          <w:i/>
          <w:color w:val="000000"/>
          <w:shd w:val="clear" w:color="auto" w:fill="FFFFFF"/>
        </w:rPr>
        <w:t>.</w:t>
      </w:r>
      <w:r>
        <w:rPr>
          <w:rFonts w:eastAsia="Times New Roman" w:cs="Times New Roman"/>
          <w:color w:val="000000"/>
          <w:shd w:val="clear" w:color="auto" w:fill="FFFFFF"/>
        </w:rPr>
        <w:t xml:space="preserve"> </w:t>
      </w:r>
      <w:r w:rsidR="00D511D6">
        <w:rPr>
          <w:rFonts w:cs="Times New Roman"/>
        </w:rPr>
        <w:t xml:space="preserve">Food products follow highly institutionalized and routinized object </w:t>
      </w:r>
      <w:r w:rsidR="00D511D6" w:rsidRPr="00992CAB">
        <w:rPr>
          <w:rFonts w:cs="Times New Roman"/>
        </w:rPr>
        <w:t xml:space="preserve">pathways </w:t>
      </w:r>
      <w:r w:rsidR="00D511D6">
        <w:rPr>
          <w:rFonts w:cs="Times New Roman"/>
        </w:rPr>
        <w:t>through markets to consumers</w:t>
      </w:r>
      <w:r w:rsidR="00D511D6" w:rsidRPr="00992CAB">
        <w:rPr>
          <w:rFonts w:cs="Times New Roman"/>
        </w:rPr>
        <w:t xml:space="preserve">. </w:t>
      </w:r>
      <w:r w:rsidR="00583370">
        <w:rPr>
          <w:rFonts w:eastAsia="Times New Roman" w:cs="Times New Roman"/>
          <w:color w:val="000000"/>
          <w:shd w:val="clear" w:color="auto" w:fill="FFFFFF"/>
        </w:rPr>
        <w:t>They</w:t>
      </w:r>
      <w:r w:rsidRPr="004A5E5E">
        <w:rPr>
          <w:rFonts w:eastAsia="Times New Roman" w:cs="Times New Roman"/>
          <w:color w:val="000000"/>
          <w:shd w:val="clear" w:color="auto" w:fill="FFFFFF"/>
        </w:rPr>
        <w:t xml:space="preserve"> begin on farms (we acknowledge that these, too have consequential upstream suppliers), pass through </w:t>
      </w:r>
      <w:r w:rsidRPr="004A5E5E">
        <w:rPr>
          <w:rFonts w:eastAsia="Times New Roman" w:cs="Times New Roman"/>
          <w:color w:val="000000"/>
          <w:shd w:val="clear" w:color="auto" w:fill="FFFFFF"/>
        </w:rPr>
        <w:lastRenderedPageBreak/>
        <w:t>some combination of processing and logistical operations, move on to retailers, and, finally are purchased</w:t>
      </w:r>
      <w:r w:rsidR="00583370">
        <w:rPr>
          <w:rFonts w:eastAsia="Times New Roman" w:cs="Times New Roman"/>
          <w:color w:val="000000"/>
          <w:shd w:val="clear" w:color="auto" w:fill="FFFFFF"/>
        </w:rPr>
        <w:t>,</w:t>
      </w:r>
      <w:r w:rsidRPr="004A5E5E">
        <w:rPr>
          <w:rFonts w:eastAsia="Times New Roman" w:cs="Times New Roman"/>
          <w:color w:val="000000"/>
          <w:shd w:val="clear" w:color="auto" w:fill="FFFFFF"/>
        </w:rPr>
        <w:t xml:space="preserve"> or not</w:t>
      </w:r>
      <w:r w:rsidR="00583370">
        <w:rPr>
          <w:rFonts w:eastAsia="Times New Roman" w:cs="Times New Roman"/>
          <w:color w:val="000000"/>
          <w:shd w:val="clear" w:color="auto" w:fill="FFFFFF"/>
        </w:rPr>
        <w:t>,</w:t>
      </w:r>
      <w:r w:rsidRPr="004A5E5E">
        <w:rPr>
          <w:rFonts w:eastAsia="Times New Roman" w:cs="Times New Roman"/>
          <w:color w:val="000000"/>
          <w:shd w:val="clear" w:color="auto" w:fill="FFFFFF"/>
        </w:rPr>
        <w:t xml:space="preserve"> by consumers. In food retail, such </w:t>
      </w:r>
      <w:r>
        <w:rPr>
          <w:rFonts w:eastAsia="Times New Roman" w:cs="Times New Roman"/>
          <w:color w:val="000000"/>
          <w:shd w:val="clear" w:color="auto" w:fill="FFFFFF"/>
        </w:rPr>
        <w:t>pathways</w:t>
      </w:r>
      <w:r w:rsidRPr="004A5E5E">
        <w:rPr>
          <w:rFonts w:eastAsia="Times New Roman" w:cs="Times New Roman"/>
          <w:color w:val="000000"/>
          <w:shd w:val="clear" w:color="auto" w:fill="FFFFFF"/>
        </w:rPr>
        <w:t xml:space="preserve"> are </w:t>
      </w:r>
      <w:r>
        <w:rPr>
          <w:rFonts w:eastAsia="Times New Roman" w:cs="Times New Roman"/>
          <w:color w:val="000000"/>
          <w:shd w:val="clear" w:color="auto" w:fill="FFFFFF"/>
        </w:rPr>
        <w:t>highly codified</w:t>
      </w:r>
      <w:r w:rsidRPr="004A5E5E">
        <w:rPr>
          <w:rFonts w:eastAsia="Times New Roman" w:cs="Times New Roman"/>
          <w:color w:val="000000"/>
          <w:shd w:val="clear" w:color="auto" w:fill="FFFFFF"/>
        </w:rPr>
        <w:t xml:space="preserve"> and institutionalized, resulting in their routinization into a system with a significant amount of “value-homogenizing drive” (Appadurai 1986, 77). Foods sold at the supermarket are indeed pure commodity: mass produced, homogeneous, and non-singular (Belk 2010). </w:t>
      </w:r>
      <w:r>
        <w:rPr>
          <w:rFonts w:eastAsia="Times New Roman" w:cs="Times New Roman"/>
          <w:color w:val="000000"/>
          <w:shd w:val="clear" w:color="auto" w:fill="FFFFFF"/>
        </w:rPr>
        <w:t xml:space="preserve">However, as the food item passes </w:t>
      </w:r>
      <w:r w:rsidR="005C1E42">
        <w:rPr>
          <w:rFonts w:eastAsia="Times New Roman" w:cs="Times New Roman"/>
          <w:color w:val="000000"/>
          <w:shd w:val="clear" w:color="auto" w:fill="FFFFFF"/>
        </w:rPr>
        <w:t xml:space="preserve">through </w:t>
      </w:r>
      <w:r>
        <w:rPr>
          <w:rFonts w:eastAsia="Times New Roman" w:cs="Times New Roman"/>
          <w:color w:val="000000"/>
          <w:shd w:val="clear" w:color="auto" w:fill="FFFFFF"/>
        </w:rPr>
        <w:t>consumer life worlds, monetary exchange gives way to exchange practices like sharing and gift-giving. C</w:t>
      </w:r>
      <w:r w:rsidRPr="004A5E5E">
        <w:rPr>
          <w:rFonts w:eastAsia="Times New Roman" w:cs="Times New Roman"/>
          <w:color w:val="000000"/>
          <w:shd w:val="clear" w:color="auto" w:fill="FFFFFF"/>
        </w:rPr>
        <w:t xml:space="preserve">onsumers share and </w:t>
      </w:r>
      <w:r>
        <w:rPr>
          <w:rFonts w:eastAsia="Times New Roman" w:cs="Times New Roman"/>
          <w:color w:val="000000"/>
          <w:shd w:val="clear" w:color="auto" w:fill="FFFFFF"/>
        </w:rPr>
        <w:t xml:space="preserve">cook </w:t>
      </w:r>
      <w:r w:rsidRPr="004A5E5E">
        <w:rPr>
          <w:rFonts w:eastAsia="Times New Roman" w:cs="Times New Roman"/>
          <w:color w:val="000000"/>
          <w:shd w:val="clear" w:color="auto" w:fill="FFFFFF"/>
        </w:rPr>
        <w:t xml:space="preserve">meals </w:t>
      </w:r>
      <w:r>
        <w:rPr>
          <w:rFonts w:eastAsia="Times New Roman" w:cs="Times New Roman"/>
          <w:color w:val="000000"/>
          <w:shd w:val="clear" w:color="auto" w:fill="FFFFFF"/>
        </w:rPr>
        <w:t>as</w:t>
      </w:r>
      <w:r w:rsidRPr="004A5E5E">
        <w:rPr>
          <w:rFonts w:eastAsia="Times New Roman" w:cs="Times New Roman"/>
          <w:color w:val="000000"/>
          <w:shd w:val="clear" w:color="auto" w:fill="FFFFFF"/>
        </w:rPr>
        <w:t xml:space="preserve"> gifts, especially in</w:t>
      </w:r>
      <w:r>
        <w:rPr>
          <w:rFonts w:eastAsia="Times New Roman" w:cs="Times New Roman"/>
          <w:color w:val="000000"/>
          <w:shd w:val="clear" w:color="auto" w:fill="FFFFFF"/>
        </w:rPr>
        <w:t xml:space="preserve"> </w:t>
      </w:r>
      <w:r w:rsidRPr="004A5E5E">
        <w:rPr>
          <w:rFonts w:eastAsia="Times New Roman" w:cs="Times New Roman"/>
          <w:color w:val="000000"/>
          <w:shd w:val="clear" w:color="auto" w:fill="FFFFFF"/>
        </w:rPr>
        <w:t>domestic contexts</w:t>
      </w:r>
      <w:r>
        <w:rPr>
          <w:rFonts w:eastAsia="Times New Roman" w:cs="Times New Roman"/>
          <w:color w:val="000000"/>
          <w:shd w:val="clear" w:color="auto" w:fill="FFFFFF"/>
        </w:rPr>
        <w:t xml:space="preserve">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"author" : [ { "dropping-particle" : "", "family" : "Moisio", "given" : "Risto", "non-dropping-particle" : "", "parse-names" : false, "suffix" : "" }, { "dropping-particle" : "", "family" : "Arnould", "given" : "Eric J.", "non-dropping-particle" : "", "parse-names" : false, "suffix" : "" }, { "dropping-particle" : "", "family" : "Price", "given" : "Linda L.", "non-dropping-particle" : "", "parse-names" : false, "suffix" : "" } ], "container-title" : "Journal of Consumer Culture", "id" : "ITEM-1", "issue" : "3", "issued" : { "date-parts" : [ [ "2004" ] ] }, "page" : "361-384", "title" : "Between mothers and markets: Constructing family identity through homemade food", "type" : "article-journal", "volume" : "4" }, "uris" : [ "http://www.mendeley.com/documents/?uuid=f3aa1dfa-8397-4325-8ddf-f087cdb69672" ] }, { "id" : "ITEM-2", "itemData" : { "author" : [ { "dropping-particle" : "", "family" : "Belk", "given" : "Russell W.", "non-dropping-particle" : "", "parse-names" : false, "suffix" : "" } ], "container-title" : "Journal of Consumer Research", "id" : "ITEM-2", "issue" : "5", "issued" : { "date-parts" : [ [ "2010" ] ] }, "page" : "715-734", "title" : "Sharing", "type" : "article-journal", "volume" : "36" }, "uris" : [ "http://www.mendeley.com/documents/?uuid=cdaba394-8400-4ff9-b9a2-90633fe447d6" ] } ], "mendeley" : { "formattedCitation" : "(Moisio et al. 2004; Belk 2010)", "plainTextFormattedCitation" : "(Moisio et al. 2004; Belk 2010)", "previouslyFormattedCitation" : "(Moisio et al. 2004; Belk 2010)"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A879F2">
        <w:rPr>
          <w:rFonts w:eastAsia="Times New Roman" w:cs="Times New Roman"/>
          <w:noProof/>
          <w:color w:val="000000"/>
          <w:shd w:val="clear" w:color="auto" w:fill="FFFFFF"/>
        </w:rPr>
        <w:t>(</w:t>
      </w:r>
      <w:r w:rsidR="00C31730" w:rsidRPr="00C31730">
        <w:rPr>
          <w:rFonts w:cs="Times New Roman"/>
          <w:noProof/>
        </w:rPr>
        <w:t xml:space="preserve"> </w:t>
      </w:r>
      <w:r w:rsidR="00C31730" w:rsidRPr="004D2964">
        <w:rPr>
          <w:rFonts w:cs="Times New Roman"/>
          <w:noProof/>
        </w:rPr>
        <w:t>Moisio, Arnould, and Price 2004</w:t>
      </w:r>
      <w:r w:rsidRPr="00A879F2">
        <w:rPr>
          <w:rFonts w:eastAsia="Times New Roman" w:cs="Times New Roman"/>
          <w:noProof/>
          <w:color w:val="000000"/>
          <w:shd w:val="clear" w:color="auto" w:fill="FFFFFF"/>
        </w:rPr>
        <w:t>; Belk 2010)</w:t>
      </w:r>
      <w:r>
        <w:rPr>
          <w:rFonts w:eastAsia="Times New Roman" w:cs="Times New Roman"/>
          <w:color w:val="000000"/>
          <w:shd w:val="clear" w:color="auto" w:fill="FFFFFF"/>
        </w:rPr>
        <w:fldChar w:fldCharType="end"/>
      </w:r>
      <w:r w:rsidRPr="004A5E5E">
        <w:rPr>
          <w:rFonts w:eastAsia="Times New Roman" w:cs="Times New Roman"/>
          <w:color w:val="000000"/>
          <w:shd w:val="clear" w:color="auto" w:fill="FFFFFF"/>
        </w:rPr>
        <w:t>. For example,</w:t>
      </w:r>
      <w:r>
        <w:rPr>
          <w:rFonts w:eastAsia="Times New Roman" w:cs="Times New Roman"/>
          <w:color w:val="000000"/>
          <w:shd w:val="clear" w:color="auto" w:fill="FFFFFF"/>
        </w:rPr>
        <w:t xml:space="preserve"> a commodity</w:t>
      </w:r>
      <w:r w:rsidRPr="004A5E5E">
        <w:rPr>
          <w:rFonts w:eastAsia="Times New Roman" w:cs="Times New Roman"/>
          <w:color w:val="000000"/>
          <w:shd w:val="clear" w:color="auto" w:fill="FFFFFF"/>
        </w:rPr>
        <w:t xml:space="preserve"> apple </w:t>
      </w:r>
      <w:r>
        <w:rPr>
          <w:rFonts w:eastAsia="Times New Roman" w:cs="Times New Roman"/>
          <w:color w:val="000000"/>
          <w:shd w:val="clear" w:color="auto" w:fill="FFFFFF"/>
        </w:rPr>
        <w:t xml:space="preserve">becomes singularized by inclusion into grandma’s </w:t>
      </w:r>
      <w:r w:rsidRPr="004A5E5E">
        <w:rPr>
          <w:rFonts w:eastAsia="Times New Roman" w:cs="Times New Roman"/>
          <w:color w:val="000000"/>
          <w:shd w:val="clear" w:color="auto" w:fill="FFFFFF"/>
        </w:rPr>
        <w:t>secret sauce without which the annual family thanksgiving get-together would not be the same</w:t>
      </w:r>
      <w:r>
        <w:rPr>
          <w:rFonts w:eastAsia="Times New Roman" w:cs="Times New Roman"/>
          <w:color w:val="000000"/>
          <w:shd w:val="clear" w:color="auto" w:fill="FFFFFF"/>
        </w:rPr>
        <w:t xml:space="preserve">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"ISBN" : "0093-5301", "author" : [ { "dropping-particle" : "", "family" : "Wallendorf", "given" : "Melanie", "non-dropping-particle" : "", "parse-names" : false, "suffix" : "" }, { "dropping-particle" : "", "family" : "Arnould", "given" : "Eric J.", "non-dropping-particle" : "", "parse-names" : false, "suffix" : "" } ], "container-title" : "Journal of Consumer Research", "genre" : "Journal Article", "id" : "ITEM-1", "issued" : { "date-parts" : [ [ "1991" ] ] }, "page" : "13-31", "title" : "\" we gather together\": Consumption rituals of thanksgiving day", "type" : "article-journal" }, "uris" : [ "http://www.mendeley.com/documents/?uuid=a69c5ede-c665-40a2-9dd2-f53d3a93b33e" ] } ], "mendeley" : { "formattedCitation" : "(Wallendorf and Arnould 1991)", "plainTextFormattedCitation" : "(Wallendorf and Arnould 1991)", "previouslyFormattedCitation" : "(Wallendorf and Arnould 1991)"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A879F2">
        <w:rPr>
          <w:rFonts w:eastAsia="Times New Roman" w:cs="Times New Roman"/>
          <w:noProof/>
          <w:color w:val="000000"/>
          <w:shd w:val="clear" w:color="auto" w:fill="FFFFFF"/>
        </w:rPr>
        <w:t>(Wallendorf and Arnould 1991)</w:t>
      </w:r>
      <w:r>
        <w:rPr>
          <w:rFonts w:eastAsia="Times New Roman" w:cs="Times New Roman"/>
          <w:color w:val="000000"/>
          <w:shd w:val="clear" w:color="auto" w:fill="FFFFFF"/>
        </w:rPr>
        <w:fldChar w:fldCharType="end"/>
      </w:r>
      <w:r w:rsidRPr="004A5E5E">
        <w:rPr>
          <w:rFonts w:eastAsia="Times New Roman" w:cs="Times New Roman"/>
          <w:color w:val="000000"/>
          <w:shd w:val="clear" w:color="auto" w:fill="FFFFFF"/>
        </w:rPr>
        <w:t xml:space="preserve">. Further illustrating the connectedness of value regime practices, retailers often promote domestic and gift-giving practices </w:t>
      </w:r>
      <w:r>
        <w:rPr>
          <w:rFonts w:eastAsia="Times New Roman" w:cs="Times New Roman"/>
          <w:color w:val="000000"/>
          <w:shd w:val="clear" w:color="auto" w:fill="FFFFFF"/>
        </w:rPr>
        <w:t xml:space="preserve">by </w:t>
      </w:r>
      <w:r w:rsidRPr="004A5E5E">
        <w:rPr>
          <w:rFonts w:eastAsia="Times New Roman" w:cs="Times New Roman"/>
          <w:color w:val="000000"/>
          <w:shd w:val="clear" w:color="auto" w:fill="FFFFFF"/>
        </w:rPr>
        <w:t>sharing appropriate recipes close to holidays and stocking shelves with an abundance of related commodities.</w:t>
      </w:r>
    </w:p>
    <w:p w14:paraId="79C3232F" w14:textId="77777777" w:rsidR="00A805DE" w:rsidRDefault="00A805DE">
      <w:pPr>
        <w:spacing w:line="480" w:lineRule="auto"/>
        <w:ind w:firstLine="720"/>
        <w:rPr>
          <w:rFonts w:eastAsia="Times New Roman" w:cs="Times New Roman"/>
          <w:i/>
          <w:color w:val="000000"/>
          <w:shd w:val="clear" w:color="auto" w:fill="FFFFFF"/>
        </w:rPr>
      </w:pPr>
    </w:p>
    <w:p w14:paraId="05F16F04" w14:textId="0405B401" w:rsidR="00055727" w:rsidRPr="00800BA1" w:rsidRDefault="00356231" w:rsidP="00800BA1">
      <w:pPr>
        <w:spacing w:line="480" w:lineRule="auto"/>
        <w:ind w:firstLine="720"/>
        <w:rPr>
          <w:rFonts w:cs="Times New Roman"/>
        </w:rPr>
      </w:pPr>
      <w:r w:rsidRPr="00800BA1">
        <w:rPr>
          <w:i/>
          <w:shd w:val="clear" w:color="auto" w:fill="FFFFFF"/>
        </w:rPr>
        <w:t>Growing Misalignment Between Consumer</w:t>
      </w:r>
      <w:r w:rsidR="00E1334A">
        <w:rPr>
          <w:i/>
          <w:shd w:val="clear" w:color="auto" w:fill="FFFFFF"/>
        </w:rPr>
        <w:t>s’</w:t>
      </w:r>
      <w:r w:rsidR="006C3B4C">
        <w:rPr>
          <w:i/>
          <w:shd w:val="clear" w:color="auto" w:fill="FFFFFF"/>
        </w:rPr>
        <w:t xml:space="preserve"> Higher-Order</w:t>
      </w:r>
      <w:r w:rsidRPr="00800BA1">
        <w:rPr>
          <w:i/>
          <w:shd w:val="clear" w:color="auto" w:fill="FFFFFF"/>
        </w:rPr>
        <w:t xml:space="preserve"> Values and Value Outcomes</w:t>
      </w:r>
      <w:r w:rsidR="00D511D6" w:rsidRPr="00800BA1">
        <w:rPr>
          <w:i/>
          <w:shd w:val="clear" w:color="auto" w:fill="FFFFFF"/>
        </w:rPr>
        <w:t xml:space="preserve">. </w:t>
      </w:r>
      <w:r w:rsidR="00D511D6" w:rsidRPr="00800BA1">
        <w:rPr>
          <w:shd w:val="clear" w:color="auto" w:fill="FFFFFF"/>
        </w:rPr>
        <w:t xml:space="preserve">Food is </w:t>
      </w:r>
      <w:r w:rsidR="00D511D6">
        <w:rPr>
          <w:shd w:val="clear" w:color="auto" w:fill="FFFFFF"/>
        </w:rPr>
        <w:t xml:space="preserve">special. </w:t>
      </w:r>
      <w:r w:rsidR="00D511D6" w:rsidRPr="00992CAB">
        <w:rPr>
          <w:rFonts w:cs="Times New Roman"/>
        </w:rPr>
        <w:t>It is necessary, mundane, and funda</w:t>
      </w:r>
      <w:r w:rsidR="00D511D6">
        <w:rPr>
          <w:rFonts w:cs="Times New Roman"/>
        </w:rPr>
        <w:t xml:space="preserve">mental, but it is also sensuous and </w:t>
      </w:r>
      <w:r w:rsidR="00D511D6" w:rsidRPr="00992CAB">
        <w:rPr>
          <w:rFonts w:cs="Times New Roman"/>
        </w:rPr>
        <w:t>expressive. People care about food. It ties to societally important</w:t>
      </w:r>
      <w:r w:rsidR="006C3B4C">
        <w:rPr>
          <w:rFonts w:cs="Times New Roman"/>
        </w:rPr>
        <w:t xml:space="preserve"> higher-order</w:t>
      </w:r>
      <w:r w:rsidR="00D511D6" w:rsidRPr="00992CAB">
        <w:rPr>
          <w:rFonts w:cs="Times New Roman"/>
        </w:rPr>
        <w:t xml:space="preserve"> values, particularly domestic </w:t>
      </w:r>
      <w:r w:rsidR="00D511D6">
        <w:rPr>
          <w:rFonts w:cs="Times New Roman"/>
        </w:rPr>
        <w:t xml:space="preserve">and social </w:t>
      </w:r>
      <w:r w:rsidR="00D511D6" w:rsidRPr="00992CAB">
        <w:rPr>
          <w:rFonts w:cs="Times New Roman"/>
        </w:rPr>
        <w:t>ones</w:t>
      </w:r>
      <w:r w:rsidR="00D511D6">
        <w:rPr>
          <w:rFonts w:cs="Times New Roman"/>
        </w:rPr>
        <w:t xml:space="preserve"> </w:t>
      </w:r>
      <w:r w:rsidR="00D511D6">
        <w:rPr>
          <w:rFonts w:cs="Times New Roman"/>
        </w:rPr>
        <w:fldChar w:fldCharType="begin" w:fldLock="1"/>
      </w:r>
      <w:r w:rsidR="00D511D6">
        <w:rPr>
          <w:rFonts w:cs="Times New Roman"/>
        </w:rPr>
        <w:instrText>ADDIN CSL_CITATION { "citationItems" : [ { "id" : "ITEM-1", "itemData" : { "author" : [ { "dropping-particle" : "", "family" : "Moisio", "given" : "Risto", "non-dropping-particle" : "", "parse-names" : false, "suffix" : "" }, { "dropping-particle" : "", "family" : "Arnould", "given" : "Eric J.", "non-dropping-particle" : "", "parse-names" : false, "suffix" : "" }, { "dropping-particle" : "", "family" : "Price", "given" : "Linda L.", "non-dropping-particle" : "", "parse-names" : false, "suffix" : "" } ], "container-title" : "Journal of Consumer Culture", "id" : "ITEM-1", "issue" : "3", "issued" : { "date-parts" : [ [ "2004" ] ] }, "page" : "361-384", "title" : "Between mothers and markets: Constructing family identity through homemade food", "type" : "article-journal", "volume" : "4" }, "uris" : [ "http://www.mendeley.com/documents/?uuid=f3aa1dfa-8397-4325-8ddf-f087cdb69672" ] }, { "id" : "ITEM-2", "itemData" : { "author" : [ { "dropping-particle" : "", "family" : "Belk", "given" : "Russell W.", "non-dropping-particle" : "", "parse-names" : false, "suffix" : "" } ], "container-title" : "Journal of Consumer Research", "id" : "ITEM-2", "issue" : "5", "issued" : { "date-parts" : [ [ "2010" ] ] }, "page" : "715-734", "title" : "Sharing", "type" : "article-journal", "volume" : "36" }, "uris" : [ "http://www.mendeley.com/documents/?uuid=cdaba394-8400-4ff9-b9a2-90633fe447d6" ] } ], "mendeley" : { "formattedCitation" : "(Moisio, Arnould, and Price 2004; Belk 2010)", "plainTextFormattedCitation" : "(Moisio, Arnould, and Price 2004; Belk 2010)", "previouslyFormattedCitation" : "(Moisio, Arnould, and Price 2004; Belk 2010)" }, "properties" : { "noteIndex" : 0 }, "schema" : "https://github.com/citation-style-language/schema/raw/master/csl-citation.json" }</w:instrText>
      </w:r>
      <w:r w:rsidR="00D511D6">
        <w:rPr>
          <w:rFonts w:cs="Times New Roman"/>
        </w:rPr>
        <w:fldChar w:fldCharType="separate"/>
      </w:r>
      <w:r w:rsidR="00D511D6" w:rsidRPr="004D2964">
        <w:rPr>
          <w:rFonts w:cs="Times New Roman"/>
          <w:noProof/>
        </w:rPr>
        <w:t>(Moisio</w:t>
      </w:r>
      <w:r w:rsidR="00C31730">
        <w:rPr>
          <w:rFonts w:cs="Times New Roman"/>
          <w:noProof/>
        </w:rPr>
        <w:t xml:space="preserve"> et al. 2004</w:t>
      </w:r>
      <w:r w:rsidR="00D511D6" w:rsidRPr="004D2964">
        <w:rPr>
          <w:rFonts w:cs="Times New Roman"/>
          <w:noProof/>
        </w:rPr>
        <w:t>; Belk 2010)</w:t>
      </w:r>
      <w:r w:rsidR="00D511D6">
        <w:rPr>
          <w:rFonts w:cs="Times New Roman"/>
        </w:rPr>
        <w:fldChar w:fldCharType="end"/>
      </w:r>
      <w:r w:rsidR="00D511D6" w:rsidRPr="00992CAB">
        <w:rPr>
          <w:rFonts w:cs="Times New Roman"/>
        </w:rPr>
        <w:t>.</w:t>
      </w:r>
      <w:r w:rsidR="00D511D6">
        <w:rPr>
          <w:rFonts w:cs="Times New Roman"/>
        </w:rPr>
        <w:t xml:space="preserve"> It would be futile to </w:t>
      </w:r>
      <w:r w:rsidR="00055727">
        <w:rPr>
          <w:rFonts w:cs="Times New Roman"/>
        </w:rPr>
        <w:t xml:space="preserve">try to </w:t>
      </w:r>
      <w:r w:rsidR="00D511D6">
        <w:rPr>
          <w:rFonts w:cs="Times New Roman"/>
        </w:rPr>
        <w:t xml:space="preserve">account for all the </w:t>
      </w:r>
      <w:r w:rsidR="00E1334A">
        <w:rPr>
          <w:rFonts w:cs="Times New Roman"/>
        </w:rPr>
        <w:t xml:space="preserve">possible </w:t>
      </w:r>
      <w:r w:rsidR="00D511D6">
        <w:rPr>
          <w:rFonts w:cs="Times New Roman"/>
        </w:rPr>
        <w:t xml:space="preserve">value outcomes food </w:t>
      </w:r>
      <w:r w:rsidR="00E1334A">
        <w:rPr>
          <w:rFonts w:cs="Times New Roman"/>
        </w:rPr>
        <w:t>produce</w:t>
      </w:r>
      <w:r w:rsidR="00D511D6">
        <w:rPr>
          <w:rFonts w:cs="Times New Roman"/>
        </w:rPr>
        <w:t xml:space="preserve"> for consumers. Our research </w:t>
      </w:r>
      <w:r w:rsidR="00055727">
        <w:rPr>
          <w:rFonts w:cs="Times New Roman"/>
        </w:rPr>
        <w:t xml:space="preserve">focused on a particular value outcome that was causing significant unease for consumers: food waste. </w:t>
      </w:r>
    </w:p>
    <w:p w14:paraId="0A48B6A1" w14:textId="77777777" w:rsidR="00975756" w:rsidRDefault="00055727" w:rsidP="00975756">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Germany has a long history of being sustainab</w:t>
      </w:r>
      <w:r w:rsidR="00346D4C">
        <w:rPr>
          <w:rFonts w:eastAsia="Times New Roman" w:cs="Times New Roman"/>
          <w:color w:val="000000"/>
          <w:shd w:val="clear" w:color="auto" w:fill="FFFFFF"/>
        </w:rPr>
        <w:t>ility</w:t>
      </w:r>
      <w:r>
        <w:rPr>
          <w:rFonts w:eastAsia="Times New Roman" w:cs="Times New Roman"/>
          <w:color w:val="000000"/>
          <w:shd w:val="clear" w:color="auto" w:fill="FFFFFF"/>
        </w:rPr>
        <w:t xml:space="preserve">-oriented and a </w:t>
      </w:r>
      <w:r w:rsidRPr="004A5E5E">
        <w:rPr>
          <w:rFonts w:eastAsia="Times New Roman" w:cs="Times New Roman"/>
          <w:color w:val="000000"/>
          <w:shd w:val="clear" w:color="auto" w:fill="FFFFFF"/>
        </w:rPr>
        <w:t xml:space="preserve">global leader </w:t>
      </w:r>
      <w:r>
        <w:rPr>
          <w:rFonts w:eastAsia="Times New Roman" w:cs="Times New Roman"/>
          <w:color w:val="000000"/>
          <w:shd w:val="clear" w:color="auto" w:fill="FFFFFF"/>
        </w:rPr>
        <w:t xml:space="preserve">in </w:t>
      </w:r>
      <w:r w:rsidRPr="004A5E5E">
        <w:rPr>
          <w:rFonts w:eastAsia="Times New Roman" w:cs="Times New Roman"/>
          <w:color w:val="000000"/>
          <w:shd w:val="clear" w:color="auto" w:fill="FFFFFF"/>
        </w:rPr>
        <w:t>progressive green politics and consumption initiatives</w:t>
      </w:r>
      <w:r>
        <w:rPr>
          <w:rFonts w:eastAsia="Times New Roman" w:cs="Times New Roman"/>
          <w:color w:val="000000"/>
          <w:shd w:val="clear" w:color="auto" w:fill="FFFFFF"/>
        </w:rPr>
        <w:t xml:space="preserve">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"author" : [ { "dropping-particle" : "", "family" : "Papadakis", "given" : "Elim", "non-dropping-particle" : "", "parse-names" : false, "suffix" : "" } ], "id" : "ITEM-1", "issued" : { "date-parts" : [ [ "2014" ] ] }, "publisher" : "Routledge", "publisher-place" : "London", "title" : "The Green Movement in West Germany", "type" : "book" }, "uris" : [ "http://www.mendeley.com/documents/?uuid=72b7fc3e-b0f4-4212-bfba-dfa248e1744c" ] } ], "mendeley" : { "formattedCitation" : "(Papadakis 2014)", "plainTextFormattedCitation" : "(Papadakis 2014)", "previouslyFormattedCitation" : "(Papadakis 2014)"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665F05">
        <w:rPr>
          <w:rFonts w:eastAsia="Times New Roman" w:cs="Times New Roman"/>
          <w:noProof/>
          <w:color w:val="000000"/>
          <w:shd w:val="clear" w:color="auto" w:fill="FFFFFF"/>
        </w:rPr>
        <w:t>(Papadakis 2014)</w:t>
      </w:r>
      <w:r>
        <w:rPr>
          <w:rFonts w:eastAsia="Times New Roman" w:cs="Times New Roman"/>
          <w:color w:val="000000"/>
          <w:shd w:val="clear" w:color="auto" w:fill="FFFFFF"/>
        </w:rPr>
        <w:fldChar w:fldCharType="end"/>
      </w:r>
      <w:r>
        <w:rPr>
          <w:rFonts w:eastAsia="Times New Roman" w:cs="Times New Roman"/>
          <w:color w:val="000000"/>
          <w:shd w:val="clear" w:color="auto" w:fill="FFFFFF"/>
        </w:rPr>
        <w:t>. Yet German c</w:t>
      </w:r>
      <w:r w:rsidRPr="004A5E5E">
        <w:rPr>
          <w:rFonts w:eastAsia="Times New Roman" w:cs="Times New Roman"/>
          <w:color w:val="000000"/>
          <w:shd w:val="clear" w:color="auto" w:fill="FFFFFF"/>
        </w:rPr>
        <w:t>onsumers ha</w:t>
      </w:r>
      <w:r>
        <w:rPr>
          <w:rFonts w:eastAsia="Times New Roman" w:cs="Times New Roman"/>
          <w:color w:val="000000"/>
          <w:shd w:val="clear" w:color="auto" w:fill="FFFFFF"/>
        </w:rPr>
        <w:t>d</w:t>
      </w:r>
      <w:r w:rsidRPr="004A5E5E">
        <w:rPr>
          <w:rFonts w:eastAsia="Times New Roman" w:cs="Times New Roman"/>
          <w:color w:val="000000"/>
          <w:shd w:val="clear" w:color="auto" w:fill="FFFFFF"/>
        </w:rPr>
        <w:t xml:space="preserve"> </w:t>
      </w:r>
      <w:r>
        <w:rPr>
          <w:rFonts w:eastAsia="Times New Roman" w:cs="Times New Roman"/>
          <w:color w:val="000000"/>
          <w:shd w:val="clear" w:color="auto" w:fill="FFFFFF"/>
        </w:rPr>
        <w:t>long been</w:t>
      </w:r>
      <w:r w:rsidRPr="004A5E5E">
        <w:rPr>
          <w:rFonts w:eastAsia="Times New Roman" w:cs="Times New Roman"/>
          <w:color w:val="000000"/>
          <w:shd w:val="clear" w:color="auto" w:fill="FFFFFF"/>
        </w:rPr>
        <w:t xml:space="preserve"> ignorant of the </w:t>
      </w:r>
      <w:r w:rsidR="008E4C0A">
        <w:rPr>
          <w:rFonts w:eastAsia="Times New Roman" w:cs="Times New Roman"/>
          <w:color w:val="000000"/>
          <w:shd w:val="clear" w:color="auto" w:fill="FFFFFF"/>
        </w:rPr>
        <w:t xml:space="preserve">high </w:t>
      </w:r>
      <w:r w:rsidRPr="004A5E5E">
        <w:rPr>
          <w:rFonts w:eastAsia="Times New Roman" w:cs="Times New Roman"/>
          <w:color w:val="000000"/>
          <w:shd w:val="clear" w:color="auto" w:fill="FFFFFF"/>
        </w:rPr>
        <w:t xml:space="preserve">levels of </w:t>
      </w:r>
      <w:r>
        <w:rPr>
          <w:rFonts w:eastAsia="Times New Roman" w:cs="Times New Roman"/>
          <w:color w:val="000000"/>
          <w:shd w:val="clear" w:color="auto" w:fill="FFFFFF"/>
        </w:rPr>
        <w:t xml:space="preserve">food </w:t>
      </w:r>
      <w:r w:rsidRPr="004A5E5E">
        <w:rPr>
          <w:rFonts w:eastAsia="Times New Roman" w:cs="Times New Roman"/>
          <w:color w:val="000000"/>
          <w:shd w:val="clear" w:color="auto" w:fill="FFFFFF"/>
        </w:rPr>
        <w:t>waste, partly because of their alienation from food production processes</w:t>
      </w:r>
      <w:r>
        <w:rPr>
          <w:rFonts w:eastAsia="Times New Roman" w:cs="Times New Roman"/>
          <w:color w:val="000000"/>
          <w:shd w:val="clear" w:color="auto" w:fill="FFFFFF"/>
        </w:rPr>
        <w:t xml:space="preserve"> </w:t>
      </w: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ADDIN CSL_CITATION { "citationItems" : [ { "id" : "ITEM-1", "itemData" : { "author" : [ { "dropping-particle" : "", "family" : "Andersen", "given" : "Arne", "non-dropping-particle" : "", "parse-names" : false, "suffix" : "" } ], "id" : "ITEM-1", "issued" : { "date-parts" : [ [ "1997" ] ] }, "publisher" : "Campus Verlag", "publisher-place" : "Frankfurt am Main", "title" : "Der Traum vom guten Leben - Alltags- und Konsumgeschichte vom Wirtschaftswunder bis heute", "type" : "book" }, "uris" : [ "http://www.mendeley.com/documents/?uuid=b26944f0-b015-45b3-919a-ce2999a27529" ] } ], "mendeley" : { "formattedCitation" : "(Andersen 1997)", "plainTextFormattedCitation" : "(Andersen 1997)", "previouslyFormattedCitation" : "(Andersen 1997)" }, "properties" : { "noteIndex" : 0 }, "schema" : "https://github.com/citation-style-language/schema/raw/master/csl-citation.json" }</w:instrText>
      </w:r>
      <w:r>
        <w:rPr>
          <w:rFonts w:eastAsia="Times New Roman" w:cs="Times New Roman"/>
          <w:color w:val="000000"/>
          <w:shd w:val="clear" w:color="auto" w:fill="FFFFFF"/>
        </w:rPr>
        <w:fldChar w:fldCharType="separate"/>
      </w:r>
      <w:r w:rsidRPr="00A879F2">
        <w:rPr>
          <w:rFonts w:eastAsia="Times New Roman" w:cs="Times New Roman"/>
          <w:noProof/>
          <w:color w:val="000000"/>
          <w:shd w:val="clear" w:color="auto" w:fill="FFFFFF"/>
        </w:rPr>
        <w:t>(Andersen 1997)</w:t>
      </w:r>
      <w:r>
        <w:rPr>
          <w:rFonts w:eastAsia="Times New Roman" w:cs="Times New Roman"/>
          <w:color w:val="000000"/>
          <w:shd w:val="clear" w:color="auto" w:fill="FFFFFF"/>
        </w:rPr>
        <w:fldChar w:fldCharType="end"/>
      </w:r>
      <w:r w:rsidRPr="004A5E5E">
        <w:rPr>
          <w:rFonts w:eastAsia="Times New Roman" w:cs="Times New Roman"/>
          <w:color w:val="000000"/>
          <w:shd w:val="clear" w:color="auto" w:fill="FFFFFF"/>
        </w:rPr>
        <w:t xml:space="preserve">. </w:t>
      </w:r>
      <w:r>
        <w:rPr>
          <w:rFonts w:eastAsia="Times New Roman" w:cs="Times New Roman"/>
          <w:color w:val="000000"/>
          <w:shd w:val="clear" w:color="auto" w:fill="FFFFFF"/>
        </w:rPr>
        <w:t>T</w:t>
      </w:r>
      <w:r w:rsidRPr="004A5E5E">
        <w:rPr>
          <w:rFonts w:eastAsia="Times New Roman" w:cs="Times New Roman"/>
          <w:color w:val="000000"/>
          <w:shd w:val="clear" w:color="auto" w:fill="FFFFFF"/>
        </w:rPr>
        <w:t xml:space="preserve">he pathway condemning massive quantities of </w:t>
      </w:r>
      <w:r w:rsidRPr="004A5E5E">
        <w:rPr>
          <w:rFonts w:eastAsia="Times New Roman" w:cs="Times New Roman"/>
          <w:color w:val="000000"/>
          <w:shd w:val="clear" w:color="auto" w:fill="FFFFFF"/>
        </w:rPr>
        <w:lastRenderedPageBreak/>
        <w:t xml:space="preserve">food to premature destruction had been kept invisible to consumers through retailers’ backstage operations. </w:t>
      </w:r>
      <w:r>
        <w:rPr>
          <w:rFonts w:eastAsia="Times New Roman" w:cs="Times New Roman"/>
          <w:color w:val="000000"/>
          <w:shd w:val="clear" w:color="auto" w:fill="FFFFFF"/>
        </w:rPr>
        <w:t>Eventually, however, t</w:t>
      </w:r>
      <w:r w:rsidR="00356231">
        <w:rPr>
          <w:rFonts w:eastAsia="Times New Roman" w:cs="Times New Roman"/>
          <w:color w:val="000000"/>
          <w:shd w:val="clear" w:color="auto" w:fill="FFFFFF"/>
        </w:rPr>
        <w:t>he combined</w:t>
      </w:r>
      <w:r w:rsidR="00356231" w:rsidRPr="004A5E5E">
        <w:rPr>
          <w:rFonts w:eastAsia="Times New Roman" w:cs="Times New Roman"/>
          <w:color w:val="000000"/>
          <w:shd w:val="clear" w:color="auto" w:fill="FFFFFF"/>
        </w:rPr>
        <w:t xml:space="preserve"> work of activists, documentary filmmakers, and the media </w:t>
      </w:r>
      <w:r>
        <w:rPr>
          <w:rFonts w:eastAsia="Times New Roman" w:cs="Times New Roman"/>
          <w:color w:val="000000"/>
          <w:shd w:val="clear" w:color="auto" w:fill="FFFFFF"/>
        </w:rPr>
        <w:t>brought food waste and its</w:t>
      </w:r>
      <w:r w:rsidR="00356231">
        <w:rPr>
          <w:rFonts w:eastAsia="Times New Roman" w:cs="Times New Roman"/>
          <w:color w:val="000000"/>
          <w:shd w:val="clear" w:color="auto" w:fill="FFFFFF"/>
        </w:rPr>
        <w:t xml:space="preserve"> </w:t>
      </w:r>
      <w:r w:rsidR="007F151C">
        <w:rPr>
          <w:rFonts w:eastAsia="Times New Roman" w:cs="Times New Roman"/>
          <w:color w:val="000000"/>
          <w:shd w:val="clear" w:color="auto" w:fill="FFFFFF"/>
        </w:rPr>
        <w:t xml:space="preserve">negative </w:t>
      </w:r>
      <w:r w:rsidR="00356231">
        <w:rPr>
          <w:rFonts w:eastAsia="Times New Roman" w:cs="Times New Roman"/>
          <w:color w:val="000000"/>
          <w:shd w:val="clear" w:color="auto" w:fill="FFFFFF"/>
        </w:rPr>
        <w:t>value outcomes</w:t>
      </w:r>
      <w:r w:rsidR="00356231" w:rsidRPr="004A5E5E">
        <w:rPr>
          <w:rFonts w:eastAsia="Times New Roman" w:cs="Times New Roman"/>
          <w:color w:val="000000"/>
          <w:shd w:val="clear" w:color="auto" w:fill="FFFFFF"/>
        </w:rPr>
        <w:t xml:space="preserve"> in</w:t>
      </w:r>
      <w:r>
        <w:rPr>
          <w:rFonts w:eastAsia="Times New Roman" w:cs="Times New Roman"/>
          <w:color w:val="000000"/>
          <w:shd w:val="clear" w:color="auto" w:fill="FFFFFF"/>
        </w:rPr>
        <w:t>to</w:t>
      </w:r>
      <w:r w:rsidR="00356231" w:rsidRPr="004A5E5E">
        <w:rPr>
          <w:rFonts w:eastAsia="Times New Roman" w:cs="Times New Roman"/>
          <w:color w:val="000000"/>
          <w:shd w:val="clear" w:color="auto" w:fill="FFFFFF"/>
        </w:rPr>
        <w:t xml:space="preserve"> public debate. Two documentary films </w:t>
      </w:r>
      <w:r w:rsidR="00356231">
        <w:rPr>
          <w:rFonts w:eastAsia="Times New Roman" w:cs="Times New Roman"/>
          <w:color w:val="000000"/>
          <w:shd w:val="clear" w:color="auto" w:fill="FFFFFF"/>
        </w:rPr>
        <w:t>in particular were impactful in bringing</w:t>
      </w:r>
      <w:r w:rsidR="00356231" w:rsidRPr="004A5E5E">
        <w:rPr>
          <w:rFonts w:eastAsia="Times New Roman" w:cs="Times New Roman"/>
          <w:color w:val="000000"/>
          <w:shd w:val="clear" w:color="auto" w:fill="FFFFFF"/>
        </w:rPr>
        <w:t xml:space="preserve"> hidden truths regarding food waste to the </w:t>
      </w:r>
      <w:r w:rsidR="00BB3E70">
        <w:rPr>
          <w:rFonts w:eastAsia="Times New Roman" w:cs="Times New Roman"/>
          <w:color w:val="000000"/>
          <w:shd w:val="clear" w:color="auto" w:fill="FFFFFF"/>
        </w:rPr>
        <w:t>general</w:t>
      </w:r>
      <w:r w:rsidR="00BB3E70" w:rsidRPr="004A5E5E">
        <w:rPr>
          <w:rFonts w:eastAsia="Times New Roman" w:cs="Times New Roman"/>
          <w:color w:val="000000"/>
          <w:shd w:val="clear" w:color="auto" w:fill="FFFFFF"/>
        </w:rPr>
        <w:t xml:space="preserve"> </w:t>
      </w:r>
      <w:r w:rsidR="00356231" w:rsidRPr="004A5E5E">
        <w:rPr>
          <w:rFonts w:eastAsia="Times New Roman" w:cs="Times New Roman"/>
          <w:color w:val="000000"/>
          <w:shd w:val="clear" w:color="auto" w:fill="FFFFFF"/>
        </w:rPr>
        <w:t xml:space="preserve">public in German speaking countries. The popular Austrian documentary </w:t>
      </w:r>
      <w:r w:rsidR="00356231" w:rsidRPr="004A5E5E">
        <w:rPr>
          <w:rFonts w:eastAsia="Times New Roman" w:cs="Times New Roman"/>
          <w:i/>
          <w:color w:val="000000"/>
          <w:shd w:val="clear" w:color="auto" w:fill="FFFFFF"/>
        </w:rPr>
        <w:t>We Feed the World</w:t>
      </w:r>
      <w:r w:rsidR="00356231">
        <w:rPr>
          <w:rFonts w:eastAsia="Times New Roman" w:cs="Times New Roman"/>
          <w:i/>
          <w:color w:val="000000"/>
          <w:shd w:val="clear" w:color="auto" w:fill="FFFFFF"/>
        </w:rPr>
        <w:t xml:space="preserve"> </w:t>
      </w:r>
      <w:r w:rsidR="00356231" w:rsidRPr="00B5166E">
        <w:rPr>
          <w:rFonts w:eastAsia="Times New Roman" w:cs="Times New Roman"/>
          <w:color w:val="000000"/>
          <w:shd w:val="clear" w:color="auto" w:fill="FFFFFF"/>
        </w:rPr>
        <w:t>(close to 800.000 viewers in German speaking Europe)</w:t>
      </w:r>
      <w:r w:rsidR="00356231" w:rsidRPr="0088004E">
        <w:rPr>
          <w:rFonts w:eastAsia="Times New Roman" w:cs="Times New Roman"/>
          <w:color w:val="000000"/>
          <w:shd w:val="clear" w:color="auto" w:fill="FFFFFF"/>
        </w:rPr>
        <w:t xml:space="preserve"> prov</w:t>
      </w:r>
      <w:r w:rsidR="00356231" w:rsidRPr="00D93D07">
        <w:rPr>
          <w:rFonts w:eastAsia="Times New Roman" w:cs="Times New Roman"/>
          <w:color w:val="000000"/>
          <w:shd w:val="clear" w:color="auto" w:fill="FFFFFF"/>
        </w:rPr>
        <w:t>ided</w:t>
      </w:r>
      <w:r w:rsidR="00356231" w:rsidRPr="004A5E5E">
        <w:rPr>
          <w:rFonts w:eastAsia="Times New Roman" w:cs="Times New Roman"/>
          <w:color w:val="000000"/>
          <w:shd w:val="clear" w:color="auto" w:fill="FFFFFF"/>
        </w:rPr>
        <w:t xml:space="preserve"> a detailed critique of food waste</w:t>
      </w:r>
      <w:r w:rsidR="00356231">
        <w:rPr>
          <w:rFonts w:eastAsia="Times New Roman" w:cs="Times New Roman"/>
          <w:color w:val="000000"/>
          <w:shd w:val="clear" w:color="auto" w:fill="FFFFFF"/>
        </w:rPr>
        <w:t xml:space="preserve"> rooted in overzealous reactions to diminishing exchange and use value</w:t>
      </w:r>
      <w:r w:rsidR="009A35B5">
        <w:rPr>
          <w:rFonts w:eastAsia="Times New Roman" w:cs="Times New Roman"/>
          <w:color w:val="000000"/>
          <w:shd w:val="clear" w:color="auto" w:fill="FFFFFF"/>
        </w:rPr>
        <w:t>,</w:t>
      </w:r>
      <w:r w:rsidR="00356231" w:rsidRPr="004A5E5E">
        <w:rPr>
          <w:rFonts w:eastAsia="Times New Roman" w:cs="Times New Roman"/>
          <w:color w:val="000000"/>
          <w:shd w:val="clear" w:color="auto" w:fill="FFFFFF"/>
        </w:rPr>
        <w:t xml:space="preserve"> and the </w:t>
      </w:r>
      <w:r w:rsidR="007F151C">
        <w:rPr>
          <w:rFonts w:eastAsia="Times New Roman" w:cs="Times New Roman"/>
          <w:color w:val="000000"/>
          <w:shd w:val="clear" w:color="auto" w:fill="FFFFFF"/>
        </w:rPr>
        <w:t>roles</w:t>
      </w:r>
      <w:r w:rsidR="00356231" w:rsidRPr="004A5E5E">
        <w:rPr>
          <w:rFonts w:eastAsia="Times New Roman" w:cs="Times New Roman"/>
          <w:color w:val="000000"/>
          <w:shd w:val="clear" w:color="auto" w:fill="FFFFFF"/>
        </w:rPr>
        <w:t xml:space="preserve"> politicians, managers, and consumers in perpetuating </w:t>
      </w:r>
      <w:r w:rsidR="00356231">
        <w:rPr>
          <w:rFonts w:eastAsia="Times New Roman" w:cs="Times New Roman"/>
          <w:color w:val="000000"/>
          <w:shd w:val="clear" w:color="auto" w:fill="FFFFFF"/>
        </w:rPr>
        <w:t>these practices</w:t>
      </w:r>
      <w:r w:rsidR="00356231" w:rsidRPr="004A5E5E">
        <w:rPr>
          <w:rFonts w:eastAsia="Times New Roman" w:cs="Times New Roman"/>
          <w:color w:val="000000"/>
          <w:shd w:val="clear" w:color="auto" w:fill="FFFFFF"/>
        </w:rPr>
        <w:t xml:space="preserve">. </w:t>
      </w:r>
      <w:r w:rsidR="00356231">
        <w:rPr>
          <w:rFonts w:eastAsia="Times New Roman" w:cs="Times New Roman"/>
          <w:color w:val="000000"/>
          <w:shd w:val="clear" w:color="auto" w:fill="FFFFFF"/>
        </w:rPr>
        <w:t xml:space="preserve">This film </w:t>
      </w:r>
      <w:r w:rsidR="007F151C">
        <w:rPr>
          <w:rFonts w:eastAsia="Times New Roman" w:cs="Times New Roman"/>
          <w:color w:val="000000"/>
          <w:shd w:val="clear" w:color="auto" w:fill="FFFFFF"/>
        </w:rPr>
        <w:t xml:space="preserve">also </w:t>
      </w:r>
      <w:r w:rsidR="00356231">
        <w:rPr>
          <w:rFonts w:eastAsia="Times New Roman" w:cs="Times New Roman"/>
          <w:color w:val="000000"/>
          <w:shd w:val="clear" w:color="auto" w:fill="FFFFFF"/>
        </w:rPr>
        <w:t>link</w:t>
      </w:r>
      <w:r w:rsidR="007F151C">
        <w:rPr>
          <w:rFonts w:eastAsia="Times New Roman" w:cs="Times New Roman"/>
          <w:color w:val="000000"/>
          <w:shd w:val="clear" w:color="auto" w:fill="FFFFFF"/>
        </w:rPr>
        <w:t>ed</w:t>
      </w:r>
      <w:r w:rsidR="00356231">
        <w:rPr>
          <w:rFonts w:eastAsia="Times New Roman" w:cs="Times New Roman"/>
          <w:color w:val="000000"/>
          <w:shd w:val="clear" w:color="auto" w:fill="FFFFFF"/>
        </w:rPr>
        <w:t xml:space="preserve"> </w:t>
      </w:r>
      <w:r w:rsidR="007F151C">
        <w:rPr>
          <w:rFonts w:eastAsia="Times New Roman" w:cs="Times New Roman"/>
          <w:color w:val="000000"/>
          <w:shd w:val="clear" w:color="auto" w:fill="FFFFFF"/>
        </w:rPr>
        <w:t>food waste</w:t>
      </w:r>
      <w:r w:rsidR="00356231">
        <w:rPr>
          <w:rFonts w:eastAsia="Times New Roman" w:cs="Times New Roman"/>
          <w:color w:val="000000"/>
          <w:shd w:val="clear" w:color="auto" w:fill="FFFFFF"/>
        </w:rPr>
        <w:t xml:space="preserve"> to industrial production and its underlying higher-order values of profit maximization. </w:t>
      </w:r>
      <w:r w:rsidR="00356231" w:rsidRPr="004A5E5E">
        <w:rPr>
          <w:rFonts w:eastAsia="Times New Roman" w:cs="Times New Roman"/>
          <w:color w:val="000000"/>
          <w:shd w:val="clear" w:color="auto" w:fill="FFFFFF"/>
        </w:rPr>
        <w:t>One film critic noted that while the film sometimes ventured into polemic, it undeniably illustrated “the absurdity of the system”</w:t>
      </w:r>
      <w:r w:rsidR="00356231">
        <w:rPr>
          <w:rFonts w:eastAsia="Times New Roman" w:cs="Times New Roman"/>
          <w:color w:val="000000"/>
          <w:shd w:val="clear" w:color="auto" w:fill="FFFFFF"/>
        </w:rPr>
        <w:t xml:space="preserve"> </w:t>
      </w:r>
      <w:r w:rsidR="00356231">
        <w:rPr>
          <w:rFonts w:eastAsia="Times New Roman" w:cs="Times New Roman"/>
          <w:color w:val="000000"/>
          <w:shd w:val="clear" w:color="auto" w:fill="FFFFFF"/>
        </w:rPr>
        <w:fldChar w:fldCharType="begin" w:fldLock="1"/>
      </w:r>
      <w:r w:rsidR="00356231">
        <w:rPr>
          <w:rFonts w:eastAsia="Times New Roman" w:cs="Times New Roman"/>
          <w:color w:val="000000"/>
          <w:shd w:val="clear" w:color="auto" w:fill="FFFFFF"/>
        </w:rPr>
        <w:instrText>ADDIN CSL_CITATION { "citationItems" : [ { "id" : "ITEM-1", "itemData" : { "URL" : "http://filmzentrale.com/rezis/wefeedtheworldbz.htm", "accessed" : { "date-parts" : [ [ "2017", "3", "21" ] ] }, "author" : [ { "dropping-particle" : "", "family" : "Zarzer", "given" : "Birgitte", "non-dropping-particle" : "", "parse-names" : false, "suffix" : "" } ], "container-title" : "Filmzentrale", "id" : "ITEM-1", "issued" : { "date-parts" : [ [ "2005" ] ] }, "title" : "We feed the world", "type" : "webpage" }, "uris" : [ "http://www.mendeley.com/documents/?uuid=b41b0f0f-4ba1-454d-9356-c328aeb026b7" ] } ], "mendeley" : { "formattedCitation" : "(Zarzer 2005)", "plainTextFormattedCitation" : "(Zarzer 2005)", "previouslyFormattedCitation" : "(Zarzer 2005)" }, "properties" : { "noteIndex" : 0 }, "schema" : "https://github.com/citation-style-language/schema/raw/master/csl-citation.json" }</w:instrText>
      </w:r>
      <w:r w:rsidR="00356231">
        <w:rPr>
          <w:rFonts w:eastAsia="Times New Roman" w:cs="Times New Roman"/>
          <w:color w:val="000000"/>
          <w:shd w:val="clear" w:color="auto" w:fill="FFFFFF"/>
        </w:rPr>
        <w:fldChar w:fldCharType="separate"/>
      </w:r>
      <w:r w:rsidR="00356231" w:rsidRPr="00665F05">
        <w:rPr>
          <w:rFonts w:eastAsia="Times New Roman" w:cs="Times New Roman"/>
          <w:noProof/>
          <w:color w:val="000000"/>
          <w:shd w:val="clear" w:color="auto" w:fill="FFFFFF"/>
        </w:rPr>
        <w:t>(Zarzer 2005)</w:t>
      </w:r>
      <w:r w:rsidR="00356231">
        <w:rPr>
          <w:rFonts w:eastAsia="Times New Roman" w:cs="Times New Roman"/>
          <w:color w:val="000000"/>
          <w:shd w:val="clear" w:color="auto" w:fill="FFFFFF"/>
        </w:rPr>
        <w:fldChar w:fldCharType="end"/>
      </w:r>
      <w:r w:rsidR="00356231" w:rsidRPr="004A5E5E">
        <w:rPr>
          <w:rFonts w:eastAsia="Times New Roman" w:cs="Times New Roman"/>
          <w:color w:val="000000"/>
          <w:shd w:val="clear" w:color="auto" w:fill="FFFFFF"/>
        </w:rPr>
        <w:t xml:space="preserve">. Another film, </w:t>
      </w:r>
      <w:r w:rsidR="00356231" w:rsidRPr="004A5E5E">
        <w:rPr>
          <w:rFonts w:eastAsia="Times New Roman" w:cs="Times New Roman"/>
          <w:i/>
          <w:color w:val="000000"/>
          <w:shd w:val="clear" w:color="auto" w:fill="FFFFFF"/>
        </w:rPr>
        <w:t>Taste the Waste</w:t>
      </w:r>
      <w:r w:rsidR="00356231" w:rsidRPr="004A5E5E">
        <w:rPr>
          <w:rFonts w:eastAsia="Times New Roman" w:cs="Times New Roman"/>
          <w:color w:val="000000"/>
          <w:shd w:val="clear" w:color="auto" w:fill="FFFFFF"/>
        </w:rPr>
        <w:t xml:space="preserve"> (2011), garnered media attention by winning several documentary film prizes and a showing on a major German television channel. </w:t>
      </w:r>
      <w:r w:rsidR="00356231">
        <w:rPr>
          <w:rFonts w:eastAsia="Times New Roman" w:cs="Times New Roman"/>
          <w:color w:val="000000"/>
          <w:shd w:val="clear" w:color="auto" w:fill="FFFFFF"/>
        </w:rPr>
        <w:t xml:space="preserve">This film </w:t>
      </w:r>
      <w:r w:rsidR="007F151C">
        <w:rPr>
          <w:rFonts w:eastAsia="Times New Roman" w:cs="Times New Roman"/>
          <w:color w:val="000000"/>
          <w:shd w:val="clear" w:color="auto" w:fill="FFFFFF"/>
        </w:rPr>
        <w:t xml:space="preserve">further </w:t>
      </w:r>
      <w:r w:rsidR="009778FF">
        <w:rPr>
          <w:rFonts w:eastAsia="Times New Roman" w:cs="Times New Roman"/>
          <w:color w:val="000000"/>
          <w:shd w:val="clear" w:color="auto" w:fill="FFFFFF"/>
        </w:rPr>
        <w:t>underlined</w:t>
      </w:r>
      <w:r w:rsidR="007F151C">
        <w:rPr>
          <w:rFonts w:eastAsia="Times New Roman" w:cs="Times New Roman"/>
          <w:color w:val="000000"/>
          <w:shd w:val="clear" w:color="auto" w:fill="FFFFFF"/>
        </w:rPr>
        <w:t xml:space="preserve"> the negative value outcomes </w:t>
      </w:r>
      <w:r w:rsidR="009778FF">
        <w:rPr>
          <w:rFonts w:eastAsia="Times New Roman" w:cs="Times New Roman"/>
          <w:color w:val="000000"/>
          <w:shd w:val="clear" w:color="auto" w:fill="FFFFFF"/>
        </w:rPr>
        <w:t xml:space="preserve">of the value regime </w:t>
      </w:r>
      <w:r w:rsidR="00356231">
        <w:rPr>
          <w:rFonts w:eastAsia="Times New Roman" w:cs="Times New Roman"/>
          <w:color w:val="000000"/>
          <w:shd w:val="clear" w:color="auto" w:fill="FFFFFF"/>
        </w:rPr>
        <w:t xml:space="preserve">by showing people </w:t>
      </w:r>
      <w:r w:rsidR="00BB3E70">
        <w:rPr>
          <w:rFonts w:eastAsia="Times New Roman" w:cs="Times New Roman"/>
          <w:color w:val="000000"/>
          <w:shd w:val="clear" w:color="auto" w:fill="FFFFFF"/>
        </w:rPr>
        <w:t xml:space="preserve">reclaiming and </w:t>
      </w:r>
      <w:r w:rsidR="00356231">
        <w:rPr>
          <w:rFonts w:eastAsia="Times New Roman" w:cs="Times New Roman"/>
          <w:color w:val="000000"/>
          <w:shd w:val="clear" w:color="auto" w:fill="FFFFFF"/>
        </w:rPr>
        <w:t>eat</w:t>
      </w:r>
      <w:r w:rsidR="007F151C">
        <w:rPr>
          <w:rFonts w:eastAsia="Times New Roman" w:cs="Times New Roman"/>
          <w:color w:val="000000"/>
          <w:shd w:val="clear" w:color="auto" w:fill="FFFFFF"/>
        </w:rPr>
        <w:t>ing the</w:t>
      </w:r>
      <w:r w:rsidR="00356231">
        <w:rPr>
          <w:rFonts w:eastAsia="Times New Roman" w:cs="Times New Roman"/>
          <w:color w:val="000000"/>
          <w:shd w:val="clear" w:color="auto" w:fill="FFFFFF"/>
        </w:rPr>
        <w:t xml:space="preserve"> </w:t>
      </w:r>
      <w:r w:rsidR="00BB3E70">
        <w:rPr>
          <w:rFonts w:eastAsia="Times New Roman" w:cs="Times New Roman"/>
          <w:color w:val="000000"/>
          <w:shd w:val="clear" w:color="auto" w:fill="FFFFFF"/>
        </w:rPr>
        <w:t xml:space="preserve">so-called </w:t>
      </w:r>
      <w:r w:rsidR="00356231">
        <w:rPr>
          <w:rFonts w:eastAsia="Times New Roman" w:cs="Times New Roman"/>
          <w:color w:val="000000"/>
          <w:shd w:val="clear" w:color="auto" w:fill="FFFFFF"/>
        </w:rPr>
        <w:t>waste</w:t>
      </w:r>
      <w:r w:rsidR="009778FF">
        <w:rPr>
          <w:rFonts w:eastAsia="Times New Roman" w:cs="Times New Roman"/>
          <w:color w:val="000000"/>
          <w:shd w:val="clear" w:color="auto" w:fill="FFFFFF"/>
        </w:rPr>
        <w:t>, to no ill effect</w:t>
      </w:r>
      <w:r w:rsidR="00356231">
        <w:rPr>
          <w:rFonts w:eastAsia="Times New Roman" w:cs="Times New Roman"/>
          <w:color w:val="000000"/>
          <w:shd w:val="clear" w:color="auto" w:fill="FFFFFF"/>
        </w:rPr>
        <w:t xml:space="preserve">. </w:t>
      </w:r>
      <w:r w:rsidR="007F151C" w:rsidRPr="004A5E5E">
        <w:rPr>
          <w:rFonts w:eastAsia="Times New Roman" w:cs="Times New Roman"/>
          <w:color w:val="000000"/>
          <w:shd w:val="clear" w:color="auto" w:fill="FFFFFF"/>
        </w:rPr>
        <w:t xml:space="preserve">Concerns regarding food waste </w:t>
      </w:r>
      <w:r w:rsidR="007F151C">
        <w:rPr>
          <w:rFonts w:eastAsia="Times New Roman" w:cs="Times New Roman"/>
          <w:color w:val="000000"/>
          <w:shd w:val="clear" w:color="auto" w:fill="FFFFFF"/>
        </w:rPr>
        <w:t>eventually</w:t>
      </w:r>
      <w:r w:rsidR="007F151C" w:rsidRPr="004A5E5E">
        <w:rPr>
          <w:rFonts w:eastAsia="Times New Roman" w:cs="Times New Roman"/>
          <w:color w:val="000000"/>
          <w:shd w:val="clear" w:color="auto" w:fill="FFFFFF"/>
        </w:rPr>
        <w:t xml:space="preserve"> reached the German Bundestag (Parliament). During recent years (legislative period 18: 2013-2017), food waste and best-before dates </w:t>
      </w:r>
      <w:r w:rsidR="007F151C">
        <w:rPr>
          <w:rFonts w:eastAsia="Times New Roman" w:cs="Times New Roman"/>
          <w:color w:val="000000"/>
          <w:shd w:val="clear" w:color="auto" w:fill="FFFFFF"/>
        </w:rPr>
        <w:t>have been regular topics of</w:t>
      </w:r>
      <w:r w:rsidR="007F151C" w:rsidRPr="004A5E5E">
        <w:rPr>
          <w:rFonts w:eastAsia="Times New Roman" w:cs="Times New Roman"/>
          <w:color w:val="000000"/>
          <w:shd w:val="clear" w:color="auto" w:fill="FFFFFF"/>
        </w:rPr>
        <w:t xml:space="preserve"> </w:t>
      </w:r>
      <w:r w:rsidR="007F151C">
        <w:rPr>
          <w:rFonts w:eastAsia="Times New Roman" w:cs="Times New Roman"/>
          <w:color w:val="000000"/>
          <w:shd w:val="clear" w:color="auto" w:fill="FFFFFF"/>
        </w:rPr>
        <w:t>discussion</w:t>
      </w:r>
      <w:r w:rsidR="007F151C" w:rsidRPr="004A5E5E">
        <w:rPr>
          <w:rFonts w:eastAsia="Times New Roman" w:cs="Times New Roman"/>
          <w:color w:val="000000"/>
          <w:shd w:val="clear" w:color="auto" w:fill="FFFFFF"/>
        </w:rPr>
        <w:t xml:space="preserve"> in German politics. Parties across the political spectrum proposed strategies against food waste (17/7458), initiatives for stopping food waste (18/2214), or efforts to rewrite food safety laws (18/6319). </w:t>
      </w:r>
    </w:p>
    <w:p w14:paraId="0AD1C52D" w14:textId="634FDFC7" w:rsidR="007C0705" w:rsidRPr="00975756" w:rsidRDefault="00356231">
      <w:pPr>
        <w:spacing w:line="480" w:lineRule="auto"/>
        <w:ind w:firstLine="720"/>
        <w:rPr>
          <w:rFonts w:eastAsia="Times New Roman" w:cs="Times New Roman"/>
          <w:color w:val="000000"/>
          <w:shd w:val="clear" w:color="auto" w:fill="FFFFFF"/>
        </w:rPr>
      </w:pPr>
      <w:r>
        <w:rPr>
          <w:shd w:val="clear" w:color="auto" w:fill="FFFFFF"/>
        </w:rPr>
        <w:t xml:space="preserve">As Thompson and </w:t>
      </w:r>
      <w:proofErr w:type="spellStart"/>
      <w:r>
        <w:rPr>
          <w:shd w:val="clear" w:color="auto" w:fill="FFFFFF"/>
        </w:rPr>
        <w:t>Troester</w:t>
      </w:r>
      <w:proofErr w:type="spellEnd"/>
      <w:r>
        <w:rPr>
          <w:shd w:val="clear" w:color="auto" w:fill="FFFFFF"/>
        </w:rPr>
        <w:t xml:space="preserve"> (2002) write, higher-order values are expressed through competing and circulating narratives in consumer culture. These documentaries</w:t>
      </w:r>
      <w:r w:rsidR="00BB3E70">
        <w:rPr>
          <w:shd w:val="clear" w:color="auto" w:fill="FFFFFF"/>
        </w:rPr>
        <w:t>,</w:t>
      </w:r>
      <w:r>
        <w:rPr>
          <w:shd w:val="clear" w:color="auto" w:fill="FFFFFF"/>
        </w:rPr>
        <w:t xml:space="preserve"> and the </w:t>
      </w:r>
      <w:r w:rsidR="007F151C">
        <w:rPr>
          <w:shd w:val="clear" w:color="auto" w:fill="FFFFFF"/>
        </w:rPr>
        <w:t xml:space="preserve">public debate </w:t>
      </w:r>
      <w:r>
        <w:rPr>
          <w:shd w:val="clear" w:color="auto" w:fill="FFFFFF"/>
        </w:rPr>
        <w:t>they inspired</w:t>
      </w:r>
      <w:r w:rsidR="00BB3E70">
        <w:rPr>
          <w:shd w:val="clear" w:color="auto" w:fill="FFFFFF"/>
        </w:rPr>
        <w:t>,</w:t>
      </w:r>
      <w:r>
        <w:rPr>
          <w:shd w:val="clear" w:color="auto" w:fill="FFFFFF"/>
        </w:rPr>
        <w:t xml:space="preserve"> produced powerful and easily recitable narratives where higher-order values of sustainability were being threatened and undermined</w:t>
      </w:r>
      <w:r w:rsidR="007C0705">
        <w:rPr>
          <w:shd w:val="clear" w:color="auto" w:fill="FFFFFF"/>
        </w:rPr>
        <w:t xml:space="preserve"> by the large amounts of food waste produced by the value regime</w:t>
      </w:r>
      <w:r>
        <w:rPr>
          <w:shd w:val="clear" w:color="auto" w:fill="FFFFFF"/>
        </w:rPr>
        <w:t xml:space="preserve">. </w:t>
      </w:r>
      <w:r w:rsidR="007F151C">
        <w:rPr>
          <w:shd w:val="clear" w:color="auto" w:fill="FFFFFF"/>
        </w:rPr>
        <w:t xml:space="preserve">Growing awareness led to consumer action. Our </w:t>
      </w:r>
      <w:r w:rsidR="007F151C">
        <w:rPr>
          <w:shd w:val="clear" w:color="auto" w:fill="FFFFFF"/>
        </w:rPr>
        <w:lastRenderedPageBreak/>
        <w:t>ethnographic fieldwork concentrated on</w:t>
      </w:r>
      <w:r w:rsidR="007C0705">
        <w:rPr>
          <w:shd w:val="clear" w:color="auto" w:fill="FFFFFF"/>
        </w:rPr>
        <w:t xml:space="preserve"> the German anti-food waste movement which strategically intervened through object pathways.</w:t>
      </w:r>
    </w:p>
    <w:p w14:paraId="585DDA80" w14:textId="77777777" w:rsidR="004B3592" w:rsidRDefault="004B3592">
      <w:pPr>
        <w:spacing w:line="480" w:lineRule="auto"/>
      </w:pPr>
    </w:p>
    <w:p w14:paraId="48CB4815" w14:textId="34C1E040" w:rsidR="006E442F" w:rsidRPr="00992CAB" w:rsidRDefault="006E442F">
      <w:pPr>
        <w:pStyle w:val="berschrift2"/>
        <w:rPr>
          <w:rFonts w:cs="Times New Roman"/>
        </w:rPr>
      </w:pPr>
      <w:r w:rsidRPr="00992CAB">
        <w:t>Field Research</w:t>
      </w:r>
      <w:r w:rsidR="006F031F">
        <w:t xml:space="preserve"> </w:t>
      </w:r>
      <w:r w:rsidR="00225683">
        <w:t xml:space="preserve">and </w:t>
      </w:r>
      <w:r w:rsidR="006F031F">
        <w:t xml:space="preserve">Data Analysis </w:t>
      </w:r>
    </w:p>
    <w:p w14:paraId="7AB4719D" w14:textId="15FD9B47" w:rsidR="00AB4BF7" w:rsidRDefault="006E442F">
      <w:pPr>
        <w:spacing w:line="480" w:lineRule="auto"/>
        <w:ind w:firstLine="720"/>
        <w:rPr>
          <w:rFonts w:cs="Times New Roman"/>
        </w:rPr>
      </w:pPr>
      <w:r w:rsidRPr="00992CAB">
        <w:rPr>
          <w:rFonts w:cs="Times New Roman"/>
        </w:rPr>
        <w:t xml:space="preserve">We conducted this study using ethnographic methods. Because the focus of the study </w:t>
      </w:r>
      <w:r w:rsidR="007F151C">
        <w:rPr>
          <w:rFonts w:cs="Times New Roman"/>
        </w:rPr>
        <w:t>was</w:t>
      </w:r>
      <w:r w:rsidRPr="00992CAB">
        <w:rPr>
          <w:rFonts w:cs="Times New Roman"/>
        </w:rPr>
        <w:t xml:space="preserve"> food </w:t>
      </w:r>
      <w:r w:rsidR="004B3592">
        <w:rPr>
          <w:rFonts w:cs="Times New Roman"/>
        </w:rPr>
        <w:t>and its circulation</w:t>
      </w:r>
      <w:r>
        <w:rPr>
          <w:rFonts w:cs="Times New Roman"/>
        </w:rPr>
        <w:t xml:space="preserve"> through a value regime, </w:t>
      </w:r>
      <w:r w:rsidRPr="00992CAB">
        <w:rPr>
          <w:rFonts w:cs="Times New Roman"/>
        </w:rPr>
        <w:t>we chose, in both the construction and the analysis of the ethnog</w:t>
      </w:r>
      <w:r>
        <w:rPr>
          <w:rFonts w:cs="Times New Roman"/>
        </w:rPr>
        <w:t>raphic data, to follow the food</w:t>
      </w:r>
      <w:r w:rsidRPr="00992CAB">
        <w:rPr>
          <w:rFonts w:cs="Times New Roman"/>
        </w:rPr>
        <w:t xml:space="preserve"> and the practices associated with its handling, exchange, use</w:t>
      </w:r>
      <w:r>
        <w:rPr>
          <w:rFonts w:cs="Times New Roman"/>
        </w:rPr>
        <w:t>,</w:t>
      </w:r>
      <w:r w:rsidRPr="00992CAB">
        <w:rPr>
          <w:rFonts w:cs="Times New Roman"/>
        </w:rPr>
        <w:t xml:space="preserve"> and meanings. The first author and sole field researcher began fieldwork in December 2012, in a German-speaking region of Europe</w:t>
      </w:r>
      <w:r w:rsidR="00E60342">
        <w:rPr>
          <w:rFonts w:cs="Times New Roman"/>
        </w:rPr>
        <w:t>, after an encounter</w:t>
      </w:r>
      <w:r>
        <w:rPr>
          <w:rFonts w:cs="Times New Roman"/>
        </w:rPr>
        <w:t xml:space="preserve"> </w:t>
      </w:r>
      <w:r w:rsidR="00E60342">
        <w:rPr>
          <w:rFonts w:cs="Times New Roman"/>
        </w:rPr>
        <w:t xml:space="preserve">with </w:t>
      </w:r>
      <w:r>
        <w:rPr>
          <w:rFonts w:cs="Times New Roman"/>
        </w:rPr>
        <w:t>affluent dumpster divers. Food scavenging, also called dumpster diving,</w:t>
      </w:r>
      <w:r w:rsidRPr="00992CAB">
        <w:rPr>
          <w:rFonts w:cs="Times New Roman"/>
        </w:rPr>
        <w:t xml:space="preserve"> refers to the recovery of items from the large trash bins used mostly by retail and industrial establishments, and it is </w:t>
      </w:r>
      <w:r w:rsidR="00E60342">
        <w:rPr>
          <w:rFonts w:cs="Times New Roman"/>
        </w:rPr>
        <w:t>usually</w:t>
      </w:r>
      <w:r w:rsidRPr="00992CAB">
        <w:rPr>
          <w:rFonts w:cs="Times New Roman"/>
        </w:rPr>
        <w:t xml:space="preserve"> associated with poverty and homelessness</w:t>
      </w:r>
      <w:r>
        <w:rPr>
          <w:rFonts w:cs="Times New Roman"/>
        </w:rPr>
        <w:t xml:space="preserve"> </w:t>
      </w:r>
      <w:r>
        <w:rPr>
          <w:rFonts w:cs="Times New Roman"/>
        </w:rPr>
        <w:fldChar w:fldCharType="begin" w:fldLock="1"/>
      </w:r>
      <w:r>
        <w:rPr>
          <w:rFonts w:cs="Times New Roman"/>
        </w:rPr>
        <w:instrText>ADDIN CSL_CITATION { "citationItems" : [ { "id" : "ITEM-1", "itemData" : { "author" : [ { "dropping-particle" : "", "family" : "Hill", "given" : "Ronald P.", "non-dropping-particle" : "", "parse-names" : false, "suffix" : "" }, { "dropping-particle" : "", "family" : "Stamey", "given" : "Mark", "non-dropping-particle" : "", "parse-names" : false, "suffix" : "" } ], "container-title" : "Journal of Consumer Research", "id" : "ITEM-1", "issue" : "3", "issued" : { "date-parts" : [ [ "1990", "12" ] ] }, "page" : "303-321", "title" : "The Homeless in America: An Examination of Possessions and Consumption Behaviors", "type" : "article-journal", "volume" : "17" }, "uris" : [ "http://www.mendeley.com/documents/?uuid=e419ce8e-937b-4b3b-af50-eba0f4395023" ] } ], "mendeley" : { "formattedCitation" : "(Hill and Stamey 1990)", "plainTextFormattedCitation" : "(Hill and Stamey 1990)", "previouslyFormattedCitation" : "(Hill and Stamey 1990)" }, "properties" : { "noteIndex" : 0 }, "schema" : "https://github.com/citation-style-language/schema/raw/master/csl-citation.json" }</w:instrText>
      </w:r>
      <w:r>
        <w:rPr>
          <w:rFonts w:cs="Times New Roman"/>
        </w:rPr>
        <w:fldChar w:fldCharType="separate"/>
      </w:r>
      <w:r w:rsidRPr="004D2964">
        <w:rPr>
          <w:rFonts w:cs="Times New Roman"/>
          <w:noProof/>
        </w:rPr>
        <w:t>(Hill and Stamey 1990)</w:t>
      </w:r>
      <w:r>
        <w:rPr>
          <w:rFonts w:cs="Times New Roman"/>
        </w:rPr>
        <w:fldChar w:fldCharType="end"/>
      </w:r>
      <w:r w:rsidRPr="00992CAB">
        <w:rPr>
          <w:rFonts w:cs="Times New Roman"/>
        </w:rPr>
        <w:t xml:space="preserve">. </w:t>
      </w:r>
      <w:r w:rsidR="00E60342">
        <w:rPr>
          <w:rFonts w:cs="Times New Roman"/>
        </w:rPr>
        <w:t>Yet d</w:t>
      </w:r>
      <w:r>
        <w:rPr>
          <w:rFonts w:cs="Times New Roman"/>
        </w:rPr>
        <w:t xml:space="preserve">umpster diving </w:t>
      </w:r>
      <w:r w:rsidR="00784128">
        <w:rPr>
          <w:rFonts w:cs="Times New Roman"/>
        </w:rPr>
        <w:t xml:space="preserve">had </w:t>
      </w:r>
      <w:r>
        <w:rPr>
          <w:rFonts w:cs="Times New Roman"/>
        </w:rPr>
        <w:t>also become the domain of</w:t>
      </w:r>
      <w:r w:rsidRPr="00992CAB">
        <w:rPr>
          <w:rFonts w:cs="Times New Roman"/>
        </w:rPr>
        <w:t xml:space="preserve"> </w:t>
      </w:r>
      <w:r>
        <w:rPr>
          <w:rFonts w:cs="Times New Roman"/>
        </w:rPr>
        <w:t>re</w:t>
      </w:r>
      <w:r w:rsidR="00E60342">
        <w:rPr>
          <w:rFonts w:cs="Times New Roman"/>
        </w:rPr>
        <w:t>latively affluent individuals—</w:t>
      </w:r>
      <w:r w:rsidRPr="00992CAB">
        <w:rPr>
          <w:rFonts w:cs="Times New Roman"/>
        </w:rPr>
        <w:t>activist</w:t>
      </w:r>
      <w:r>
        <w:rPr>
          <w:rFonts w:cs="Times New Roman"/>
        </w:rPr>
        <w:t xml:space="preserve">s </w:t>
      </w:r>
      <w:r w:rsidRPr="00992CAB">
        <w:rPr>
          <w:rFonts w:cs="Times New Roman"/>
        </w:rPr>
        <w:t>with non-subsistence goals</w:t>
      </w:r>
      <w:r w:rsidR="00AB4BF7">
        <w:rPr>
          <w:rFonts w:cs="Times New Roman"/>
        </w:rPr>
        <w:t>—</w:t>
      </w:r>
      <w:r>
        <w:rPr>
          <w:rFonts w:cs="Times New Roman"/>
        </w:rPr>
        <w:t xml:space="preserve">who </w:t>
      </w:r>
      <w:r w:rsidR="00784128">
        <w:rPr>
          <w:rFonts w:cs="Times New Roman"/>
        </w:rPr>
        <w:t xml:space="preserve">were </w:t>
      </w:r>
      <w:r>
        <w:rPr>
          <w:rFonts w:cs="Times New Roman"/>
        </w:rPr>
        <w:t xml:space="preserve">driven by higher-order values </w:t>
      </w:r>
      <w:r w:rsidR="00E60342">
        <w:rPr>
          <w:rFonts w:cs="Times New Roman"/>
        </w:rPr>
        <w:t>of</w:t>
      </w:r>
      <w:r>
        <w:rPr>
          <w:rFonts w:cs="Times New Roman"/>
        </w:rPr>
        <w:t xml:space="preserve"> sustainability</w:t>
      </w:r>
      <w:r w:rsidR="00133CAE">
        <w:rPr>
          <w:rFonts w:cs="Times New Roman"/>
        </w:rPr>
        <w:t xml:space="preserve"> (Gollnhofer 2017)</w:t>
      </w:r>
      <w:r>
        <w:rPr>
          <w:rFonts w:cs="Times New Roman"/>
        </w:rPr>
        <w:t>. They</w:t>
      </w:r>
      <w:r w:rsidRPr="00992CAB">
        <w:rPr>
          <w:rFonts w:cs="Times New Roman"/>
        </w:rPr>
        <w:t xml:space="preserve"> scavenge</w:t>
      </w:r>
      <w:r w:rsidR="00784128">
        <w:rPr>
          <w:rFonts w:cs="Times New Roman"/>
        </w:rPr>
        <w:t>d</w:t>
      </w:r>
      <w:r w:rsidRPr="00992CAB">
        <w:rPr>
          <w:rFonts w:cs="Times New Roman"/>
        </w:rPr>
        <w:t xml:space="preserve"> for discarded food, even though </w:t>
      </w:r>
      <w:r w:rsidR="00E60342">
        <w:rPr>
          <w:rFonts w:cs="Times New Roman"/>
        </w:rPr>
        <w:t>they</w:t>
      </w:r>
      <w:r w:rsidRPr="00992CAB">
        <w:rPr>
          <w:rFonts w:cs="Times New Roman"/>
        </w:rPr>
        <w:t xml:space="preserve"> </w:t>
      </w:r>
      <w:r w:rsidR="00E60342">
        <w:rPr>
          <w:rFonts w:cs="Times New Roman"/>
        </w:rPr>
        <w:t>could afford buying groceries</w:t>
      </w:r>
      <w:r w:rsidRPr="00992CAB">
        <w:rPr>
          <w:rFonts w:cs="Times New Roman"/>
        </w:rPr>
        <w:t xml:space="preserve">. </w:t>
      </w:r>
    </w:p>
    <w:p w14:paraId="425E25D8" w14:textId="55A1DE8E" w:rsidR="006E442F" w:rsidRPr="00992CAB" w:rsidRDefault="006E442F">
      <w:pPr>
        <w:spacing w:line="480" w:lineRule="auto"/>
        <w:ind w:firstLine="720"/>
        <w:rPr>
          <w:rFonts w:cs="Times New Roman"/>
        </w:rPr>
      </w:pPr>
      <w:r w:rsidRPr="00992CAB">
        <w:rPr>
          <w:rFonts w:cs="Times New Roman"/>
        </w:rPr>
        <w:t xml:space="preserve">The researcher engaged in this </w:t>
      </w:r>
      <w:r>
        <w:rPr>
          <w:rFonts w:cs="Times New Roman"/>
        </w:rPr>
        <w:t>activist dumpster diving</w:t>
      </w:r>
      <w:r w:rsidRPr="00992CAB">
        <w:rPr>
          <w:rFonts w:cs="Times New Roman"/>
        </w:rPr>
        <w:t xml:space="preserve">, participating in </w:t>
      </w:r>
      <w:r>
        <w:rPr>
          <w:rFonts w:cs="Times New Roman"/>
        </w:rPr>
        <w:t xml:space="preserve">scavenging forays and interviewing other </w:t>
      </w:r>
      <w:r w:rsidRPr="00992CAB">
        <w:rPr>
          <w:rFonts w:cs="Times New Roman"/>
        </w:rPr>
        <w:t xml:space="preserve">participants. Through referral sampling, online forums, and attending events in the </w:t>
      </w:r>
      <w:r w:rsidR="00AB4BF7">
        <w:rPr>
          <w:rFonts w:cs="Times New Roman"/>
        </w:rPr>
        <w:t>F</w:t>
      </w:r>
      <w:r w:rsidRPr="00992CAB">
        <w:rPr>
          <w:rFonts w:cs="Times New Roman"/>
        </w:rPr>
        <w:t>reegan scene, access to new informants among this population increased steadily. All of the informants for dumpster diving had a steady supply of income</w:t>
      </w:r>
      <w:r>
        <w:rPr>
          <w:rFonts w:cs="Times New Roman"/>
        </w:rPr>
        <w:t xml:space="preserve"> and </w:t>
      </w:r>
      <w:r w:rsidRPr="00992CAB">
        <w:rPr>
          <w:rFonts w:cs="Times New Roman"/>
        </w:rPr>
        <w:t>were in their twenties or thirties. The field researcher conducted eighteen semi-structured</w:t>
      </w:r>
      <w:r w:rsidR="00E575CE">
        <w:rPr>
          <w:rFonts w:cs="Times New Roman"/>
        </w:rPr>
        <w:t>,</w:t>
      </w:r>
      <w:r w:rsidRPr="00992CAB">
        <w:rPr>
          <w:rFonts w:cs="Times New Roman"/>
        </w:rPr>
        <w:t xml:space="preserve"> in-depth interviews about the practice of dumpster diving and other consumption behaviors, at informants’ homes or cafes, depending on their preferences. Initial grand-tour questions</w:t>
      </w:r>
      <w:r>
        <w:rPr>
          <w:rFonts w:cs="Times New Roman"/>
        </w:rPr>
        <w:t xml:space="preserve"> </w:t>
      </w:r>
      <w:r>
        <w:rPr>
          <w:rFonts w:cs="Times New Roman"/>
        </w:rPr>
        <w:fldChar w:fldCharType="begin" w:fldLock="1"/>
      </w:r>
      <w:r>
        <w:rPr>
          <w:rFonts w:cs="Times New Roman"/>
        </w:rPr>
        <w:instrText>ADDIN CSL_CITATION { "citationItems" : [ { "id" : "ITEM-1", "itemData" : { "author" : [ { "dropping-particle" : "", "family" : "McCracken", "given" : "Grant", "non-dropping-particle" : "", "parse-names" : false, "suffix" : "" } ], "id" : "ITEM-1", "issued" : { "date-parts" : [ [ "1988" ] ] }, "publisher" : "Sage Publications", "publisher-place" : "London", "title" : "The long interview", "type" : "book" }, "uris" : [ "http://www.mendeley.com/documents/?uuid=4edf6183-f844-45bc-a7a8-0baddcd82dea" ] } ], "mendeley" : { "formattedCitation" : "(McCracken 1988)", "plainTextFormattedCitation" : "(McCracken 1988)", "previouslyFormattedCitation" : "(McCracken 1988)" }, "properties" : { "noteIndex" : 0 }, "schema" : "https://github.com/citation-style-language/schema/raw/master/csl-citation.json" }</w:instrText>
      </w:r>
      <w:r>
        <w:rPr>
          <w:rFonts w:cs="Times New Roman"/>
        </w:rPr>
        <w:fldChar w:fldCharType="separate"/>
      </w:r>
      <w:r w:rsidRPr="004D2964">
        <w:rPr>
          <w:rFonts w:cs="Times New Roman"/>
          <w:noProof/>
        </w:rPr>
        <w:t>(McCracken 1988)</w:t>
      </w:r>
      <w:r>
        <w:rPr>
          <w:rFonts w:cs="Times New Roman"/>
        </w:rPr>
        <w:fldChar w:fldCharType="end"/>
      </w:r>
      <w:r w:rsidRPr="00992CAB">
        <w:rPr>
          <w:rFonts w:cs="Times New Roman"/>
        </w:rPr>
        <w:t xml:space="preserve"> led to narratives regarding general consumption behaviors, life-styles,</w:t>
      </w:r>
      <w:r>
        <w:rPr>
          <w:rFonts w:cs="Times New Roman"/>
        </w:rPr>
        <w:t xml:space="preserve"> values</w:t>
      </w:r>
      <w:r w:rsidRPr="00992CAB">
        <w:rPr>
          <w:rFonts w:cs="Times New Roman"/>
        </w:rPr>
        <w:t xml:space="preserve"> and eventually the practice of dumpster diving. Many informal, in-situ interviews, conducted in </w:t>
      </w:r>
      <w:r w:rsidRPr="00992CAB">
        <w:rPr>
          <w:rFonts w:cs="Times New Roman"/>
        </w:rPr>
        <w:lastRenderedPageBreak/>
        <w:t xml:space="preserve">the course of fieldwork, were conversational and recorded as field notes. </w:t>
      </w:r>
      <w:r w:rsidR="00E60342" w:rsidRPr="00992CAB">
        <w:rPr>
          <w:rFonts w:cs="Times New Roman"/>
        </w:rPr>
        <w:t xml:space="preserve">The researcher </w:t>
      </w:r>
      <w:r w:rsidR="00E60342">
        <w:rPr>
          <w:rFonts w:cs="Times New Roman"/>
        </w:rPr>
        <w:t xml:space="preserve">also </w:t>
      </w:r>
      <w:r w:rsidR="00E60342" w:rsidRPr="00992CAB">
        <w:rPr>
          <w:rFonts w:cs="Times New Roman"/>
        </w:rPr>
        <w:t xml:space="preserve">conducted five in-depth interviews with indigent </w:t>
      </w:r>
      <w:r w:rsidR="00E60342">
        <w:rPr>
          <w:rFonts w:cs="Times New Roman"/>
        </w:rPr>
        <w:t>food scavengers.</w:t>
      </w:r>
    </w:p>
    <w:p w14:paraId="30DEB393" w14:textId="059AD21F" w:rsidR="006E442F" w:rsidRPr="00992CAB" w:rsidRDefault="006E442F" w:rsidP="006E442F">
      <w:pPr>
        <w:spacing w:line="480" w:lineRule="auto"/>
        <w:ind w:firstLine="720"/>
        <w:rPr>
          <w:rFonts w:cs="Times New Roman"/>
        </w:rPr>
      </w:pPr>
      <w:r w:rsidRPr="00992CAB">
        <w:rPr>
          <w:rFonts w:cs="Times New Roman"/>
        </w:rPr>
        <w:t>In late 2012, some former dumpster divers</w:t>
      </w:r>
      <w:r>
        <w:rPr>
          <w:rFonts w:cs="Times New Roman"/>
        </w:rPr>
        <w:t xml:space="preserve"> </w:t>
      </w:r>
      <w:r w:rsidRPr="00992CAB">
        <w:rPr>
          <w:rFonts w:cs="Times New Roman"/>
        </w:rPr>
        <w:t xml:space="preserve">launched an </w:t>
      </w:r>
      <w:r>
        <w:rPr>
          <w:rFonts w:cs="Times New Roman"/>
        </w:rPr>
        <w:t>initiative</w:t>
      </w:r>
      <w:r w:rsidRPr="00992CAB">
        <w:rPr>
          <w:rFonts w:cs="Times New Roman"/>
        </w:rPr>
        <w:t xml:space="preserve"> called Foodsharing, along with its</w:t>
      </w:r>
      <w:r>
        <w:rPr>
          <w:rFonts w:cs="Times New Roman"/>
        </w:rPr>
        <w:t xml:space="preserve"> online</w:t>
      </w:r>
      <w:r w:rsidRPr="00992CAB">
        <w:rPr>
          <w:rFonts w:cs="Times New Roman"/>
        </w:rPr>
        <w:t xml:space="preserve"> platform, foodsharing.de. Foodsharing operates in collaboration with retailers to intercept food, normally destined for disposal and destruction, and to redistribute it to willing consumers, regardless of their financial status</w:t>
      </w:r>
      <w:r w:rsidR="00133CAE">
        <w:rPr>
          <w:rFonts w:cs="Times New Roman"/>
        </w:rPr>
        <w:t xml:space="preserve"> (Gollnhofer, </w:t>
      </w:r>
      <w:proofErr w:type="spellStart"/>
      <w:r w:rsidR="00133CAE">
        <w:rPr>
          <w:rFonts w:cs="Times New Roman"/>
        </w:rPr>
        <w:t>Hellwig</w:t>
      </w:r>
      <w:proofErr w:type="spellEnd"/>
      <w:r w:rsidR="00133CAE">
        <w:rPr>
          <w:rFonts w:cs="Times New Roman"/>
        </w:rPr>
        <w:t xml:space="preserve"> and </w:t>
      </w:r>
      <w:proofErr w:type="spellStart"/>
      <w:r w:rsidR="00133CAE">
        <w:rPr>
          <w:rFonts w:cs="Times New Roman"/>
        </w:rPr>
        <w:t>Morhart</w:t>
      </w:r>
      <w:proofErr w:type="spellEnd"/>
      <w:r w:rsidR="00133CAE">
        <w:rPr>
          <w:rFonts w:cs="Times New Roman"/>
        </w:rPr>
        <w:t xml:space="preserve"> 2016</w:t>
      </w:r>
      <w:r w:rsidR="00827FE5">
        <w:rPr>
          <w:rFonts w:cs="Times New Roman"/>
        </w:rPr>
        <w:t>; Gollnhofer 2017</w:t>
      </w:r>
      <w:r w:rsidR="00133CAE">
        <w:rPr>
          <w:rFonts w:cs="Times New Roman"/>
        </w:rPr>
        <w:t>)</w:t>
      </w:r>
      <w:r w:rsidRPr="00992CAB">
        <w:rPr>
          <w:rFonts w:cs="Times New Roman"/>
        </w:rPr>
        <w:t xml:space="preserve">. </w:t>
      </w:r>
      <w:r w:rsidR="00E60342">
        <w:rPr>
          <w:rFonts w:cs="Times New Roman"/>
        </w:rPr>
        <w:t xml:space="preserve">The emergence of Foodsharing, as well as the growing scope of dumpster diving, </w:t>
      </w:r>
      <w:r>
        <w:rPr>
          <w:rFonts w:cs="Times New Roman"/>
        </w:rPr>
        <w:t>also sensitized the first author to perceive the unf</w:t>
      </w:r>
      <w:r w:rsidR="00E60342">
        <w:rPr>
          <w:rFonts w:cs="Times New Roman"/>
        </w:rPr>
        <w:t xml:space="preserve">olding consumer activities as </w:t>
      </w:r>
      <w:r>
        <w:rPr>
          <w:rFonts w:cs="Times New Roman"/>
        </w:rPr>
        <w:t>consumer movement</w:t>
      </w:r>
      <w:r w:rsidR="00E60342">
        <w:rPr>
          <w:rFonts w:cs="Times New Roman"/>
        </w:rPr>
        <w:t>s</w:t>
      </w:r>
      <w:r>
        <w:rPr>
          <w:rFonts w:cs="Times New Roman"/>
        </w:rPr>
        <w:t xml:space="preserve"> (</w:t>
      </w:r>
      <w:proofErr w:type="spellStart"/>
      <w:r>
        <w:rPr>
          <w:rFonts w:cs="Times New Roman"/>
        </w:rPr>
        <w:t>Kozinets</w:t>
      </w:r>
      <w:proofErr w:type="spellEnd"/>
      <w:r>
        <w:rPr>
          <w:rFonts w:cs="Times New Roman"/>
        </w:rPr>
        <w:t xml:space="preserve"> and </w:t>
      </w:r>
      <w:proofErr w:type="spellStart"/>
      <w:r>
        <w:rPr>
          <w:rFonts w:cs="Times New Roman"/>
        </w:rPr>
        <w:t>Handelman</w:t>
      </w:r>
      <w:proofErr w:type="spellEnd"/>
      <w:r>
        <w:rPr>
          <w:rFonts w:cs="Times New Roman"/>
        </w:rPr>
        <w:t xml:space="preserve"> 2004). </w:t>
      </w:r>
      <w:r w:rsidRPr="00992CAB">
        <w:rPr>
          <w:rFonts w:cs="Times New Roman"/>
        </w:rPr>
        <w:t xml:space="preserve">Formal interviews with Foodsharing members at different levels of the </w:t>
      </w:r>
      <w:r>
        <w:rPr>
          <w:rFonts w:cs="Times New Roman"/>
        </w:rPr>
        <w:t>initiative</w:t>
      </w:r>
      <w:r w:rsidRPr="00992CAB">
        <w:rPr>
          <w:rFonts w:cs="Times New Roman"/>
        </w:rPr>
        <w:t xml:space="preserve"> totaled nineteen and followed the same basic protocol as those with dumpster divers. The interviewer followed a semi-structured interview guide that started with broad questions of informants’ life</w:t>
      </w:r>
      <w:r>
        <w:rPr>
          <w:rFonts w:cs="Times New Roman"/>
        </w:rPr>
        <w:t xml:space="preserve"> </w:t>
      </w:r>
      <w:r w:rsidRPr="00992CAB">
        <w:rPr>
          <w:rFonts w:cs="Times New Roman"/>
        </w:rPr>
        <w:t>worlds</w:t>
      </w:r>
      <w:r>
        <w:rPr>
          <w:rFonts w:cs="Times New Roman"/>
        </w:rPr>
        <w:t xml:space="preserve"> and their higher</w:t>
      </w:r>
      <w:r w:rsidR="004D3032">
        <w:rPr>
          <w:rFonts w:cs="Times New Roman"/>
        </w:rPr>
        <w:t>-</w:t>
      </w:r>
      <w:r>
        <w:rPr>
          <w:rFonts w:cs="Times New Roman"/>
        </w:rPr>
        <w:t>order values. G</w:t>
      </w:r>
      <w:r w:rsidRPr="00992CAB">
        <w:rPr>
          <w:rFonts w:cs="Times New Roman"/>
        </w:rPr>
        <w:t xml:space="preserve">radually </w:t>
      </w:r>
      <w:r>
        <w:rPr>
          <w:rFonts w:cs="Times New Roman"/>
        </w:rPr>
        <w:t>the conversations converged on</w:t>
      </w:r>
      <w:r w:rsidRPr="00992CAB">
        <w:rPr>
          <w:rFonts w:cs="Times New Roman"/>
        </w:rPr>
        <w:t xml:space="preserve"> their understanding of food and food waste, their practices with food</w:t>
      </w:r>
      <w:r>
        <w:rPr>
          <w:rFonts w:cs="Times New Roman"/>
        </w:rPr>
        <w:t>,</w:t>
      </w:r>
      <w:r w:rsidRPr="00992CAB">
        <w:rPr>
          <w:rFonts w:cs="Times New Roman"/>
        </w:rPr>
        <w:t xml:space="preserve"> and their contribution</w:t>
      </w:r>
      <w:r w:rsidR="00E60342">
        <w:rPr>
          <w:rFonts w:cs="Times New Roman"/>
        </w:rPr>
        <w:t>s</w:t>
      </w:r>
      <w:r w:rsidRPr="00992CAB">
        <w:rPr>
          <w:rFonts w:cs="Times New Roman"/>
        </w:rPr>
        <w:t xml:space="preserve"> to the </w:t>
      </w:r>
      <w:r>
        <w:rPr>
          <w:rFonts w:cs="Times New Roman"/>
        </w:rPr>
        <w:t>F</w:t>
      </w:r>
      <w:r w:rsidRPr="00992CAB">
        <w:rPr>
          <w:rFonts w:cs="Times New Roman"/>
        </w:rPr>
        <w:t xml:space="preserve">oodsharing movement. Foodsharing informants had varying levels of responsibility in, and commitment to, the </w:t>
      </w:r>
      <w:r>
        <w:rPr>
          <w:rFonts w:cs="Times New Roman"/>
        </w:rPr>
        <w:t>initiative</w:t>
      </w:r>
      <w:r w:rsidRPr="00992CAB">
        <w:rPr>
          <w:rFonts w:cs="Times New Roman"/>
        </w:rPr>
        <w:t xml:space="preserve">. While most of the </w:t>
      </w:r>
      <w:proofErr w:type="spellStart"/>
      <w:r w:rsidRPr="00992CAB">
        <w:rPr>
          <w:rFonts w:cs="Times New Roman"/>
        </w:rPr>
        <w:t>Foodsharers</w:t>
      </w:r>
      <w:proofErr w:type="spellEnd"/>
      <w:r w:rsidRPr="00992CAB">
        <w:rPr>
          <w:rFonts w:cs="Times New Roman"/>
        </w:rPr>
        <w:t xml:space="preserve"> were in the same age range as the dumpster divers, there were a few older ones, including some retirees. Deep immersion and long-term engagement in Foodsharing </w:t>
      </w:r>
      <w:r>
        <w:rPr>
          <w:rFonts w:cs="Times New Roman"/>
        </w:rPr>
        <w:t xml:space="preserve">also </w:t>
      </w:r>
      <w:r w:rsidRPr="00992CAB">
        <w:rPr>
          <w:rFonts w:cs="Times New Roman"/>
        </w:rPr>
        <w:t>afforded the field worker the opportunities to interview seven managers of retail stores that participated in the Foodsharing scheme. Here we were especially interested in the cooperation between retailers and Foodsharing, the synthesis of their practices</w:t>
      </w:r>
      <w:r w:rsidR="006C1A20">
        <w:rPr>
          <w:rFonts w:cs="Times New Roman"/>
        </w:rPr>
        <w:t>,</w:t>
      </w:r>
      <w:r w:rsidRPr="00992CAB">
        <w:rPr>
          <w:rFonts w:cs="Times New Roman"/>
        </w:rPr>
        <w:t xml:space="preserve"> and potential conflicts. We interrogated the meanings</w:t>
      </w:r>
      <w:r>
        <w:rPr>
          <w:rFonts w:cs="Times New Roman"/>
        </w:rPr>
        <w:t xml:space="preserve">, </w:t>
      </w:r>
      <w:r w:rsidRPr="00992CAB">
        <w:rPr>
          <w:rFonts w:cs="Times New Roman"/>
        </w:rPr>
        <w:t>motivations</w:t>
      </w:r>
      <w:r>
        <w:rPr>
          <w:rFonts w:cs="Times New Roman"/>
        </w:rPr>
        <w:t>, and considerations</w:t>
      </w:r>
      <w:r w:rsidRPr="00992CAB">
        <w:rPr>
          <w:rFonts w:cs="Times New Roman"/>
        </w:rPr>
        <w:t xml:space="preserve"> behind retailers’ cooperation with Foodsharing, and we probed economic factors, such as the fear of losing revenue by giving away food. The formal, recorded interviews are summarized in Table 1. </w:t>
      </w:r>
    </w:p>
    <w:p w14:paraId="6A9BDBA7" w14:textId="1FBEB556" w:rsidR="006E442F" w:rsidRPr="00992CAB" w:rsidRDefault="006E442F" w:rsidP="006E442F">
      <w:pPr>
        <w:spacing w:line="480" w:lineRule="auto"/>
        <w:ind w:firstLine="720"/>
        <w:rPr>
          <w:rFonts w:cs="Times New Roman"/>
        </w:rPr>
      </w:pPr>
      <w:r>
        <w:rPr>
          <w:rFonts w:cs="Times New Roman"/>
        </w:rPr>
        <w:lastRenderedPageBreak/>
        <w:t>Participant observation</w:t>
      </w:r>
      <w:r w:rsidRPr="00992CAB">
        <w:rPr>
          <w:rFonts w:cs="Times New Roman"/>
        </w:rPr>
        <w:t xml:space="preserve"> in </w:t>
      </w:r>
      <w:r w:rsidR="00E60342">
        <w:rPr>
          <w:rFonts w:cs="Times New Roman"/>
        </w:rPr>
        <w:t>both dumpster diving and Foodsharing</w:t>
      </w:r>
      <w:r w:rsidRPr="00992CAB">
        <w:rPr>
          <w:rFonts w:cs="Times New Roman"/>
        </w:rPr>
        <w:t xml:space="preserve"> </w:t>
      </w:r>
      <w:r w:rsidR="00E60342">
        <w:rPr>
          <w:rFonts w:cs="Times New Roman"/>
        </w:rPr>
        <w:t xml:space="preserve">allowed the field researcher </w:t>
      </w:r>
      <w:r w:rsidRPr="00992CAB">
        <w:rPr>
          <w:rFonts w:cs="Times New Roman"/>
        </w:rPr>
        <w:t>to</w:t>
      </w:r>
      <w:r w:rsidR="00E60342">
        <w:rPr>
          <w:rFonts w:cs="Times New Roman"/>
        </w:rPr>
        <w:t xml:space="preserve"> understand these</w:t>
      </w:r>
      <w:r>
        <w:rPr>
          <w:rFonts w:cs="Times New Roman"/>
        </w:rPr>
        <w:t xml:space="preserve"> intervention</w:t>
      </w:r>
      <w:r w:rsidR="00E60342">
        <w:rPr>
          <w:rFonts w:cs="Times New Roman"/>
        </w:rPr>
        <w:t>s</w:t>
      </w:r>
      <w:r>
        <w:rPr>
          <w:rFonts w:cs="Times New Roman"/>
        </w:rPr>
        <w:t xml:space="preserve"> </w:t>
      </w:r>
      <w:r w:rsidR="00E60342">
        <w:rPr>
          <w:rFonts w:cs="Times New Roman"/>
        </w:rPr>
        <w:t>into the value regime</w:t>
      </w:r>
      <w:r>
        <w:rPr>
          <w:rFonts w:cs="Times New Roman"/>
        </w:rPr>
        <w:t xml:space="preserve"> in </w:t>
      </w:r>
      <w:r w:rsidR="00E60342">
        <w:rPr>
          <w:rFonts w:cs="Times New Roman"/>
        </w:rPr>
        <w:t>a naturalistic setting.</w:t>
      </w:r>
      <w:r w:rsidRPr="00992CAB">
        <w:rPr>
          <w:rFonts w:cs="Times New Roman"/>
        </w:rPr>
        <w:t xml:space="preserve"> Observation also allowed comparisons with verbal reports</w:t>
      </w:r>
      <w:r>
        <w:rPr>
          <w:rFonts w:cs="Times New Roman"/>
        </w:rPr>
        <w:t xml:space="preserve"> </w:t>
      </w:r>
      <w:r w:rsidRPr="006160C8">
        <w:rPr>
          <w:rFonts w:cs="Times New Roman"/>
        </w:rPr>
        <w:fldChar w:fldCharType="begin" w:fldLock="1"/>
      </w:r>
      <w:r>
        <w:rPr>
          <w:rFonts w:cs="Times New Roman"/>
        </w:rPr>
        <w:instrText>ADDIN CSL_CITATION { "citationItems" : [ { "id" : "ITEM-1", "itemData" : { "ISBN" : "0093-5301", "author" : [ { "dropping-particle" : "", "family" : "Arnold", "given" : "Stephen J.", "non-dropping-particle" : "", "parse-names" : false, "suffix" : "" }, { "dropping-particle" : "", "family" : "Fischer", "given" : "Eileen", "non-dropping-particle" : "", "parse-names" : false, "suffix" : "" } ], "container-title" : "Journal of Consumer Research", "id" : "ITEM-1", "issue" : "1", "issued" : { "date-parts" : [ [ "1994" ] ] }, "page" : "55-70", "title" : "Hermeneutics and consumer research", "type" : "article-journal", "volume" : "21" }, "uris" : [ "http://www.mendeley.com/documents/?uuid=0b17858b-50f3-45db-89d8-2a76307c68ef" ] } ], "mendeley" : { "formattedCitation" : "(Arnold and Fischer 1994)", "plainTextFormattedCitation" : "(Arnold and Fischer 1994)", "previouslyFormattedCitation" : "(Arnold and Fischer 1994)" }, "properties" : { "noteIndex" : 0 }, "schema" : "https://github.com/citation-style-language/schema/raw/master/csl-citation.json" }</w:instrText>
      </w:r>
      <w:r w:rsidRPr="006160C8">
        <w:rPr>
          <w:rFonts w:cs="Times New Roman"/>
        </w:rPr>
        <w:fldChar w:fldCharType="separate"/>
      </w:r>
      <w:r w:rsidRPr="006160C8">
        <w:rPr>
          <w:rFonts w:cs="Times New Roman"/>
          <w:noProof/>
        </w:rPr>
        <w:t>(Arnold and Fischer 1994)</w:t>
      </w:r>
      <w:r w:rsidRPr="006160C8">
        <w:rPr>
          <w:rFonts w:cs="Times New Roman"/>
        </w:rPr>
        <w:fldChar w:fldCharType="end"/>
      </w:r>
      <w:r w:rsidRPr="006160C8">
        <w:rPr>
          <w:rFonts w:cs="Times New Roman"/>
        </w:rPr>
        <w:t>,</w:t>
      </w:r>
      <w:r w:rsidRPr="00992CAB">
        <w:rPr>
          <w:rFonts w:cs="Times New Roman"/>
        </w:rPr>
        <w:t xml:space="preserve"> leading to a deeper understanding of the meanings of the interviews. </w:t>
      </w:r>
      <w:r>
        <w:rPr>
          <w:rFonts w:cs="Times New Roman"/>
        </w:rPr>
        <w:t>One-hundred seventy-three</w:t>
      </w:r>
      <w:r w:rsidRPr="00992CAB">
        <w:rPr>
          <w:rFonts w:cs="Times New Roman"/>
        </w:rPr>
        <w:t xml:space="preserve"> pages of field notes captured observational data and insights from informal interviews and participant observation. We also drew liberally from online data and </w:t>
      </w:r>
      <w:r>
        <w:rPr>
          <w:rFonts w:cs="Times New Roman"/>
        </w:rPr>
        <w:t>ongoing</w:t>
      </w:r>
      <w:r w:rsidRPr="00992CAB">
        <w:rPr>
          <w:rFonts w:cs="Times New Roman"/>
        </w:rPr>
        <w:t xml:space="preserve"> media coverage. Archival data included 48 newspaper articles and 45 single-spaced pages of material compiled from Facebook groups and forums dedicated to dumpster diving and Foodsharing. Additional archival data consisted of protocols, laws</w:t>
      </w:r>
      <w:r>
        <w:rPr>
          <w:rFonts w:cs="Times New Roman"/>
        </w:rPr>
        <w:t>,</w:t>
      </w:r>
      <w:r w:rsidRPr="00992CAB">
        <w:rPr>
          <w:rFonts w:cs="Times New Roman"/>
        </w:rPr>
        <w:t xml:space="preserve"> and other documents acquired from the Deutsche Bundestag (Parliament) archives, spanning from 1949 to the present. </w:t>
      </w:r>
      <w:r>
        <w:rPr>
          <w:rFonts w:cs="Times New Roman"/>
        </w:rPr>
        <w:t xml:space="preserve">Data collection ended in June 2016. </w:t>
      </w:r>
    </w:p>
    <w:p w14:paraId="784679EB" w14:textId="77777777" w:rsidR="006E442F" w:rsidRPr="00992CAB" w:rsidRDefault="006E442F" w:rsidP="006E442F">
      <w:pPr>
        <w:spacing w:line="480" w:lineRule="auto"/>
        <w:ind w:firstLine="720"/>
        <w:rPr>
          <w:rFonts w:cs="Times New Roman"/>
        </w:rPr>
      </w:pPr>
    </w:p>
    <w:p w14:paraId="42C02DEC" w14:textId="77777777" w:rsidR="006E442F" w:rsidRPr="00992CAB" w:rsidRDefault="006E442F" w:rsidP="006E442F">
      <w:pPr>
        <w:spacing w:line="480" w:lineRule="auto"/>
        <w:jc w:val="center"/>
        <w:rPr>
          <w:rFonts w:cs="Times New Roman"/>
        </w:rPr>
      </w:pPr>
      <w:r w:rsidRPr="00992CAB">
        <w:rPr>
          <w:rFonts w:cs="Times New Roman"/>
        </w:rPr>
        <w:t>&lt;&lt; === INSERT TABLE 1 ABOUT HERE === &gt;&gt;</w:t>
      </w:r>
    </w:p>
    <w:p w14:paraId="61AE92D2" w14:textId="77777777" w:rsidR="006E442F" w:rsidRPr="00992CAB" w:rsidRDefault="006E442F" w:rsidP="006E442F">
      <w:pPr>
        <w:spacing w:line="480" w:lineRule="auto"/>
        <w:ind w:firstLine="720"/>
        <w:rPr>
          <w:rFonts w:cs="Times New Roman"/>
        </w:rPr>
      </w:pPr>
    </w:p>
    <w:p w14:paraId="5BFF52AE" w14:textId="2E9D2A05" w:rsidR="00E1334A" w:rsidRDefault="006F031F" w:rsidP="004B3592">
      <w:pPr>
        <w:spacing w:line="480" w:lineRule="auto"/>
        <w:rPr>
          <w:shd w:val="clear" w:color="auto" w:fill="FFFFFF"/>
        </w:rPr>
      </w:pPr>
      <w:r>
        <w:tab/>
      </w:r>
      <w:r w:rsidR="006E442F" w:rsidRPr="00992CAB">
        <w:rPr>
          <w:rFonts w:cs="Times New Roman"/>
        </w:rPr>
        <w:t xml:space="preserve">Consistent with general ethnographic practice and prolonged engagement, early analysis occurred in the field and guided the direction of study. Purposeful sampling of sites and informants responded to emergent findings and questions. It led </w:t>
      </w:r>
      <w:r w:rsidR="006E442F">
        <w:rPr>
          <w:rFonts w:cs="Times New Roman"/>
        </w:rPr>
        <w:t>the</w:t>
      </w:r>
      <w:r w:rsidR="006E442F" w:rsidRPr="00992CAB">
        <w:rPr>
          <w:rFonts w:cs="Times New Roman"/>
        </w:rPr>
        <w:t xml:space="preserve"> fieldwork from </w:t>
      </w:r>
      <w:r w:rsidR="006E442F">
        <w:rPr>
          <w:rFonts w:cs="Times New Roman"/>
        </w:rPr>
        <w:t xml:space="preserve">the practices of </w:t>
      </w:r>
      <w:r w:rsidR="00A8671D">
        <w:rPr>
          <w:rFonts w:cs="Times New Roman"/>
        </w:rPr>
        <w:t xml:space="preserve">food </w:t>
      </w:r>
      <w:r w:rsidR="006E442F">
        <w:rPr>
          <w:rFonts w:cs="Times New Roman"/>
        </w:rPr>
        <w:t>scavengers</w:t>
      </w:r>
      <w:r w:rsidR="006E442F" w:rsidRPr="00992CAB">
        <w:rPr>
          <w:rFonts w:cs="Times New Roman"/>
        </w:rPr>
        <w:t xml:space="preserve"> </w:t>
      </w:r>
      <w:r w:rsidR="00A8671D">
        <w:rPr>
          <w:rFonts w:cs="Times New Roman"/>
        </w:rPr>
        <w:t xml:space="preserve">(both </w:t>
      </w:r>
      <w:r w:rsidR="006E442F">
        <w:rPr>
          <w:rFonts w:cs="Times New Roman"/>
        </w:rPr>
        <w:t xml:space="preserve">affluent </w:t>
      </w:r>
      <w:r w:rsidR="00A8671D">
        <w:rPr>
          <w:rFonts w:cs="Times New Roman"/>
        </w:rPr>
        <w:t>and indigent</w:t>
      </w:r>
      <w:r w:rsidR="008412DD">
        <w:rPr>
          <w:rFonts w:cs="Times New Roman"/>
        </w:rPr>
        <w:t>)</w:t>
      </w:r>
      <w:r w:rsidR="006E442F" w:rsidRPr="00992CAB">
        <w:rPr>
          <w:rFonts w:cs="Times New Roman"/>
        </w:rPr>
        <w:t xml:space="preserve">, to Foodsharing </w:t>
      </w:r>
      <w:r w:rsidR="006E442F">
        <w:rPr>
          <w:rFonts w:cs="Times New Roman"/>
        </w:rPr>
        <w:t>practices</w:t>
      </w:r>
      <w:r w:rsidR="006E442F" w:rsidRPr="00992CAB">
        <w:rPr>
          <w:rFonts w:cs="Times New Roman"/>
        </w:rPr>
        <w:t xml:space="preserve"> and</w:t>
      </w:r>
      <w:r w:rsidR="008412DD">
        <w:rPr>
          <w:rFonts w:cs="Times New Roman"/>
        </w:rPr>
        <w:t>,</w:t>
      </w:r>
      <w:r w:rsidR="006E442F" w:rsidRPr="00992CAB">
        <w:rPr>
          <w:rFonts w:cs="Times New Roman"/>
        </w:rPr>
        <w:t xml:space="preserve"> finally</w:t>
      </w:r>
      <w:r w:rsidR="008412DD">
        <w:rPr>
          <w:rFonts w:cs="Times New Roman"/>
        </w:rPr>
        <w:t>,</w:t>
      </w:r>
      <w:r w:rsidR="006E442F" w:rsidRPr="00992CAB">
        <w:rPr>
          <w:rFonts w:cs="Times New Roman"/>
        </w:rPr>
        <w:t xml:space="preserve"> to collaborating retail stores. Deeper and more detailed data interpretation came after completing most of the fieldwork and followed an approach that was both hermeneutic</w:t>
      </w:r>
      <w:r w:rsidR="006E442F">
        <w:rPr>
          <w:rFonts w:cs="Times New Roman"/>
        </w:rPr>
        <w:t xml:space="preserve"> </w:t>
      </w:r>
      <w:r w:rsidR="006E442F">
        <w:rPr>
          <w:rFonts w:cs="Times New Roman"/>
        </w:rPr>
        <w:fldChar w:fldCharType="begin" w:fldLock="1"/>
      </w:r>
      <w:r w:rsidR="006E442F">
        <w:rPr>
          <w:rFonts w:cs="Times New Roman"/>
        </w:rPr>
        <w:instrText>ADDIN CSL_CITATION { "citationItems" : [ { "id" : "ITEM-1", "itemData" : { "ISBN" : "0093-5301", "author" : [ { "dropping-particle" : "", "family" : "Arnold", "given" : "Stephen J.", "non-dropping-particle" : "", "parse-names" : false, "suffix" : "" }, { "dropping-particle" : "", "family" : "Fischer", "given" : "Eileen", "non-dropping-particle" : "", "parse-names" : false, "suffix" : "" } ], "container-title" : "Journal of Consumer Research", "id" : "ITEM-1", "issue" : "1", "issued" : { "date-parts" : [ [ "1994" ] ] }, "page" : "55-70", "title" : "Hermeneutics and consumer research", "type" : "article-journal", "volume" : "21" }, "uris" : [ "http://www.mendeley.com/documents/?uuid=0b17858b-50f3-45db-89d8-2a76307c68ef" ] } ], "mendeley" : { "formattedCitation" : "(Arnold and Fischer 1994)", "plainTextFormattedCitation" : "(Arnold and Fischer 1994)", "previouslyFormattedCitation" : "(Arnold and Fischer 1994)" }, "properties" : { "noteIndex" : 0 }, "schema" : "https://github.com/citation-style-language/schema/raw/master/csl-citation.json" }</w:instrText>
      </w:r>
      <w:r w:rsidR="006E442F">
        <w:rPr>
          <w:rFonts w:cs="Times New Roman"/>
        </w:rPr>
        <w:fldChar w:fldCharType="separate"/>
      </w:r>
      <w:r w:rsidR="006E442F" w:rsidRPr="004D2964">
        <w:rPr>
          <w:rFonts w:cs="Times New Roman"/>
          <w:noProof/>
        </w:rPr>
        <w:t>(Arnold and Fischer 1994)</w:t>
      </w:r>
      <w:r w:rsidR="006E442F">
        <w:rPr>
          <w:rFonts w:cs="Times New Roman"/>
        </w:rPr>
        <w:fldChar w:fldCharType="end"/>
      </w:r>
      <w:r w:rsidR="006E442F" w:rsidRPr="00992CAB">
        <w:rPr>
          <w:rFonts w:cs="Times New Roman"/>
        </w:rPr>
        <w:t xml:space="preserve"> and abductive</w:t>
      </w:r>
      <w:r w:rsidR="006E442F">
        <w:rPr>
          <w:rFonts w:cs="Times New Roman"/>
        </w:rPr>
        <w:t xml:space="preserve"> </w:t>
      </w:r>
      <w:r w:rsidR="006E442F">
        <w:rPr>
          <w:rFonts w:cs="Times New Roman"/>
        </w:rPr>
        <w:fldChar w:fldCharType="begin" w:fldLock="1"/>
      </w:r>
      <w:r w:rsidR="006E442F">
        <w:rPr>
          <w:rFonts w:cs="Times New Roman"/>
        </w:rPr>
        <w:instrText>ADDIN CSL_CITATION { "citationItems" : [ { "id" : "ITEM-1", "itemData" : { "author" : [ { "dropping-particle" : "", "family" : "Timmermans", "given" : "Stefan", "non-dropping-particle" : "", "parse-names" : false, "suffix" : "" }, { "dropping-particle" : "", "family" : "Tavory", "given" : "Iddo", "non-dropping-particle" : "", "parse-names" : false, "suffix" : "" } ], "container-title" : "Sociological theory", "id" : "ITEM-1", "issue" : "3", "issued" : { "date-parts" : [ [ "2012" ] ] }, "page" : "167-186", "title" : "Theoryconstruction in qualitative research: From grounded theory to abductive analysis", "type" : "article-journal", "volume" : "30" }, "uris" : [ "http://www.mendeley.com/documents/?uuid=5972404d-9749-4ef3-a38e-9b5c6827bcaa" ] } ], "mendeley" : { "formattedCitation" : "(Timmermans and Tavory 2012)", "plainTextFormattedCitation" : "(Timmermans and Tavory 2012)", "previouslyFormattedCitation" : "(Timmermans and Tavory 2012)" }, "properties" : { "noteIndex" : 0 }, "schema" : "https://github.com/citation-style-language/schema/raw/master/csl-citation.json" }</w:instrText>
      </w:r>
      <w:r w:rsidR="006E442F">
        <w:rPr>
          <w:rFonts w:cs="Times New Roman"/>
        </w:rPr>
        <w:fldChar w:fldCharType="separate"/>
      </w:r>
      <w:r w:rsidR="006E442F" w:rsidRPr="004D2964">
        <w:rPr>
          <w:rFonts w:cs="Times New Roman"/>
          <w:noProof/>
        </w:rPr>
        <w:t>(Timmermans and Tavory 2012)</w:t>
      </w:r>
      <w:r w:rsidR="006E442F">
        <w:rPr>
          <w:rFonts w:cs="Times New Roman"/>
        </w:rPr>
        <w:fldChar w:fldCharType="end"/>
      </w:r>
      <w:r w:rsidR="006E442F" w:rsidRPr="00992CAB">
        <w:rPr>
          <w:rFonts w:cs="Times New Roman"/>
        </w:rPr>
        <w:t xml:space="preserve">. </w:t>
      </w:r>
    </w:p>
    <w:p w14:paraId="0F5139B4" w14:textId="25045FE2" w:rsidR="008D3BD8" w:rsidRPr="001526C3" w:rsidRDefault="008D3BD8" w:rsidP="00975756">
      <w:pPr>
        <w:spacing w:line="480" w:lineRule="auto"/>
        <w:ind w:firstLine="720"/>
        <w:rPr>
          <w:rFonts w:eastAsia="Times New Roman" w:cs="Times New Roman"/>
          <w:color w:val="000000"/>
          <w:shd w:val="clear" w:color="auto" w:fill="FFFFFF"/>
        </w:rPr>
      </w:pPr>
      <w:r w:rsidRPr="008D3BD8">
        <w:rPr>
          <w:rFonts w:eastAsia="Times New Roman" w:cs="Times New Roman"/>
          <w:color w:val="000000"/>
          <w:shd w:val="clear" w:color="auto" w:fill="FFFFFF"/>
        </w:rPr>
        <w:t xml:space="preserve">We now transition to our findings, which we have divided into two main themes. In the first theme, we show how awareness of the food waste problem—and the misalignment of higher-order values and the value outcomes it represented—sparked consumer intervention through object pathways into the German food value regime. In the second theme, we show how </w:t>
      </w:r>
      <w:r w:rsidRPr="008D3BD8">
        <w:rPr>
          <w:rFonts w:eastAsia="Times New Roman" w:cs="Times New Roman"/>
          <w:color w:val="000000"/>
          <w:shd w:val="clear" w:color="auto" w:fill="FFFFFF"/>
        </w:rPr>
        <w:lastRenderedPageBreak/>
        <w:t>these consumer interventions developed from building a disjunctive pathway to building a complementary pathway. We underline that these two interventions were interconnected, but we present them as distinct for analytical clarity.</w:t>
      </w:r>
    </w:p>
    <w:p w14:paraId="6F1662E5" w14:textId="77777777" w:rsidR="00CC27A3" w:rsidRDefault="00CC27A3" w:rsidP="00975756">
      <w:pPr>
        <w:spacing w:line="480" w:lineRule="auto"/>
        <w:rPr>
          <w:shd w:val="clear" w:color="auto" w:fill="FFFFFF"/>
        </w:rPr>
      </w:pPr>
    </w:p>
    <w:p w14:paraId="4B60CF02" w14:textId="136F6CA0" w:rsidR="00B35958" w:rsidRDefault="008D3BD8" w:rsidP="00940066">
      <w:pPr>
        <w:pStyle w:val="berschrift1"/>
        <w:spacing w:line="480" w:lineRule="auto"/>
        <w:rPr>
          <w:shd w:val="clear" w:color="auto" w:fill="FFFFFF"/>
        </w:rPr>
      </w:pPr>
      <w:r>
        <w:rPr>
          <w:shd w:val="clear" w:color="auto" w:fill="FFFFFF"/>
        </w:rPr>
        <w:t xml:space="preserve">BUILDING A DISJUNCTIVE OBJECT PATHWAY: </w:t>
      </w:r>
      <w:r w:rsidRPr="008B4C41">
        <w:rPr>
          <w:shd w:val="clear" w:color="auto" w:fill="FFFFFF"/>
        </w:rPr>
        <w:t xml:space="preserve">THE CASE </w:t>
      </w:r>
      <w:r>
        <w:rPr>
          <w:shd w:val="clear" w:color="auto" w:fill="FFFFFF"/>
        </w:rPr>
        <w:t>O</w:t>
      </w:r>
      <w:r w:rsidRPr="008B4C41">
        <w:rPr>
          <w:shd w:val="clear" w:color="auto" w:fill="FFFFFF"/>
        </w:rPr>
        <w:t xml:space="preserve">F DUMPSTER DIVING </w:t>
      </w:r>
    </w:p>
    <w:p w14:paraId="056A6772" w14:textId="77777777" w:rsidR="008D3BD8" w:rsidRDefault="008D3BD8" w:rsidP="00975756">
      <w:pPr>
        <w:spacing w:line="480" w:lineRule="auto"/>
        <w:ind w:firstLine="720"/>
        <w:rPr>
          <w:rFonts w:eastAsia="Times New Roman" w:cs="Times New Roman"/>
          <w:color w:val="000000"/>
          <w:shd w:val="clear" w:color="auto" w:fill="FFFFFF"/>
        </w:rPr>
      </w:pPr>
    </w:p>
    <w:p w14:paraId="4AAA21F0" w14:textId="613C3B88" w:rsidR="006D637E" w:rsidRDefault="00E1334A" w:rsidP="00975756">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M</w:t>
      </w:r>
      <w:r w:rsidR="00CE654C">
        <w:rPr>
          <w:rFonts w:eastAsia="Times New Roman" w:cs="Times New Roman"/>
          <w:color w:val="000000"/>
          <w:shd w:val="clear" w:color="auto" w:fill="FFFFFF"/>
        </w:rPr>
        <w:t xml:space="preserve">any </w:t>
      </w:r>
      <w:r w:rsidR="000E38E7">
        <w:rPr>
          <w:rFonts w:eastAsia="Times New Roman" w:cs="Times New Roman"/>
          <w:color w:val="000000"/>
          <w:shd w:val="clear" w:color="auto" w:fill="FFFFFF"/>
        </w:rPr>
        <w:t xml:space="preserve">supposedly </w:t>
      </w:r>
      <w:r w:rsidR="008B0B30">
        <w:rPr>
          <w:rFonts w:eastAsia="Times New Roman" w:cs="Times New Roman"/>
          <w:color w:val="000000"/>
          <w:shd w:val="clear" w:color="auto" w:fill="FFFFFF"/>
        </w:rPr>
        <w:t>n</w:t>
      </w:r>
      <w:r w:rsidR="008B0B30" w:rsidRPr="004A5E5E">
        <w:rPr>
          <w:rFonts w:eastAsia="Times New Roman" w:cs="Times New Roman"/>
          <w:color w:val="000000"/>
          <w:shd w:val="clear" w:color="auto" w:fill="FFFFFF"/>
        </w:rPr>
        <w:t xml:space="preserve">ew practices </w:t>
      </w:r>
      <w:r w:rsidR="008B0B30">
        <w:rPr>
          <w:rFonts w:eastAsia="Times New Roman" w:cs="Times New Roman"/>
          <w:color w:val="000000"/>
          <w:shd w:val="clear" w:color="auto" w:fill="FFFFFF"/>
        </w:rPr>
        <w:t>are in actuality</w:t>
      </w:r>
      <w:r w:rsidR="008B0B30" w:rsidRPr="004A5E5E">
        <w:rPr>
          <w:rFonts w:eastAsia="Times New Roman" w:cs="Times New Roman"/>
          <w:color w:val="000000"/>
          <w:shd w:val="clear" w:color="auto" w:fill="FFFFFF"/>
        </w:rPr>
        <w:t xml:space="preserve"> variations of </w:t>
      </w:r>
      <w:r w:rsidR="008B0B30">
        <w:rPr>
          <w:rFonts w:eastAsia="Times New Roman" w:cs="Times New Roman"/>
          <w:color w:val="000000"/>
          <w:shd w:val="clear" w:color="auto" w:fill="FFFFFF"/>
        </w:rPr>
        <w:t>older ones</w:t>
      </w:r>
      <w:r w:rsidR="008B0B30" w:rsidRPr="004A5E5E">
        <w:rPr>
          <w:rFonts w:eastAsia="Times New Roman" w:cs="Times New Roman"/>
          <w:color w:val="000000"/>
          <w:shd w:val="clear" w:color="auto" w:fill="FFFFFF"/>
        </w:rPr>
        <w:t xml:space="preserve"> (Shove</w:t>
      </w:r>
      <w:r>
        <w:rPr>
          <w:rFonts w:eastAsia="Times New Roman" w:cs="Times New Roman"/>
          <w:color w:val="000000"/>
          <w:shd w:val="clear" w:color="auto" w:fill="FFFFFF"/>
        </w:rPr>
        <w:t>, Pantzar, and Watson</w:t>
      </w:r>
      <w:r w:rsidR="008B0B30" w:rsidRPr="004A5E5E">
        <w:rPr>
          <w:rFonts w:eastAsia="Times New Roman" w:cs="Times New Roman"/>
          <w:color w:val="000000"/>
          <w:shd w:val="clear" w:color="auto" w:fill="FFFFFF"/>
        </w:rPr>
        <w:t xml:space="preserve"> 2012). </w:t>
      </w:r>
      <w:r w:rsidR="007B05FC">
        <w:rPr>
          <w:rFonts w:eastAsia="Times New Roman" w:cs="Times New Roman"/>
          <w:color w:val="000000"/>
          <w:shd w:val="clear" w:color="auto" w:fill="FFFFFF"/>
        </w:rPr>
        <w:t>T</w:t>
      </w:r>
      <w:r w:rsidR="000E38E7">
        <w:rPr>
          <w:rFonts w:eastAsia="Times New Roman" w:cs="Times New Roman"/>
          <w:color w:val="000000"/>
          <w:shd w:val="clear" w:color="auto" w:fill="FFFFFF"/>
        </w:rPr>
        <w:t>he first</w:t>
      </w:r>
      <w:r w:rsidR="008B0B30">
        <w:rPr>
          <w:rFonts w:eastAsia="Times New Roman" w:cs="Times New Roman"/>
          <w:color w:val="000000"/>
          <w:shd w:val="clear" w:color="auto" w:fill="FFFFFF"/>
        </w:rPr>
        <w:t xml:space="preserve"> a</w:t>
      </w:r>
      <w:r w:rsidR="008B0B30" w:rsidRPr="004A5E5E">
        <w:rPr>
          <w:rFonts w:eastAsia="Times New Roman" w:cs="Times New Roman"/>
          <w:color w:val="000000"/>
          <w:shd w:val="clear" w:color="auto" w:fill="FFFFFF"/>
        </w:rPr>
        <w:t xml:space="preserve">ctivist </w:t>
      </w:r>
      <w:r w:rsidR="008B0B30">
        <w:rPr>
          <w:rFonts w:eastAsia="Times New Roman" w:cs="Times New Roman"/>
          <w:color w:val="000000"/>
          <w:shd w:val="clear" w:color="auto" w:fill="FFFFFF"/>
        </w:rPr>
        <w:t xml:space="preserve">response </w:t>
      </w:r>
      <w:r w:rsidR="000E38E7">
        <w:rPr>
          <w:rFonts w:eastAsia="Times New Roman" w:cs="Times New Roman"/>
          <w:color w:val="000000"/>
          <w:shd w:val="clear" w:color="auto" w:fill="FFFFFF"/>
        </w:rPr>
        <w:t xml:space="preserve">we observed </w:t>
      </w:r>
      <w:r w:rsidR="008B0B30">
        <w:rPr>
          <w:rFonts w:eastAsia="Times New Roman" w:cs="Times New Roman"/>
          <w:color w:val="000000"/>
          <w:shd w:val="clear" w:color="auto" w:fill="FFFFFF"/>
        </w:rPr>
        <w:t>was t</w:t>
      </w:r>
      <w:r w:rsidR="000E38E7">
        <w:rPr>
          <w:rFonts w:eastAsia="Times New Roman" w:cs="Times New Roman"/>
          <w:color w:val="000000"/>
          <w:shd w:val="clear" w:color="auto" w:fill="FFFFFF"/>
        </w:rPr>
        <w:t xml:space="preserve">he </w:t>
      </w:r>
      <w:r w:rsidR="008B0B30" w:rsidRPr="004A5E5E">
        <w:rPr>
          <w:rFonts w:eastAsia="Times New Roman" w:cs="Times New Roman"/>
          <w:color w:val="000000"/>
          <w:shd w:val="clear" w:color="auto" w:fill="FFFFFF"/>
        </w:rPr>
        <w:t>re</w:t>
      </w:r>
      <w:r w:rsidR="008B0B30">
        <w:rPr>
          <w:rFonts w:eastAsia="Times New Roman" w:cs="Times New Roman"/>
          <w:color w:val="000000"/>
          <w:shd w:val="clear" w:color="auto" w:fill="FFFFFF"/>
        </w:rPr>
        <w:t>configur</w:t>
      </w:r>
      <w:r w:rsidR="000E38E7">
        <w:rPr>
          <w:rFonts w:eastAsia="Times New Roman" w:cs="Times New Roman"/>
          <w:color w:val="000000"/>
          <w:shd w:val="clear" w:color="auto" w:fill="FFFFFF"/>
        </w:rPr>
        <w:t>ation</w:t>
      </w:r>
      <w:r w:rsidR="008B0B30" w:rsidRPr="004A5E5E">
        <w:rPr>
          <w:rFonts w:eastAsia="Times New Roman" w:cs="Times New Roman"/>
          <w:color w:val="000000"/>
          <w:shd w:val="clear" w:color="auto" w:fill="FFFFFF"/>
        </w:rPr>
        <w:t xml:space="preserve"> </w:t>
      </w:r>
      <w:r w:rsidR="000E38E7">
        <w:rPr>
          <w:rFonts w:eastAsia="Times New Roman" w:cs="Times New Roman"/>
          <w:color w:val="000000"/>
          <w:shd w:val="clear" w:color="auto" w:fill="FFFFFF"/>
        </w:rPr>
        <w:t xml:space="preserve">of </w:t>
      </w:r>
      <w:r w:rsidR="008B0B30" w:rsidRPr="004A5E5E">
        <w:rPr>
          <w:rFonts w:eastAsia="Times New Roman" w:cs="Times New Roman"/>
          <w:color w:val="000000"/>
          <w:shd w:val="clear" w:color="auto" w:fill="FFFFFF"/>
        </w:rPr>
        <w:t xml:space="preserve">dumpster diving, which has long been the purview of homeless or destitute populations scavenging for edible food discarded by retailers, restaurants, and other consumers </w:t>
      </w:r>
      <w:r w:rsidR="008B0B30" w:rsidRPr="004A5E5E">
        <w:rPr>
          <w:rFonts w:eastAsia="Times New Roman" w:cs="Times New Roman"/>
          <w:color w:val="000000"/>
          <w:shd w:val="clear" w:color="auto" w:fill="FFFFFF"/>
        </w:rPr>
        <w:fldChar w:fldCharType="begin" w:fldLock="1"/>
      </w:r>
      <w:r w:rsidR="008B0B30" w:rsidRPr="004A5E5E">
        <w:rPr>
          <w:rFonts w:eastAsia="Times New Roman" w:cs="Times New Roman"/>
          <w:color w:val="000000"/>
          <w:shd w:val="clear" w:color="auto" w:fill="FFFFFF"/>
        </w:rPr>
        <w:instrText>ADDIN CSL_CITATION { "citationItems" : [ { "id" : "ITEM-1", "itemData" : { "author" : [ { "dropping-particle" : "", "family" : "Hill", "given" : "Ronald P.", "non-dropping-particle" : "", "parse-names" : false, "suffix" : "" }, { "dropping-particle" : "", "family" : "Stamey", "given" : "Mark", "non-dropping-particle" : "", "parse-names" : false, "suffix" : "" } ], "container-title" : "Journal of Consumer Research", "id" : "ITEM-1", "issue" : "3", "issued" : { "date-parts" : [ [ "1990", "12" ] ] }, "page" : "303-321", "title" : "The Homeless in America: An Examination of Possessions and Consumption Behaviors", "type" : "article-journal", "volume" : "17" }, "uris" : [ "http://www.mendeley.com/documents/?uuid=e419ce8e-937b-4b3b-af50-eba0f4395023" ] } ], "mendeley" : { "formattedCitation" : "(Hill and Stamey 1990)", "manualFormatting" : "(Hill and Stamey 1990)", "plainTextFormattedCitation" : "(Hill and Stamey 1990)", "previouslyFormattedCitation" : "(Hill and Stamey 1990)" }, "properties" : { "noteIndex" : 0 }, "schema" : "https://github.com/citation-style-language/schema/raw/master/csl-citation.json" }</w:instrText>
      </w:r>
      <w:r w:rsidR="008B0B30" w:rsidRPr="004A5E5E">
        <w:rPr>
          <w:rFonts w:eastAsia="Times New Roman" w:cs="Times New Roman"/>
          <w:color w:val="000000"/>
          <w:shd w:val="clear" w:color="auto" w:fill="FFFFFF"/>
        </w:rPr>
        <w:fldChar w:fldCharType="separate"/>
      </w:r>
      <w:r w:rsidR="008B0B30" w:rsidRPr="004A5E5E">
        <w:rPr>
          <w:rFonts w:eastAsia="Times New Roman" w:cs="Times New Roman"/>
          <w:noProof/>
          <w:color w:val="000000"/>
          <w:shd w:val="clear" w:color="auto" w:fill="FFFFFF"/>
        </w:rPr>
        <w:t>(Hill and Stamey 1990)</w:t>
      </w:r>
      <w:r w:rsidR="008B0B30" w:rsidRPr="004A5E5E">
        <w:rPr>
          <w:rFonts w:eastAsia="Times New Roman" w:cs="Times New Roman"/>
          <w:color w:val="000000"/>
          <w:shd w:val="clear" w:color="auto" w:fill="FFFFFF"/>
        </w:rPr>
        <w:fldChar w:fldCharType="end"/>
      </w:r>
      <w:r w:rsidR="008B0B30" w:rsidRPr="004A5E5E">
        <w:rPr>
          <w:rFonts w:eastAsia="Times New Roman" w:cs="Times New Roman"/>
          <w:color w:val="000000"/>
          <w:shd w:val="clear" w:color="auto" w:fill="FFFFFF"/>
        </w:rPr>
        <w:t xml:space="preserve">. </w:t>
      </w:r>
      <w:r w:rsidR="002F3838" w:rsidRPr="002F3838">
        <w:rPr>
          <w:rFonts w:eastAsia="Times New Roman" w:cs="Times New Roman"/>
          <w:color w:val="000000"/>
          <w:shd w:val="clear" w:color="auto" w:fill="FFFFFF"/>
        </w:rPr>
        <w:t xml:space="preserve">Activist consumers repurposed dumpster diving, expanding it until become a disjunctive object pathway. We conceptualize a disjunctive object pathway as a consumer-built </w:t>
      </w:r>
      <w:r w:rsidR="002F3838">
        <w:rPr>
          <w:rFonts w:eastAsia="Times New Roman" w:cs="Times New Roman"/>
          <w:color w:val="000000"/>
          <w:shd w:val="clear" w:color="auto" w:fill="FFFFFF"/>
        </w:rPr>
        <w:t xml:space="preserve">object </w:t>
      </w:r>
      <w:r w:rsidR="002F3838" w:rsidRPr="002F3838">
        <w:rPr>
          <w:rFonts w:eastAsia="Times New Roman" w:cs="Times New Roman"/>
          <w:color w:val="000000"/>
          <w:shd w:val="clear" w:color="auto" w:fill="FFFFFF"/>
        </w:rPr>
        <w:t xml:space="preserve">pathway that conflicts </w:t>
      </w:r>
      <w:r w:rsidR="006A1DA7">
        <w:rPr>
          <w:rFonts w:eastAsia="Times New Roman" w:cs="Times New Roman"/>
          <w:color w:val="000000"/>
          <w:shd w:val="clear" w:color="auto" w:fill="FFFFFF"/>
        </w:rPr>
        <w:t xml:space="preserve">with </w:t>
      </w:r>
      <w:r w:rsidR="002F3838" w:rsidRPr="002F3838">
        <w:rPr>
          <w:rFonts w:eastAsia="Times New Roman" w:cs="Times New Roman"/>
          <w:color w:val="000000"/>
          <w:shd w:val="clear" w:color="auto" w:fill="FFFFFF"/>
        </w:rPr>
        <w:t xml:space="preserve">or stands in contrast to the value regime’s </w:t>
      </w:r>
      <w:r w:rsidR="004F2C34">
        <w:rPr>
          <w:rFonts w:eastAsia="Times New Roman" w:cs="Times New Roman"/>
          <w:color w:val="000000"/>
          <w:shd w:val="clear" w:color="auto" w:fill="FFFFFF"/>
        </w:rPr>
        <w:t>established</w:t>
      </w:r>
      <w:r w:rsidR="002A3AAC">
        <w:rPr>
          <w:rFonts w:eastAsia="Times New Roman" w:cs="Times New Roman"/>
          <w:color w:val="000000"/>
          <w:shd w:val="clear" w:color="auto" w:fill="FFFFFF"/>
        </w:rPr>
        <w:t xml:space="preserve"> object</w:t>
      </w:r>
      <w:r w:rsidR="006A1DA7">
        <w:rPr>
          <w:rFonts w:eastAsia="Times New Roman" w:cs="Times New Roman"/>
          <w:color w:val="000000"/>
          <w:shd w:val="clear" w:color="auto" w:fill="FFFFFF"/>
        </w:rPr>
        <w:t xml:space="preserve"> pathways, </w:t>
      </w:r>
      <w:r w:rsidR="002F3838" w:rsidRPr="002F3838">
        <w:rPr>
          <w:rFonts w:eastAsia="Times New Roman" w:cs="Times New Roman"/>
          <w:color w:val="000000"/>
          <w:shd w:val="clear" w:color="auto" w:fill="FFFFFF"/>
        </w:rPr>
        <w:t>pr</w:t>
      </w:r>
      <w:r w:rsidR="002F3838">
        <w:rPr>
          <w:rFonts w:eastAsia="Times New Roman" w:cs="Times New Roman"/>
          <w:color w:val="000000"/>
          <w:shd w:val="clear" w:color="auto" w:fill="FFFFFF"/>
        </w:rPr>
        <w:t>evailing higher-order values</w:t>
      </w:r>
      <w:r w:rsidR="00686F37">
        <w:rPr>
          <w:rFonts w:eastAsia="Times New Roman" w:cs="Times New Roman"/>
          <w:color w:val="000000"/>
          <w:shd w:val="clear" w:color="auto" w:fill="FFFFFF"/>
        </w:rPr>
        <w:t>,</w:t>
      </w:r>
      <w:r w:rsidR="002F3838">
        <w:rPr>
          <w:rFonts w:eastAsia="Times New Roman" w:cs="Times New Roman"/>
          <w:color w:val="000000"/>
          <w:shd w:val="clear" w:color="auto" w:fill="FFFFFF"/>
        </w:rPr>
        <w:t xml:space="preserve"> </w:t>
      </w:r>
      <w:r w:rsidR="006A1DA7">
        <w:rPr>
          <w:rFonts w:eastAsia="Times New Roman" w:cs="Times New Roman"/>
          <w:color w:val="000000"/>
          <w:shd w:val="clear" w:color="auto" w:fill="FFFFFF"/>
        </w:rPr>
        <w:t>and/</w:t>
      </w:r>
      <w:r w:rsidR="002F3838">
        <w:rPr>
          <w:rFonts w:eastAsia="Times New Roman" w:cs="Times New Roman"/>
          <w:color w:val="000000"/>
          <w:shd w:val="clear" w:color="auto" w:fill="FFFFFF"/>
        </w:rPr>
        <w:t xml:space="preserve">or </w:t>
      </w:r>
      <w:r w:rsidR="002F3838" w:rsidRPr="002F3838">
        <w:rPr>
          <w:rFonts w:eastAsia="Times New Roman" w:cs="Times New Roman"/>
          <w:color w:val="000000"/>
          <w:shd w:val="clear" w:color="auto" w:fill="FFFFFF"/>
        </w:rPr>
        <w:t>g</w:t>
      </w:r>
      <w:r w:rsidR="002F3838">
        <w:rPr>
          <w:rFonts w:eastAsia="Times New Roman" w:cs="Times New Roman"/>
          <w:color w:val="000000"/>
          <w:shd w:val="clear" w:color="auto" w:fill="FFFFFF"/>
        </w:rPr>
        <w:t>overnance mechanisms.</w:t>
      </w:r>
    </w:p>
    <w:p w14:paraId="5EC4C405" w14:textId="77777777" w:rsidR="008D3BD8" w:rsidRDefault="008D3BD8" w:rsidP="00975756">
      <w:pPr>
        <w:spacing w:line="480" w:lineRule="auto"/>
        <w:ind w:firstLine="720"/>
        <w:rPr>
          <w:rFonts w:eastAsia="Times New Roman" w:cs="Times New Roman"/>
          <w:color w:val="000000"/>
          <w:shd w:val="clear" w:color="auto" w:fill="FFFFFF"/>
        </w:rPr>
      </w:pPr>
    </w:p>
    <w:p w14:paraId="5E8E05BA" w14:textId="154CA814" w:rsidR="008D3BD8" w:rsidRDefault="00CD2EFC" w:rsidP="00940066">
      <w:pPr>
        <w:pStyle w:val="berschrift2"/>
        <w:rPr>
          <w:shd w:val="clear" w:color="auto" w:fill="FFFFFF"/>
        </w:rPr>
      </w:pPr>
      <w:r>
        <w:rPr>
          <w:shd w:val="clear" w:color="auto" w:fill="FFFFFF"/>
        </w:rPr>
        <w:t>Dumpster Divers</w:t>
      </w:r>
      <w:r w:rsidR="006B3B6E">
        <w:rPr>
          <w:shd w:val="clear" w:color="auto" w:fill="FFFFFF"/>
        </w:rPr>
        <w:t xml:space="preserve"> </w:t>
      </w:r>
      <w:r w:rsidR="003B2E30">
        <w:rPr>
          <w:shd w:val="clear" w:color="auto" w:fill="FFFFFF"/>
        </w:rPr>
        <w:t>Desire for</w:t>
      </w:r>
      <w:r w:rsidR="007C02D4">
        <w:rPr>
          <w:shd w:val="clear" w:color="auto" w:fill="FFFFFF"/>
        </w:rPr>
        <w:t xml:space="preserve"> Alternative Value Outcomes</w:t>
      </w:r>
    </w:p>
    <w:p w14:paraId="4142A722" w14:textId="2828D4ED" w:rsidR="00D90F2C" w:rsidRDefault="006D637E" w:rsidP="006E442F">
      <w:pPr>
        <w:spacing w:line="480" w:lineRule="auto"/>
        <w:ind w:firstLine="720"/>
        <w:rPr>
          <w:rFonts w:eastAsia="Times New Roman" w:cs="Times New Roman"/>
          <w:color w:val="000000"/>
          <w:shd w:val="clear" w:color="auto" w:fill="FFFFFF"/>
        </w:rPr>
      </w:pPr>
      <w:r w:rsidRPr="006D637E">
        <w:rPr>
          <w:rFonts w:eastAsia="Times New Roman" w:cs="Times New Roman"/>
          <w:color w:val="000000"/>
          <w:shd w:val="clear" w:color="auto" w:fill="FFFFFF"/>
        </w:rPr>
        <w:t>The two aforementioned documentaries contributed to moral outrage over food waste</w:t>
      </w:r>
      <w:r w:rsidR="00106935">
        <w:rPr>
          <w:rFonts w:eastAsia="Times New Roman" w:cs="Times New Roman"/>
          <w:color w:val="000000"/>
          <w:shd w:val="clear" w:color="auto" w:fill="FFFFFF"/>
        </w:rPr>
        <w:t>,</w:t>
      </w:r>
      <w:r w:rsidR="00121DAA">
        <w:rPr>
          <w:rFonts w:eastAsia="Times New Roman" w:cs="Times New Roman"/>
          <w:color w:val="000000"/>
          <w:shd w:val="clear" w:color="auto" w:fill="FFFFFF"/>
        </w:rPr>
        <w:t xml:space="preserve"> b</w:t>
      </w:r>
      <w:r w:rsidR="00544170">
        <w:rPr>
          <w:rFonts w:eastAsia="Times New Roman" w:cs="Times New Roman"/>
          <w:color w:val="000000"/>
          <w:shd w:val="clear" w:color="auto" w:fill="FFFFFF"/>
        </w:rPr>
        <w:t xml:space="preserve">ut they also </w:t>
      </w:r>
      <w:r w:rsidRPr="006D637E">
        <w:rPr>
          <w:rFonts w:eastAsia="Times New Roman" w:cs="Times New Roman"/>
          <w:color w:val="000000"/>
          <w:shd w:val="clear" w:color="auto" w:fill="FFFFFF"/>
        </w:rPr>
        <w:t>introduc</w:t>
      </w:r>
      <w:r w:rsidR="00544170">
        <w:rPr>
          <w:rFonts w:eastAsia="Times New Roman" w:cs="Times New Roman"/>
          <w:color w:val="000000"/>
          <w:shd w:val="clear" w:color="auto" w:fill="FFFFFF"/>
        </w:rPr>
        <w:t>ed</w:t>
      </w:r>
      <w:r w:rsidRPr="006D637E">
        <w:rPr>
          <w:rFonts w:eastAsia="Times New Roman" w:cs="Times New Roman"/>
          <w:color w:val="000000"/>
          <w:shd w:val="clear" w:color="auto" w:fill="FFFFFF"/>
        </w:rPr>
        <w:t xml:space="preserve"> viewers to a practice that </w:t>
      </w:r>
      <w:r w:rsidR="00544170">
        <w:rPr>
          <w:rFonts w:eastAsia="Times New Roman" w:cs="Times New Roman"/>
          <w:color w:val="000000"/>
          <w:shd w:val="clear" w:color="auto" w:fill="FFFFFF"/>
        </w:rPr>
        <w:t xml:space="preserve">might </w:t>
      </w:r>
      <w:r w:rsidR="000E38E7">
        <w:rPr>
          <w:rFonts w:eastAsia="Times New Roman" w:cs="Times New Roman"/>
          <w:color w:val="000000"/>
          <w:shd w:val="clear" w:color="auto" w:fill="FFFFFF"/>
        </w:rPr>
        <w:t>funnel the simmering</w:t>
      </w:r>
      <w:r w:rsidRPr="006D637E">
        <w:rPr>
          <w:rFonts w:eastAsia="Times New Roman" w:cs="Times New Roman"/>
          <w:color w:val="000000"/>
          <w:shd w:val="clear" w:color="auto" w:fill="FFFFFF"/>
        </w:rPr>
        <w:t xml:space="preserve"> outrage and </w:t>
      </w:r>
      <w:r w:rsidR="000E38E7">
        <w:rPr>
          <w:rFonts w:eastAsia="Times New Roman" w:cs="Times New Roman"/>
          <w:color w:val="000000"/>
          <w:shd w:val="clear" w:color="auto" w:fill="FFFFFF"/>
        </w:rPr>
        <w:t xml:space="preserve">desire for </w:t>
      </w:r>
      <w:r w:rsidRPr="006D637E">
        <w:rPr>
          <w:rFonts w:eastAsia="Times New Roman" w:cs="Times New Roman"/>
          <w:color w:val="000000"/>
          <w:shd w:val="clear" w:color="auto" w:fill="FFFFFF"/>
        </w:rPr>
        <w:t xml:space="preserve">alternative </w:t>
      </w:r>
      <w:r w:rsidR="000E38E7">
        <w:rPr>
          <w:rFonts w:eastAsia="Times New Roman" w:cs="Times New Roman"/>
          <w:color w:val="000000"/>
          <w:shd w:val="clear" w:color="auto" w:fill="FFFFFF"/>
        </w:rPr>
        <w:t xml:space="preserve">value outcomes </w:t>
      </w:r>
      <w:r w:rsidRPr="006D637E">
        <w:rPr>
          <w:rFonts w:eastAsia="Times New Roman" w:cs="Times New Roman"/>
          <w:color w:val="000000"/>
          <w:shd w:val="clear" w:color="auto" w:fill="FFFFFF"/>
        </w:rPr>
        <w:t xml:space="preserve">into action. </w:t>
      </w:r>
      <w:r w:rsidRPr="006D637E">
        <w:rPr>
          <w:rFonts w:eastAsia="Times New Roman" w:cs="Times New Roman"/>
          <w:i/>
          <w:color w:val="000000"/>
          <w:shd w:val="clear" w:color="auto" w:fill="FFFFFF"/>
        </w:rPr>
        <w:t>Taste the Waste</w:t>
      </w:r>
      <w:r w:rsidRPr="006D637E">
        <w:rPr>
          <w:rFonts w:eastAsia="Times New Roman" w:cs="Times New Roman"/>
          <w:color w:val="000000"/>
          <w:shd w:val="clear" w:color="auto" w:fill="FFFFFF"/>
        </w:rPr>
        <w:t xml:space="preserve"> portrayed middle-class consumers </w:t>
      </w:r>
      <w:r w:rsidR="00BD48D6">
        <w:rPr>
          <w:rFonts w:eastAsia="Times New Roman" w:cs="Times New Roman"/>
          <w:color w:val="000000"/>
          <w:shd w:val="clear" w:color="auto" w:fill="FFFFFF"/>
        </w:rPr>
        <w:t xml:space="preserve">engaged in dumpster diving </w:t>
      </w:r>
      <w:r w:rsidRPr="006D637E">
        <w:rPr>
          <w:rFonts w:eastAsia="Times New Roman" w:cs="Times New Roman"/>
          <w:color w:val="000000"/>
          <w:shd w:val="clear" w:color="auto" w:fill="FFFFFF"/>
        </w:rPr>
        <w:t xml:space="preserve">and </w:t>
      </w:r>
      <w:r w:rsidR="00BD48D6">
        <w:rPr>
          <w:rFonts w:eastAsia="Times New Roman" w:cs="Times New Roman"/>
          <w:color w:val="000000"/>
          <w:shd w:val="clear" w:color="auto" w:fill="FFFFFF"/>
        </w:rPr>
        <w:t>described</w:t>
      </w:r>
      <w:r w:rsidRPr="006D637E">
        <w:rPr>
          <w:rFonts w:eastAsia="Times New Roman" w:cs="Times New Roman"/>
          <w:color w:val="000000"/>
          <w:shd w:val="clear" w:color="auto" w:fill="FFFFFF"/>
        </w:rPr>
        <w:t xml:space="preserve"> </w:t>
      </w:r>
      <w:r w:rsidR="00BD48D6">
        <w:rPr>
          <w:rFonts w:eastAsia="Times New Roman" w:cs="Times New Roman"/>
          <w:color w:val="000000"/>
          <w:shd w:val="clear" w:color="auto" w:fill="FFFFFF"/>
        </w:rPr>
        <w:t>them as</w:t>
      </w:r>
      <w:r w:rsidR="00BD48D6" w:rsidRPr="006D637E">
        <w:rPr>
          <w:rFonts w:eastAsia="Times New Roman" w:cs="Times New Roman"/>
          <w:color w:val="000000"/>
          <w:shd w:val="clear" w:color="auto" w:fill="FFFFFF"/>
        </w:rPr>
        <w:t xml:space="preserve"> </w:t>
      </w:r>
      <w:r w:rsidRPr="006D637E">
        <w:rPr>
          <w:rFonts w:eastAsia="Times New Roman" w:cs="Times New Roman"/>
          <w:color w:val="000000"/>
          <w:shd w:val="clear" w:color="auto" w:fill="FFFFFF"/>
        </w:rPr>
        <w:t xml:space="preserve">actively combatting food waste. </w:t>
      </w:r>
      <w:r w:rsidR="00133CAE">
        <w:rPr>
          <w:rFonts w:eastAsia="Times New Roman" w:cs="Times New Roman"/>
          <w:color w:val="000000"/>
          <w:shd w:val="clear" w:color="auto" w:fill="FFFFFF"/>
        </w:rPr>
        <w:t>Beatrice</w:t>
      </w:r>
      <w:r w:rsidRPr="006D637E">
        <w:rPr>
          <w:rFonts w:eastAsia="Times New Roman" w:cs="Times New Roman"/>
          <w:color w:val="000000"/>
          <w:shd w:val="clear" w:color="auto" w:fill="FFFFFF"/>
        </w:rPr>
        <w:t xml:space="preserve">, a 29-year old engineer and active dumpster diver, recounted the film’s impact on her and other consumers in her circle: “I saw this film with my boyfriend at the cinema. We went out and we started looking straightaway for retailer dumpsters. Such a shame that so much food gets thrown </w:t>
      </w:r>
      <w:r w:rsidRPr="006D637E">
        <w:rPr>
          <w:rFonts w:eastAsia="Times New Roman" w:cs="Times New Roman"/>
          <w:color w:val="000000"/>
          <w:shd w:val="clear" w:color="auto" w:fill="FFFFFF"/>
        </w:rPr>
        <w:lastRenderedPageBreak/>
        <w:t xml:space="preserve">away … </w:t>
      </w:r>
      <w:r w:rsidR="00871A58">
        <w:rPr>
          <w:rFonts w:eastAsia="Times New Roman" w:cs="Times New Roman"/>
          <w:color w:val="000000"/>
          <w:shd w:val="clear" w:color="auto" w:fill="FFFFFF"/>
        </w:rPr>
        <w:t>[I thought]</w:t>
      </w:r>
      <w:r w:rsidR="00871A58" w:rsidRPr="006D637E">
        <w:rPr>
          <w:rFonts w:eastAsia="Times New Roman" w:cs="Times New Roman"/>
          <w:color w:val="000000"/>
          <w:shd w:val="clear" w:color="auto" w:fill="FFFFFF"/>
        </w:rPr>
        <w:t xml:space="preserve"> </w:t>
      </w:r>
      <w:r w:rsidRPr="006D637E">
        <w:rPr>
          <w:rFonts w:eastAsia="Times New Roman" w:cs="Times New Roman"/>
          <w:color w:val="000000"/>
          <w:shd w:val="clear" w:color="auto" w:fill="FFFFFF"/>
        </w:rPr>
        <w:t xml:space="preserve">if other people can do it, I can do it as well.” </w:t>
      </w:r>
      <w:r w:rsidR="00F0190F">
        <w:rPr>
          <w:rFonts w:eastAsia="Times New Roman" w:cs="Times New Roman"/>
          <w:color w:val="000000"/>
          <w:shd w:val="clear" w:color="auto" w:fill="FFFFFF"/>
        </w:rPr>
        <w:t>Beatrice</w:t>
      </w:r>
      <w:r w:rsidRPr="006D637E">
        <w:rPr>
          <w:rFonts w:eastAsia="Times New Roman" w:cs="Times New Roman"/>
          <w:color w:val="000000"/>
          <w:shd w:val="clear" w:color="auto" w:fill="FFFFFF"/>
        </w:rPr>
        <w:t xml:space="preserve"> displayed a homological identification with the subjects of the documentary, which motivated her to copy and reproduce their practices. </w:t>
      </w:r>
      <w:r w:rsidR="00F0190F">
        <w:rPr>
          <w:rFonts w:eastAsia="Times New Roman" w:cs="Times New Roman"/>
          <w:bCs/>
          <w:color w:val="000000"/>
          <w:shd w:val="clear" w:color="auto" w:fill="FFFFFF"/>
        </w:rPr>
        <w:t>Beatrice</w:t>
      </w:r>
      <w:r w:rsidRPr="006D637E">
        <w:rPr>
          <w:rFonts w:eastAsia="Times New Roman" w:cs="Times New Roman"/>
          <w:bCs/>
          <w:color w:val="000000"/>
          <w:shd w:val="clear" w:color="auto" w:fill="FFFFFF"/>
        </w:rPr>
        <w:t>,</w:t>
      </w:r>
      <w:r w:rsidRPr="006D637E">
        <w:rPr>
          <w:rFonts w:eastAsia="Times New Roman" w:cs="Times New Roman"/>
          <w:color w:val="000000"/>
          <w:shd w:val="clear" w:color="auto" w:fill="FFFFFF"/>
        </w:rPr>
        <w:t xml:space="preserve"> </w:t>
      </w:r>
      <w:r w:rsidR="00F0190F">
        <w:rPr>
          <w:rFonts w:eastAsia="Times New Roman" w:cs="Times New Roman"/>
          <w:bCs/>
          <w:color w:val="000000"/>
          <w:shd w:val="clear" w:color="auto" w:fill="FFFFFF"/>
        </w:rPr>
        <w:t>Maureen</w:t>
      </w:r>
      <w:r w:rsidRPr="006D637E">
        <w:rPr>
          <w:rFonts w:eastAsia="Times New Roman" w:cs="Times New Roman"/>
          <w:bCs/>
          <w:color w:val="000000"/>
          <w:shd w:val="clear" w:color="auto" w:fill="FFFFFF"/>
        </w:rPr>
        <w:t xml:space="preserve">, and </w:t>
      </w:r>
      <w:r w:rsidR="00F0190F">
        <w:rPr>
          <w:rFonts w:eastAsia="Times New Roman" w:cs="Times New Roman"/>
          <w:bCs/>
          <w:color w:val="000000"/>
          <w:shd w:val="clear" w:color="auto" w:fill="FFFFFF"/>
        </w:rPr>
        <w:t>Alex</w:t>
      </w:r>
      <w:r w:rsidRPr="006D637E">
        <w:rPr>
          <w:rFonts w:eastAsia="Times New Roman" w:cs="Times New Roman"/>
          <w:b/>
          <w:bCs/>
          <w:color w:val="000000"/>
          <w:shd w:val="clear" w:color="auto" w:fill="FFFFFF"/>
        </w:rPr>
        <w:t xml:space="preserve"> </w:t>
      </w:r>
      <w:r w:rsidRPr="006D637E">
        <w:rPr>
          <w:rFonts w:eastAsia="Times New Roman" w:cs="Times New Roman"/>
          <w:color w:val="000000"/>
          <w:shd w:val="clear" w:color="auto" w:fill="FFFFFF"/>
        </w:rPr>
        <w:t>all traced their initiation into dumpster diving back to this film</w:t>
      </w:r>
      <w:r w:rsidR="00C5232A">
        <w:rPr>
          <w:rFonts w:eastAsia="Times New Roman" w:cs="Times New Roman"/>
          <w:color w:val="000000"/>
          <w:shd w:val="clear" w:color="auto" w:fill="FFFFFF"/>
        </w:rPr>
        <w:t>.</w:t>
      </w:r>
    </w:p>
    <w:p w14:paraId="3E883571" w14:textId="34287281" w:rsidR="005C13F2" w:rsidRDefault="003C4275">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Our informants’ narratives revealed that dumpster diving allowed the practical enactment </w:t>
      </w:r>
      <w:r w:rsidR="00FF0297">
        <w:rPr>
          <w:rFonts w:eastAsia="Times New Roman" w:cs="Times New Roman"/>
          <w:color w:val="000000"/>
          <w:shd w:val="clear" w:color="auto" w:fill="FFFFFF"/>
        </w:rPr>
        <w:t xml:space="preserve">with </w:t>
      </w:r>
      <w:r>
        <w:rPr>
          <w:rFonts w:eastAsia="Times New Roman" w:cs="Times New Roman"/>
          <w:color w:val="000000"/>
          <w:shd w:val="clear" w:color="auto" w:fill="FFFFFF"/>
        </w:rPr>
        <w:t xml:space="preserve">previously marginalized higher-order values, which subsequently </w:t>
      </w:r>
      <w:r w:rsidR="002A3AAC">
        <w:rPr>
          <w:rFonts w:eastAsia="Times New Roman" w:cs="Times New Roman"/>
          <w:color w:val="000000"/>
          <w:shd w:val="clear" w:color="auto" w:fill="FFFFFF"/>
        </w:rPr>
        <w:t>defined</w:t>
      </w:r>
      <w:r>
        <w:rPr>
          <w:rFonts w:eastAsia="Times New Roman" w:cs="Times New Roman"/>
          <w:color w:val="000000"/>
          <w:shd w:val="clear" w:color="auto" w:fill="FFFFFF"/>
        </w:rPr>
        <w:t xml:space="preserve"> new </w:t>
      </w:r>
      <w:r w:rsidR="009042D6">
        <w:rPr>
          <w:rFonts w:eastAsia="Times New Roman" w:cs="Times New Roman"/>
          <w:color w:val="000000"/>
          <w:shd w:val="clear" w:color="auto" w:fill="FFFFFF"/>
        </w:rPr>
        <w:t xml:space="preserve">and </w:t>
      </w:r>
      <w:r>
        <w:rPr>
          <w:rFonts w:eastAsia="Times New Roman" w:cs="Times New Roman"/>
          <w:color w:val="000000"/>
          <w:shd w:val="clear" w:color="auto" w:fill="FFFFFF"/>
        </w:rPr>
        <w:t xml:space="preserve">preferable value outcomes. Many of our informants explicitly mentioned the higher-order value of sustainability as a key motivator. </w:t>
      </w:r>
      <w:r w:rsidR="00832490">
        <w:rPr>
          <w:rFonts w:eastAsia="Times New Roman" w:cs="Times New Roman"/>
          <w:color w:val="000000"/>
          <w:shd w:val="clear" w:color="auto" w:fill="FFFFFF"/>
        </w:rPr>
        <w:t>For instance</w:t>
      </w:r>
      <w:r w:rsidR="006D637E" w:rsidRPr="006D637E">
        <w:rPr>
          <w:rFonts w:eastAsia="Times New Roman" w:cs="Times New Roman"/>
          <w:color w:val="000000"/>
          <w:shd w:val="clear" w:color="auto" w:fill="FFFFFF"/>
        </w:rPr>
        <w:t xml:space="preserve">, </w:t>
      </w:r>
      <w:proofErr w:type="spellStart"/>
      <w:r w:rsidR="00F0190F">
        <w:rPr>
          <w:rFonts w:eastAsia="Times New Roman" w:cs="Times New Roman"/>
          <w:color w:val="000000"/>
          <w:shd w:val="clear" w:color="auto" w:fill="FFFFFF"/>
        </w:rPr>
        <w:t>Reto</w:t>
      </w:r>
      <w:proofErr w:type="spellEnd"/>
      <w:r w:rsidR="006D637E" w:rsidRPr="006D637E">
        <w:rPr>
          <w:rFonts w:eastAsia="Times New Roman" w:cs="Times New Roman"/>
          <w:color w:val="000000"/>
          <w:shd w:val="clear" w:color="auto" w:fill="FFFFFF"/>
        </w:rPr>
        <w:t xml:space="preserve"> linked his </w:t>
      </w:r>
      <w:r>
        <w:rPr>
          <w:rFonts w:eastAsia="Times New Roman" w:cs="Times New Roman"/>
          <w:color w:val="000000"/>
          <w:shd w:val="clear" w:color="auto" w:fill="FFFFFF"/>
        </w:rPr>
        <w:t xml:space="preserve">initiation into </w:t>
      </w:r>
      <w:r w:rsidR="006D637E" w:rsidRPr="006D637E">
        <w:rPr>
          <w:rFonts w:eastAsia="Times New Roman" w:cs="Times New Roman"/>
          <w:color w:val="000000"/>
          <w:shd w:val="clear" w:color="auto" w:fill="FFFFFF"/>
        </w:rPr>
        <w:t xml:space="preserve">dumpster diving back to an “unexplainable feeling that I wanted to do something sustainable.” </w:t>
      </w:r>
      <w:r w:rsidR="00F0190F">
        <w:rPr>
          <w:rFonts w:eastAsia="Times New Roman" w:cs="Times New Roman"/>
          <w:color w:val="000000"/>
          <w:shd w:val="clear" w:color="auto" w:fill="FFFFFF"/>
        </w:rPr>
        <w:t>Emma</w:t>
      </w:r>
      <w:r w:rsidR="006D637E" w:rsidRPr="006D637E">
        <w:rPr>
          <w:rFonts w:eastAsia="Times New Roman" w:cs="Times New Roman"/>
          <w:color w:val="000000"/>
          <w:shd w:val="clear" w:color="auto" w:fill="FFFFFF"/>
        </w:rPr>
        <w:t xml:space="preserve"> similarly recounted a long-standing “interest in sustainability,” which she had previously expressed by buying </w:t>
      </w:r>
      <w:r w:rsidR="004D6803">
        <w:rPr>
          <w:rFonts w:eastAsia="Times New Roman" w:cs="Times New Roman"/>
          <w:color w:val="000000"/>
          <w:shd w:val="clear" w:color="auto" w:fill="FFFFFF"/>
        </w:rPr>
        <w:t>green</w:t>
      </w:r>
      <w:r w:rsidR="004D6803" w:rsidRPr="006D637E">
        <w:rPr>
          <w:rFonts w:eastAsia="Times New Roman" w:cs="Times New Roman"/>
          <w:color w:val="000000"/>
          <w:shd w:val="clear" w:color="auto" w:fill="FFFFFF"/>
        </w:rPr>
        <w:t xml:space="preserve"> </w:t>
      </w:r>
      <w:r w:rsidR="006D637E" w:rsidRPr="006D637E">
        <w:rPr>
          <w:rFonts w:eastAsia="Times New Roman" w:cs="Times New Roman"/>
          <w:color w:val="000000"/>
          <w:shd w:val="clear" w:color="auto" w:fill="FFFFFF"/>
        </w:rPr>
        <w:t>products. Dumpster diving gave her a new way “to pursue this meaningful orientation”</w:t>
      </w:r>
      <w:r w:rsidR="00476B69">
        <w:rPr>
          <w:rFonts w:eastAsia="Times New Roman" w:cs="Times New Roman"/>
          <w:color w:val="000000"/>
          <w:shd w:val="clear" w:color="auto" w:fill="FFFFFF"/>
        </w:rPr>
        <w:t xml:space="preserve"> </w:t>
      </w:r>
      <w:r>
        <w:rPr>
          <w:rFonts w:eastAsia="Times New Roman" w:cs="Times New Roman"/>
          <w:color w:val="000000"/>
          <w:shd w:val="clear" w:color="auto" w:fill="FFFFFF"/>
        </w:rPr>
        <w:t xml:space="preserve">and counteract </w:t>
      </w:r>
      <w:r w:rsidR="00FF0297">
        <w:rPr>
          <w:rFonts w:eastAsia="Times New Roman" w:cs="Times New Roman"/>
          <w:color w:val="000000"/>
          <w:shd w:val="clear" w:color="auto" w:fill="FFFFFF"/>
        </w:rPr>
        <w:t xml:space="preserve">the </w:t>
      </w:r>
      <w:r w:rsidR="008F0B35">
        <w:rPr>
          <w:rFonts w:eastAsia="Times New Roman" w:cs="Times New Roman"/>
          <w:color w:val="000000"/>
          <w:shd w:val="clear" w:color="auto" w:fill="FFFFFF"/>
        </w:rPr>
        <w:t>regime’s value outcomes</w:t>
      </w:r>
      <w:r>
        <w:rPr>
          <w:rFonts w:eastAsia="Times New Roman" w:cs="Times New Roman"/>
          <w:color w:val="000000"/>
          <w:shd w:val="clear" w:color="auto" w:fill="FFFFFF"/>
        </w:rPr>
        <w:t xml:space="preserve"> </w:t>
      </w:r>
      <w:r w:rsidR="00476B69">
        <w:rPr>
          <w:rFonts w:eastAsia="Times New Roman" w:cs="Times New Roman"/>
          <w:color w:val="000000"/>
          <w:shd w:val="clear" w:color="auto" w:fill="FFFFFF"/>
        </w:rPr>
        <w:t xml:space="preserve">where </w:t>
      </w:r>
      <w:r w:rsidR="00476B69" w:rsidRPr="006D637E">
        <w:rPr>
          <w:rFonts w:eastAsia="Times New Roman" w:cs="Times New Roman"/>
          <w:color w:val="000000"/>
          <w:shd w:val="clear" w:color="auto" w:fill="FFFFFF"/>
        </w:rPr>
        <w:t xml:space="preserve">marketable, nutritious food </w:t>
      </w:r>
      <w:r w:rsidR="00476B69">
        <w:rPr>
          <w:rFonts w:eastAsia="Times New Roman" w:cs="Times New Roman"/>
          <w:color w:val="000000"/>
          <w:shd w:val="clear" w:color="auto" w:fill="FFFFFF"/>
        </w:rPr>
        <w:t xml:space="preserve">is transformed </w:t>
      </w:r>
      <w:r w:rsidR="00476B69" w:rsidRPr="006D637E">
        <w:rPr>
          <w:rFonts w:eastAsia="Times New Roman" w:cs="Times New Roman"/>
          <w:color w:val="000000"/>
          <w:shd w:val="clear" w:color="auto" w:fill="FFFFFF"/>
        </w:rPr>
        <w:t>into waste by a mere management decision</w:t>
      </w:r>
      <w:r>
        <w:rPr>
          <w:rFonts w:eastAsia="Times New Roman" w:cs="Times New Roman"/>
          <w:color w:val="000000"/>
          <w:shd w:val="clear" w:color="auto" w:fill="FFFFFF"/>
        </w:rPr>
        <w:t xml:space="preserve">. </w:t>
      </w:r>
      <w:r w:rsidR="00BD48D6">
        <w:rPr>
          <w:rFonts w:eastAsia="Times New Roman" w:cs="Times New Roman"/>
          <w:color w:val="000000"/>
          <w:shd w:val="clear" w:color="auto" w:fill="FFFFFF"/>
        </w:rPr>
        <w:t xml:space="preserve">As she </w:t>
      </w:r>
      <w:r>
        <w:rPr>
          <w:rFonts w:eastAsia="Times New Roman" w:cs="Times New Roman"/>
          <w:color w:val="000000"/>
          <w:shd w:val="clear" w:color="auto" w:fill="FFFFFF"/>
        </w:rPr>
        <w:t>recounted:</w:t>
      </w:r>
      <w:r w:rsidR="00476B69">
        <w:rPr>
          <w:rFonts w:eastAsia="Times New Roman" w:cs="Times New Roman"/>
          <w:color w:val="000000"/>
          <w:shd w:val="clear" w:color="auto" w:fill="FFFFFF"/>
        </w:rPr>
        <w:t xml:space="preserve"> </w:t>
      </w:r>
      <w:r w:rsidR="00476B69" w:rsidRPr="006D637E">
        <w:rPr>
          <w:rFonts w:eastAsia="Times New Roman" w:cs="Times New Roman"/>
          <w:color w:val="000000"/>
          <w:shd w:val="clear" w:color="auto" w:fill="FFFFFF"/>
        </w:rPr>
        <w:t>“</w:t>
      </w:r>
      <w:r w:rsidR="004D6803">
        <w:rPr>
          <w:rFonts w:eastAsia="Times New Roman" w:cs="Times New Roman"/>
          <w:color w:val="000000"/>
          <w:shd w:val="clear" w:color="auto" w:fill="FFFFFF"/>
        </w:rPr>
        <w:t>W</w:t>
      </w:r>
      <w:r w:rsidR="00476B69" w:rsidRPr="006D637E">
        <w:rPr>
          <w:rFonts w:eastAsia="Times New Roman" w:cs="Times New Roman"/>
          <w:color w:val="000000"/>
          <w:shd w:val="clear" w:color="auto" w:fill="FFFFFF"/>
        </w:rPr>
        <w:t>hat you see [in the supermarket] today will be in the dumpster tomorrow. The cycle is just so ridiculously short. The potato has some minor spots, but you could still sell it. Instead they throw it away</w:t>
      </w:r>
      <w:r w:rsidR="00DF243D">
        <w:rPr>
          <w:rFonts w:eastAsia="Times New Roman" w:cs="Times New Roman"/>
          <w:color w:val="000000"/>
          <w:shd w:val="clear" w:color="auto" w:fill="FFFFFF"/>
        </w:rPr>
        <w:t>!</w:t>
      </w:r>
      <w:r w:rsidR="00476B69" w:rsidRPr="006D637E">
        <w:rPr>
          <w:rFonts w:eastAsia="Times New Roman" w:cs="Times New Roman"/>
          <w:color w:val="000000"/>
          <w:shd w:val="clear" w:color="auto" w:fill="FFFFFF"/>
        </w:rPr>
        <w:t xml:space="preserve">” </w:t>
      </w:r>
      <w:r w:rsidR="002F4E49">
        <w:rPr>
          <w:rFonts w:eastAsia="Times New Roman" w:cs="Times New Roman"/>
          <w:color w:val="000000"/>
          <w:shd w:val="clear" w:color="auto" w:fill="FFFFFF"/>
        </w:rPr>
        <w:t xml:space="preserve">Our interpretation of our informants’ narratives suggests that they </w:t>
      </w:r>
      <w:r w:rsidR="00532E5E">
        <w:rPr>
          <w:rFonts w:eastAsia="Times New Roman" w:cs="Times New Roman"/>
          <w:color w:val="000000"/>
          <w:shd w:val="clear" w:color="auto" w:fill="FFFFFF"/>
        </w:rPr>
        <w:t xml:space="preserve">initially </w:t>
      </w:r>
      <w:r w:rsidR="004D6803">
        <w:rPr>
          <w:rFonts w:eastAsia="Times New Roman" w:cs="Times New Roman"/>
          <w:color w:val="000000"/>
          <w:shd w:val="clear" w:color="auto" w:fill="FFFFFF"/>
        </w:rPr>
        <w:t>started</w:t>
      </w:r>
      <w:r w:rsidR="002F4E49">
        <w:rPr>
          <w:rFonts w:eastAsia="Times New Roman" w:cs="Times New Roman"/>
          <w:color w:val="000000"/>
          <w:shd w:val="clear" w:color="auto" w:fill="FFFFFF"/>
        </w:rPr>
        <w:t xml:space="preserve"> dumpster diving</w:t>
      </w:r>
      <w:r w:rsidR="001C38F9">
        <w:rPr>
          <w:rFonts w:eastAsia="Times New Roman" w:cs="Times New Roman"/>
          <w:color w:val="000000"/>
          <w:shd w:val="clear" w:color="auto" w:fill="FFFFFF"/>
        </w:rPr>
        <w:t xml:space="preserve"> because the practice </w:t>
      </w:r>
      <w:r w:rsidR="00E66302">
        <w:rPr>
          <w:rFonts w:eastAsia="Times New Roman" w:cs="Times New Roman"/>
          <w:color w:val="000000"/>
          <w:shd w:val="clear" w:color="auto" w:fill="FFFFFF"/>
        </w:rPr>
        <w:t>provided a meaningful way to</w:t>
      </w:r>
      <w:r w:rsidR="00AA0BAB">
        <w:rPr>
          <w:rFonts w:eastAsia="Times New Roman" w:cs="Times New Roman"/>
          <w:color w:val="000000"/>
          <w:shd w:val="clear" w:color="auto" w:fill="FFFFFF"/>
        </w:rPr>
        <w:t xml:space="preserve"> do </w:t>
      </w:r>
      <w:r w:rsidR="00AA0BAB" w:rsidRPr="007B05FC">
        <w:rPr>
          <w:rFonts w:eastAsia="Times New Roman" w:cs="Times New Roman"/>
          <w:i/>
          <w:color w:val="000000"/>
          <w:shd w:val="clear" w:color="auto" w:fill="FFFFFF"/>
        </w:rPr>
        <w:t>something</w:t>
      </w:r>
      <w:r w:rsidR="001C38F9">
        <w:rPr>
          <w:rFonts w:eastAsia="Times New Roman" w:cs="Times New Roman"/>
          <w:color w:val="000000"/>
          <w:shd w:val="clear" w:color="auto" w:fill="FFFFFF"/>
        </w:rPr>
        <w:t xml:space="preserve"> against a problem that they </w:t>
      </w:r>
      <w:r w:rsidR="00E66302">
        <w:rPr>
          <w:rFonts w:eastAsia="Times New Roman" w:cs="Times New Roman"/>
          <w:color w:val="000000"/>
          <w:shd w:val="clear" w:color="auto" w:fill="FFFFFF"/>
        </w:rPr>
        <w:t xml:space="preserve">themselves </w:t>
      </w:r>
      <w:r w:rsidR="001C38F9">
        <w:rPr>
          <w:rFonts w:eastAsia="Times New Roman" w:cs="Times New Roman"/>
          <w:color w:val="000000"/>
          <w:shd w:val="clear" w:color="auto" w:fill="FFFFFF"/>
        </w:rPr>
        <w:t xml:space="preserve">recognized </w:t>
      </w:r>
      <w:r w:rsidR="00197662">
        <w:rPr>
          <w:rFonts w:eastAsia="Times New Roman" w:cs="Times New Roman"/>
          <w:color w:val="000000"/>
          <w:shd w:val="clear" w:color="auto" w:fill="FFFFFF"/>
        </w:rPr>
        <w:t>was</w:t>
      </w:r>
      <w:r w:rsidR="001C38F9">
        <w:rPr>
          <w:rFonts w:eastAsia="Times New Roman" w:cs="Times New Roman"/>
          <w:color w:val="000000"/>
          <w:shd w:val="clear" w:color="auto" w:fill="FFFFFF"/>
        </w:rPr>
        <w:t xml:space="preserve"> complex</w:t>
      </w:r>
      <w:r w:rsidR="00954A90">
        <w:rPr>
          <w:rFonts w:eastAsia="Times New Roman" w:cs="Times New Roman"/>
          <w:color w:val="000000"/>
          <w:shd w:val="clear" w:color="auto" w:fill="FFFFFF"/>
        </w:rPr>
        <w:t xml:space="preserve"> </w:t>
      </w:r>
      <w:r w:rsidR="001C38F9">
        <w:rPr>
          <w:rFonts w:eastAsia="Times New Roman" w:cs="Times New Roman"/>
          <w:color w:val="000000"/>
          <w:shd w:val="clear" w:color="auto" w:fill="FFFFFF"/>
        </w:rPr>
        <w:t xml:space="preserve">and systemic. </w:t>
      </w:r>
      <w:r w:rsidR="00DD6AE0">
        <w:rPr>
          <w:rFonts w:eastAsia="Times New Roman" w:cs="Times New Roman"/>
          <w:color w:val="000000"/>
          <w:shd w:val="clear" w:color="auto" w:fill="FFFFFF"/>
        </w:rPr>
        <w:t>Their</w:t>
      </w:r>
      <w:r w:rsidR="00476B69" w:rsidRPr="006D637E">
        <w:rPr>
          <w:rFonts w:eastAsia="Times New Roman" w:cs="Times New Roman"/>
          <w:color w:val="000000"/>
          <w:shd w:val="clear" w:color="auto" w:fill="FFFFFF"/>
        </w:rPr>
        <w:t xml:space="preserve"> jump from outrage </w:t>
      </w:r>
      <w:r w:rsidR="00BD48D6">
        <w:rPr>
          <w:rFonts w:eastAsia="Times New Roman" w:cs="Times New Roman"/>
          <w:color w:val="000000"/>
          <w:shd w:val="clear" w:color="auto" w:fill="FFFFFF"/>
        </w:rPr>
        <w:t>and frustration</w:t>
      </w:r>
      <w:r w:rsidR="002A3AAC">
        <w:rPr>
          <w:rFonts w:eastAsia="Times New Roman" w:cs="Times New Roman"/>
          <w:color w:val="000000"/>
          <w:shd w:val="clear" w:color="auto" w:fill="FFFFFF"/>
        </w:rPr>
        <w:t xml:space="preserve"> over undesired value outcomes</w:t>
      </w:r>
      <w:r w:rsidR="00BD48D6">
        <w:rPr>
          <w:rFonts w:eastAsia="Times New Roman" w:cs="Times New Roman"/>
          <w:color w:val="000000"/>
          <w:shd w:val="clear" w:color="auto" w:fill="FFFFFF"/>
        </w:rPr>
        <w:t xml:space="preserve"> </w:t>
      </w:r>
      <w:r w:rsidR="00476B69" w:rsidRPr="006D637E">
        <w:rPr>
          <w:rFonts w:eastAsia="Times New Roman" w:cs="Times New Roman"/>
          <w:color w:val="000000"/>
          <w:shd w:val="clear" w:color="auto" w:fill="FFFFFF"/>
        </w:rPr>
        <w:t xml:space="preserve">to direct, creative, and </w:t>
      </w:r>
      <w:r w:rsidR="004D6803">
        <w:rPr>
          <w:rFonts w:eastAsia="Times New Roman" w:cs="Times New Roman"/>
          <w:color w:val="000000"/>
          <w:shd w:val="clear" w:color="auto" w:fill="FFFFFF"/>
        </w:rPr>
        <w:t xml:space="preserve">mostly </w:t>
      </w:r>
      <w:r w:rsidR="00476B69" w:rsidRPr="006D637E">
        <w:rPr>
          <w:rFonts w:eastAsia="Times New Roman" w:cs="Times New Roman"/>
          <w:color w:val="000000"/>
          <w:shd w:val="clear" w:color="auto" w:fill="FFFFFF"/>
        </w:rPr>
        <w:t xml:space="preserve">uncoordinated local </w:t>
      </w:r>
      <w:r w:rsidR="002A3AAC">
        <w:rPr>
          <w:rFonts w:eastAsia="Times New Roman" w:cs="Times New Roman"/>
          <w:color w:val="000000"/>
          <w:shd w:val="clear" w:color="auto" w:fill="FFFFFF"/>
        </w:rPr>
        <w:t>practices</w:t>
      </w:r>
      <w:r w:rsidR="00476B69" w:rsidRPr="006D637E">
        <w:rPr>
          <w:rFonts w:eastAsia="Times New Roman" w:cs="Times New Roman"/>
          <w:color w:val="000000"/>
          <w:shd w:val="clear" w:color="auto" w:fill="FFFFFF"/>
        </w:rPr>
        <w:t xml:space="preserve"> resembles the mode of movement mobilization identified by Weijo and colleagues (2018) in a similarly food-related context.</w:t>
      </w:r>
      <w:r w:rsidR="00197662">
        <w:rPr>
          <w:rFonts w:eastAsia="Times New Roman" w:cs="Times New Roman"/>
          <w:color w:val="000000"/>
          <w:shd w:val="clear" w:color="auto" w:fill="FFFFFF"/>
        </w:rPr>
        <w:t xml:space="preserve"> </w:t>
      </w:r>
    </w:p>
    <w:p w14:paraId="56E40C11" w14:textId="77777777" w:rsidR="008D3BD8" w:rsidRDefault="008D3BD8">
      <w:pPr>
        <w:spacing w:line="480" w:lineRule="auto"/>
        <w:ind w:firstLine="720"/>
        <w:rPr>
          <w:rFonts w:eastAsia="Times New Roman" w:cs="Times New Roman"/>
          <w:i/>
          <w:color w:val="000000"/>
          <w:shd w:val="clear" w:color="auto" w:fill="FFFFFF"/>
        </w:rPr>
      </w:pPr>
    </w:p>
    <w:p w14:paraId="41F80D88" w14:textId="77777777" w:rsidR="008D3BD8" w:rsidRDefault="00627104" w:rsidP="00940066">
      <w:pPr>
        <w:pStyle w:val="berschrift2"/>
        <w:rPr>
          <w:shd w:val="clear" w:color="auto" w:fill="FFFFFF"/>
        </w:rPr>
      </w:pPr>
      <w:r w:rsidRPr="007B05FC">
        <w:rPr>
          <w:shd w:val="clear" w:color="auto" w:fill="FFFFFF"/>
        </w:rPr>
        <w:lastRenderedPageBreak/>
        <w:t xml:space="preserve">Practice </w:t>
      </w:r>
      <w:r w:rsidR="00BD48D6">
        <w:rPr>
          <w:shd w:val="clear" w:color="auto" w:fill="FFFFFF"/>
        </w:rPr>
        <w:t>Innovation</w:t>
      </w:r>
      <w:r w:rsidRPr="007B05FC">
        <w:rPr>
          <w:shd w:val="clear" w:color="auto" w:fill="FFFFFF"/>
        </w:rPr>
        <w:t xml:space="preserve"> </w:t>
      </w:r>
      <w:r w:rsidR="00BD48D6">
        <w:rPr>
          <w:shd w:val="clear" w:color="auto" w:fill="FFFFFF"/>
        </w:rPr>
        <w:t xml:space="preserve">and </w:t>
      </w:r>
      <w:r w:rsidRPr="007B05FC">
        <w:rPr>
          <w:shd w:val="clear" w:color="auto" w:fill="FFFFFF"/>
        </w:rPr>
        <w:t>Emerging Value Outcomes</w:t>
      </w:r>
    </w:p>
    <w:p w14:paraId="56C4CF48" w14:textId="716C0F8F" w:rsidR="00DE09C6" w:rsidRPr="007B05FC" w:rsidRDefault="00627104" w:rsidP="00077736">
      <w:pPr>
        <w:spacing w:line="480" w:lineRule="auto"/>
        <w:ind w:firstLine="720"/>
        <w:rPr>
          <w:rFonts w:eastAsia="Times New Roman" w:cs="Times New Roman"/>
          <w:i/>
          <w:color w:val="000000"/>
          <w:shd w:val="clear" w:color="auto" w:fill="FFFFFF"/>
        </w:rPr>
      </w:pPr>
      <w:r w:rsidRPr="007B05FC">
        <w:rPr>
          <w:rFonts w:eastAsia="Times New Roman" w:cs="Times New Roman"/>
          <w:i/>
          <w:color w:val="000000"/>
          <w:shd w:val="clear" w:color="auto" w:fill="FFFFFF"/>
        </w:rPr>
        <w:t xml:space="preserve"> </w:t>
      </w:r>
      <w:r w:rsidR="005D6547">
        <w:rPr>
          <w:rFonts w:eastAsia="Times New Roman" w:cs="Times New Roman"/>
          <w:color w:val="000000"/>
          <w:shd w:val="clear" w:color="auto" w:fill="FFFFFF"/>
        </w:rPr>
        <w:t>The activists’ middle-class background</w:t>
      </w:r>
      <w:r w:rsidR="004D6803">
        <w:rPr>
          <w:rFonts w:eastAsia="Times New Roman" w:cs="Times New Roman"/>
          <w:color w:val="000000"/>
          <w:shd w:val="clear" w:color="auto" w:fill="FFFFFF"/>
        </w:rPr>
        <w:t>s</w:t>
      </w:r>
      <w:r w:rsidR="005D6547">
        <w:rPr>
          <w:rFonts w:eastAsia="Times New Roman" w:cs="Times New Roman"/>
          <w:color w:val="000000"/>
          <w:shd w:val="clear" w:color="auto" w:fill="FFFFFF"/>
        </w:rPr>
        <w:t xml:space="preserve"> facilitated </w:t>
      </w:r>
      <w:r w:rsidR="00630B5E">
        <w:rPr>
          <w:rFonts w:eastAsia="Times New Roman" w:cs="Times New Roman"/>
          <w:color w:val="000000"/>
          <w:shd w:val="clear" w:color="auto" w:fill="FFFFFF"/>
        </w:rPr>
        <w:t>practice innovation.</w:t>
      </w:r>
      <w:r w:rsidR="005D6547">
        <w:rPr>
          <w:rFonts w:eastAsia="Times New Roman" w:cs="Times New Roman"/>
          <w:color w:val="000000"/>
          <w:shd w:val="clear" w:color="auto" w:fill="FFFFFF"/>
        </w:rPr>
        <w:t xml:space="preserve"> </w:t>
      </w:r>
      <w:r w:rsidR="006D637E" w:rsidRPr="006D637E">
        <w:rPr>
          <w:rFonts w:eastAsia="Times New Roman" w:cs="Times New Roman"/>
          <w:color w:val="000000"/>
          <w:shd w:val="clear" w:color="auto" w:fill="FFFFFF"/>
        </w:rPr>
        <w:t>Compared to homeless</w:t>
      </w:r>
      <w:r w:rsidR="00197662">
        <w:rPr>
          <w:rFonts w:eastAsia="Times New Roman" w:cs="Times New Roman"/>
          <w:color w:val="000000"/>
          <w:shd w:val="clear" w:color="auto" w:fill="FFFFFF"/>
        </w:rPr>
        <w:t xml:space="preserve"> or indigent dumpster divers</w:t>
      </w:r>
      <w:r w:rsidR="006D637E" w:rsidRPr="006D637E">
        <w:rPr>
          <w:rFonts w:eastAsia="Times New Roman" w:cs="Times New Roman"/>
          <w:color w:val="000000"/>
          <w:shd w:val="clear" w:color="auto" w:fill="FFFFFF"/>
        </w:rPr>
        <w:t>, affluent dumpster divers ha</w:t>
      </w:r>
      <w:r w:rsidR="00197662">
        <w:rPr>
          <w:rFonts w:eastAsia="Times New Roman" w:cs="Times New Roman"/>
          <w:color w:val="000000"/>
          <w:shd w:val="clear" w:color="auto" w:fill="FFFFFF"/>
        </w:rPr>
        <w:t>d</w:t>
      </w:r>
      <w:r w:rsidR="006D637E" w:rsidRPr="006D637E">
        <w:rPr>
          <w:rFonts w:eastAsia="Times New Roman" w:cs="Times New Roman"/>
          <w:color w:val="000000"/>
          <w:shd w:val="clear" w:color="auto" w:fill="FFFFFF"/>
        </w:rPr>
        <w:t xml:space="preserve"> access to additional </w:t>
      </w:r>
      <w:r w:rsidR="00E1334A">
        <w:rPr>
          <w:rFonts w:eastAsia="Times New Roman" w:cs="Times New Roman"/>
          <w:color w:val="000000"/>
          <w:shd w:val="clear" w:color="auto" w:fill="FFFFFF"/>
        </w:rPr>
        <w:t>resources</w:t>
      </w:r>
      <w:r w:rsidR="006D637E" w:rsidRPr="006D637E">
        <w:rPr>
          <w:rFonts w:eastAsia="Times New Roman" w:cs="Times New Roman"/>
          <w:color w:val="000000"/>
          <w:shd w:val="clear" w:color="auto" w:fill="FFFFFF"/>
        </w:rPr>
        <w:t xml:space="preserve">, such as kitchens with knives, brushes, water taps, and sinks to clean up food and sort items </w:t>
      </w:r>
      <w:r w:rsidR="004D6803">
        <w:rPr>
          <w:rFonts w:eastAsia="Times New Roman" w:cs="Times New Roman"/>
          <w:color w:val="000000"/>
          <w:shd w:val="clear" w:color="auto" w:fill="FFFFFF"/>
        </w:rPr>
        <w:t>according the their</w:t>
      </w:r>
      <w:r w:rsidR="006D637E" w:rsidRPr="006D637E">
        <w:rPr>
          <w:rFonts w:eastAsia="Times New Roman" w:cs="Times New Roman"/>
          <w:color w:val="000000"/>
          <w:shd w:val="clear" w:color="auto" w:fill="FFFFFF"/>
        </w:rPr>
        <w:t xml:space="preserve"> </w:t>
      </w:r>
      <w:r w:rsidR="004D6803" w:rsidRPr="006D637E">
        <w:rPr>
          <w:rFonts w:eastAsia="Times New Roman" w:cs="Times New Roman"/>
          <w:color w:val="000000"/>
          <w:shd w:val="clear" w:color="auto" w:fill="FFFFFF"/>
        </w:rPr>
        <w:t>salvageab</w:t>
      </w:r>
      <w:r w:rsidR="004D6803">
        <w:rPr>
          <w:rFonts w:eastAsia="Times New Roman" w:cs="Times New Roman"/>
          <w:color w:val="000000"/>
          <w:shd w:val="clear" w:color="auto" w:fill="FFFFFF"/>
        </w:rPr>
        <w:t>ility</w:t>
      </w:r>
      <w:r w:rsidR="006D637E" w:rsidRPr="006D637E">
        <w:rPr>
          <w:rFonts w:eastAsia="Times New Roman" w:cs="Times New Roman"/>
          <w:color w:val="000000"/>
          <w:shd w:val="clear" w:color="auto" w:fill="FFFFFF"/>
        </w:rPr>
        <w:t xml:space="preserve">. Stoves, refrigerators, and freezers allowed cooking and storing food, which permitted the recovery of greater quantities and varieties of </w:t>
      </w:r>
      <w:r w:rsidR="00630B5E">
        <w:rPr>
          <w:rFonts w:eastAsia="Times New Roman" w:cs="Times New Roman"/>
          <w:color w:val="000000"/>
          <w:shd w:val="clear" w:color="auto" w:fill="FFFFFF"/>
        </w:rPr>
        <w:t>it</w:t>
      </w:r>
      <w:r w:rsidR="006D637E" w:rsidRPr="006D637E">
        <w:rPr>
          <w:rFonts w:eastAsia="Times New Roman" w:cs="Times New Roman"/>
          <w:color w:val="000000"/>
          <w:shd w:val="clear" w:color="auto" w:fill="FFFFFF"/>
        </w:rPr>
        <w:t xml:space="preserve">. </w:t>
      </w:r>
      <w:r w:rsidR="00A60E10">
        <w:rPr>
          <w:rFonts w:eastAsia="Times New Roman" w:cs="Times New Roman"/>
          <w:color w:val="000000"/>
          <w:shd w:val="clear" w:color="auto" w:fill="FFFFFF"/>
        </w:rPr>
        <w:t xml:space="preserve">Similar to </w:t>
      </w:r>
      <w:r w:rsidR="004D6803">
        <w:rPr>
          <w:rFonts w:eastAsia="Times New Roman" w:cs="Times New Roman"/>
          <w:color w:val="000000"/>
          <w:shd w:val="clear" w:color="auto" w:fill="FFFFFF"/>
        </w:rPr>
        <w:t xml:space="preserve">the </w:t>
      </w:r>
      <w:r w:rsidR="00A60E10">
        <w:rPr>
          <w:rFonts w:eastAsia="Times New Roman" w:cs="Times New Roman"/>
          <w:color w:val="000000"/>
          <w:shd w:val="clear" w:color="auto" w:fill="FFFFFF"/>
        </w:rPr>
        <w:t>mini-moto</w:t>
      </w:r>
      <w:r w:rsidR="004D6803">
        <w:rPr>
          <w:rFonts w:eastAsia="Times New Roman" w:cs="Times New Roman"/>
          <w:color w:val="000000"/>
          <w:shd w:val="clear" w:color="auto" w:fill="FFFFFF"/>
        </w:rPr>
        <w:t>cross</w:t>
      </w:r>
      <w:r w:rsidR="00A60E10">
        <w:rPr>
          <w:rFonts w:eastAsia="Times New Roman" w:cs="Times New Roman"/>
          <w:color w:val="000000"/>
          <w:shd w:val="clear" w:color="auto" w:fill="FFFFFF"/>
        </w:rPr>
        <w:t xml:space="preserve"> enthusiasts</w:t>
      </w:r>
      <w:r w:rsidR="004D6803">
        <w:rPr>
          <w:rFonts w:eastAsia="Times New Roman" w:cs="Times New Roman"/>
          <w:color w:val="000000"/>
          <w:shd w:val="clear" w:color="auto" w:fill="FFFFFF"/>
        </w:rPr>
        <w:t xml:space="preserve"> in Martin and Schouten’s (2014)</w:t>
      </w:r>
      <w:r w:rsidR="006172C5">
        <w:rPr>
          <w:rFonts w:eastAsia="Times New Roman" w:cs="Times New Roman"/>
          <w:color w:val="000000"/>
          <w:shd w:val="clear" w:color="auto" w:fill="FFFFFF"/>
        </w:rPr>
        <w:t xml:space="preserve"> study</w:t>
      </w:r>
      <w:r w:rsidR="00A60E10">
        <w:rPr>
          <w:rFonts w:eastAsia="Times New Roman" w:cs="Times New Roman"/>
          <w:color w:val="000000"/>
          <w:shd w:val="clear" w:color="auto" w:fill="FFFFFF"/>
        </w:rPr>
        <w:t xml:space="preserve">, </w:t>
      </w:r>
      <w:r w:rsidR="004D6803">
        <w:rPr>
          <w:rFonts w:eastAsia="Times New Roman" w:cs="Times New Roman"/>
          <w:color w:val="000000"/>
          <w:shd w:val="clear" w:color="auto" w:fill="FFFFFF"/>
        </w:rPr>
        <w:t>dumpster divers</w:t>
      </w:r>
      <w:r w:rsidR="00A60E10">
        <w:rPr>
          <w:rFonts w:eastAsia="Times New Roman" w:cs="Times New Roman"/>
          <w:color w:val="000000"/>
          <w:shd w:val="clear" w:color="auto" w:fill="FFFFFF"/>
        </w:rPr>
        <w:t xml:space="preserve"> drew on the affordances of material affluenc</w:t>
      </w:r>
      <w:r w:rsidR="00795EA3">
        <w:rPr>
          <w:rFonts w:eastAsia="Times New Roman" w:cs="Times New Roman"/>
          <w:color w:val="000000"/>
          <w:shd w:val="clear" w:color="auto" w:fill="FFFFFF"/>
        </w:rPr>
        <w:t>e</w:t>
      </w:r>
      <w:r w:rsidR="00A60E10">
        <w:rPr>
          <w:rFonts w:eastAsia="Times New Roman" w:cs="Times New Roman"/>
          <w:color w:val="000000"/>
          <w:shd w:val="clear" w:color="auto" w:fill="FFFFFF"/>
        </w:rPr>
        <w:t xml:space="preserve"> to </w:t>
      </w:r>
      <w:r w:rsidR="004D6803">
        <w:rPr>
          <w:rFonts w:eastAsia="Times New Roman" w:cs="Times New Roman"/>
          <w:color w:val="000000"/>
          <w:shd w:val="clear" w:color="auto" w:fill="FFFFFF"/>
        </w:rPr>
        <w:t xml:space="preserve">reimagine </w:t>
      </w:r>
      <w:r w:rsidR="00A60E10">
        <w:rPr>
          <w:rFonts w:eastAsia="Times New Roman" w:cs="Times New Roman"/>
          <w:color w:val="000000"/>
          <w:shd w:val="clear" w:color="auto" w:fill="FFFFFF"/>
        </w:rPr>
        <w:t>value</w:t>
      </w:r>
      <w:r w:rsidR="008F0B35">
        <w:rPr>
          <w:rFonts w:eastAsia="Times New Roman" w:cs="Times New Roman"/>
          <w:color w:val="000000"/>
          <w:shd w:val="clear" w:color="auto" w:fill="FFFFFF"/>
        </w:rPr>
        <w:t xml:space="preserve"> outcomes</w:t>
      </w:r>
      <w:r w:rsidR="00A60E10">
        <w:rPr>
          <w:rFonts w:eastAsia="Times New Roman" w:cs="Times New Roman"/>
          <w:color w:val="000000"/>
          <w:shd w:val="clear" w:color="auto" w:fill="FFFFFF"/>
        </w:rPr>
        <w:t xml:space="preserve">. </w:t>
      </w:r>
      <w:r w:rsidR="005D6547">
        <w:rPr>
          <w:rFonts w:eastAsia="Times New Roman" w:cs="Times New Roman"/>
          <w:color w:val="000000"/>
          <w:shd w:val="clear" w:color="auto" w:fill="FFFFFF"/>
        </w:rPr>
        <w:t>The affluent version of</w:t>
      </w:r>
      <w:r w:rsidR="00197662" w:rsidRPr="006D637E">
        <w:rPr>
          <w:rFonts w:eastAsia="Times New Roman" w:cs="Times New Roman"/>
          <w:color w:val="000000"/>
          <w:shd w:val="clear" w:color="auto" w:fill="FFFFFF"/>
        </w:rPr>
        <w:t xml:space="preserve"> dumpster diving </w:t>
      </w:r>
      <w:r w:rsidR="005D6547">
        <w:rPr>
          <w:rFonts w:eastAsia="Times New Roman" w:cs="Times New Roman"/>
          <w:color w:val="000000"/>
          <w:shd w:val="clear" w:color="auto" w:fill="FFFFFF"/>
        </w:rPr>
        <w:t xml:space="preserve">became an integration </w:t>
      </w:r>
      <w:r w:rsidR="00197662" w:rsidRPr="006D637E">
        <w:rPr>
          <w:rFonts w:eastAsia="Times New Roman" w:cs="Times New Roman"/>
          <w:color w:val="000000"/>
          <w:shd w:val="clear" w:color="auto" w:fill="FFFFFF"/>
        </w:rPr>
        <w:t xml:space="preserve">of </w:t>
      </w:r>
      <w:r w:rsidR="005D6547">
        <w:rPr>
          <w:rFonts w:eastAsia="Times New Roman" w:cs="Times New Roman"/>
          <w:color w:val="000000"/>
          <w:shd w:val="clear" w:color="auto" w:fill="FFFFFF"/>
        </w:rPr>
        <w:t>novel practice meanings</w:t>
      </w:r>
      <w:r w:rsidR="006172C5">
        <w:rPr>
          <w:rFonts w:eastAsia="Times New Roman" w:cs="Times New Roman"/>
          <w:color w:val="000000"/>
          <w:shd w:val="clear" w:color="auto" w:fill="FFFFFF"/>
        </w:rPr>
        <w:t xml:space="preserve"> (</w:t>
      </w:r>
      <w:r w:rsidR="004547FC">
        <w:rPr>
          <w:rFonts w:eastAsia="Times New Roman" w:cs="Times New Roman"/>
          <w:color w:val="000000"/>
          <w:shd w:val="clear" w:color="auto" w:fill="FFFFFF"/>
        </w:rPr>
        <w:t>a re-emphasis o</w:t>
      </w:r>
      <w:r w:rsidR="00B659D8">
        <w:rPr>
          <w:rFonts w:eastAsia="Times New Roman" w:cs="Times New Roman"/>
          <w:color w:val="000000"/>
          <w:shd w:val="clear" w:color="auto" w:fill="FFFFFF"/>
        </w:rPr>
        <w:t xml:space="preserve">f ethical treatment of food </w:t>
      </w:r>
      <w:r w:rsidR="005D6547">
        <w:rPr>
          <w:rFonts w:eastAsia="Times New Roman" w:cs="Times New Roman"/>
          <w:color w:val="000000"/>
          <w:shd w:val="clear" w:color="auto" w:fill="FFFFFF"/>
        </w:rPr>
        <w:t xml:space="preserve">and </w:t>
      </w:r>
      <w:r w:rsidR="00077736">
        <w:rPr>
          <w:rFonts w:eastAsia="Times New Roman" w:cs="Times New Roman"/>
          <w:color w:val="000000"/>
          <w:shd w:val="clear" w:color="auto" w:fill="FFFFFF"/>
        </w:rPr>
        <w:t xml:space="preserve">new </w:t>
      </w:r>
      <w:r w:rsidR="00B659D8">
        <w:rPr>
          <w:rFonts w:eastAsia="Times New Roman" w:cs="Times New Roman"/>
          <w:color w:val="000000"/>
          <w:shd w:val="clear" w:color="auto" w:fill="FFFFFF"/>
        </w:rPr>
        <w:t xml:space="preserve">higher-order </w:t>
      </w:r>
      <w:r w:rsidR="00077736">
        <w:rPr>
          <w:rFonts w:eastAsia="Times New Roman" w:cs="Times New Roman"/>
          <w:color w:val="000000"/>
          <w:shd w:val="clear" w:color="auto" w:fill="FFFFFF"/>
        </w:rPr>
        <w:t xml:space="preserve">values relating to </w:t>
      </w:r>
      <w:r w:rsidR="005D6547">
        <w:rPr>
          <w:rFonts w:eastAsia="Times New Roman" w:cs="Times New Roman"/>
          <w:color w:val="000000"/>
          <w:shd w:val="clear" w:color="auto" w:fill="FFFFFF"/>
        </w:rPr>
        <w:t>anti-capitalism), familiar</w:t>
      </w:r>
      <w:r w:rsidR="00197662" w:rsidRPr="006D637E">
        <w:rPr>
          <w:rFonts w:eastAsia="Times New Roman" w:cs="Times New Roman"/>
          <w:color w:val="000000"/>
          <w:shd w:val="clear" w:color="auto" w:fill="FFFFFF"/>
        </w:rPr>
        <w:t xml:space="preserve"> material elements (retail dumpsters, discarded food</w:t>
      </w:r>
      <w:r w:rsidR="00197662">
        <w:rPr>
          <w:rFonts w:eastAsia="Times New Roman" w:cs="Times New Roman"/>
          <w:color w:val="000000"/>
          <w:shd w:val="clear" w:color="auto" w:fill="FFFFFF"/>
        </w:rPr>
        <w:t xml:space="preserve">, </w:t>
      </w:r>
      <w:r w:rsidR="005D6547">
        <w:rPr>
          <w:rFonts w:eastAsia="Times New Roman" w:cs="Times New Roman"/>
          <w:color w:val="000000"/>
          <w:shd w:val="clear" w:color="auto" w:fill="FFFFFF"/>
        </w:rPr>
        <w:t xml:space="preserve">and </w:t>
      </w:r>
      <w:r w:rsidR="00197662">
        <w:rPr>
          <w:rFonts w:eastAsia="Times New Roman" w:cs="Times New Roman"/>
          <w:color w:val="000000"/>
          <w:shd w:val="clear" w:color="auto" w:fill="FFFFFF"/>
        </w:rPr>
        <w:t>domestic equipment</w:t>
      </w:r>
      <w:r w:rsidR="00197662" w:rsidRPr="006D637E">
        <w:rPr>
          <w:rFonts w:eastAsia="Times New Roman" w:cs="Times New Roman"/>
          <w:color w:val="000000"/>
          <w:shd w:val="clear" w:color="auto" w:fill="FFFFFF"/>
        </w:rPr>
        <w:t xml:space="preserve">) and accessible </w:t>
      </w:r>
      <w:r w:rsidR="005D6547">
        <w:rPr>
          <w:rFonts w:eastAsia="Times New Roman" w:cs="Times New Roman"/>
          <w:color w:val="000000"/>
          <w:shd w:val="clear" w:color="auto" w:fill="FFFFFF"/>
        </w:rPr>
        <w:t xml:space="preserve">and malleable </w:t>
      </w:r>
      <w:r w:rsidR="00197662" w:rsidRPr="006D637E">
        <w:rPr>
          <w:rFonts w:eastAsia="Times New Roman" w:cs="Times New Roman"/>
          <w:color w:val="000000"/>
          <w:shd w:val="clear" w:color="auto" w:fill="FFFFFF"/>
        </w:rPr>
        <w:t>competences (</w:t>
      </w:r>
      <w:r w:rsidR="00197662">
        <w:rPr>
          <w:rFonts w:eastAsia="Times New Roman" w:cs="Times New Roman"/>
          <w:color w:val="000000"/>
          <w:shd w:val="clear" w:color="auto" w:fill="FFFFFF"/>
        </w:rPr>
        <w:t>domestic cooking practices</w:t>
      </w:r>
      <w:r w:rsidR="005D6547">
        <w:rPr>
          <w:rFonts w:eastAsia="Times New Roman" w:cs="Times New Roman"/>
          <w:color w:val="000000"/>
          <w:shd w:val="clear" w:color="auto" w:fill="FFFFFF"/>
        </w:rPr>
        <w:t xml:space="preserve"> and emulation of homeless</w:t>
      </w:r>
      <w:r w:rsidR="00197662">
        <w:rPr>
          <w:rFonts w:eastAsia="Times New Roman" w:cs="Times New Roman"/>
          <w:color w:val="000000"/>
          <w:shd w:val="clear" w:color="auto" w:fill="FFFFFF"/>
        </w:rPr>
        <w:t xml:space="preserve"> scavenging</w:t>
      </w:r>
      <w:r w:rsidR="005D6547">
        <w:rPr>
          <w:rFonts w:eastAsia="Times New Roman" w:cs="Times New Roman"/>
          <w:color w:val="000000"/>
          <w:shd w:val="clear" w:color="auto" w:fill="FFFFFF"/>
        </w:rPr>
        <w:t xml:space="preserve"> </w:t>
      </w:r>
      <w:r w:rsidR="008D6E20">
        <w:rPr>
          <w:rFonts w:eastAsia="Times New Roman" w:cs="Times New Roman"/>
          <w:color w:val="000000"/>
          <w:shd w:val="clear" w:color="auto" w:fill="FFFFFF"/>
        </w:rPr>
        <w:t>procedures</w:t>
      </w:r>
      <w:r w:rsidR="00197662">
        <w:rPr>
          <w:rFonts w:eastAsia="Times New Roman" w:cs="Times New Roman"/>
          <w:color w:val="000000"/>
          <w:shd w:val="clear" w:color="auto" w:fill="FFFFFF"/>
        </w:rPr>
        <w:t xml:space="preserve">). </w:t>
      </w:r>
      <w:r w:rsidR="00077736">
        <w:rPr>
          <w:rFonts w:eastAsia="Times New Roman" w:cs="Times New Roman"/>
          <w:iCs/>
          <w:color w:val="000000"/>
          <w:shd w:val="clear" w:color="auto" w:fill="FFFFFF"/>
        </w:rPr>
        <w:t xml:space="preserve">Together, these coalescing practice elements turned dumpster divers into </w:t>
      </w:r>
      <w:r w:rsidR="00077736" w:rsidRPr="00077736">
        <w:rPr>
          <w:rFonts w:eastAsia="Times New Roman" w:cs="Times New Roman"/>
          <w:iCs/>
          <w:color w:val="000000"/>
          <w:shd w:val="clear" w:color="auto" w:fill="FFFFFF"/>
        </w:rPr>
        <w:t>“transformative agents [who] revive objects that border on rubbish” (</w:t>
      </w:r>
      <w:proofErr w:type="spellStart"/>
      <w:r w:rsidR="00077736" w:rsidRPr="00077736">
        <w:rPr>
          <w:rFonts w:eastAsia="Times New Roman" w:cs="Times New Roman"/>
          <w:iCs/>
          <w:color w:val="000000"/>
          <w:shd w:val="clear" w:color="auto" w:fill="FFFFFF"/>
        </w:rPr>
        <w:t>Türe</w:t>
      </w:r>
      <w:proofErr w:type="spellEnd"/>
      <w:r w:rsidR="00077736" w:rsidRPr="00077736">
        <w:rPr>
          <w:rFonts w:eastAsia="Times New Roman" w:cs="Times New Roman"/>
          <w:iCs/>
          <w:color w:val="000000"/>
          <w:shd w:val="clear" w:color="auto" w:fill="FFFFFF"/>
        </w:rPr>
        <w:t xml:space="preserve"> 2014, 60)</w:t>
      </w:r>
      <w:r w:rsidR="00BD48D6">
        <w:rPr>
          <w:rFonts w:eastAsia="Times New Roman" w:cs="Times New Roman"/>
          <w:iCs/>
          <w:color w:val="000000"/>
          <w:shd w:val="clear" w:color="auto" w:fill="FFFFFF"/>
        </w:rPr>
        <w:t xml:space="preserve">. </w:t>
      </w:r>
    </w:p>
    <w:p w14:paraId="08875AC1" w14:textId="6C3EDF00" w:rsidR="007B05FC" w:rsidRDefault="00CB0E6E" w:rsidP="006E442F">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D</w:t>
      </w:r>
      <w:r w:rsidR="00762331">
        <w:rPr>
          <w:rFonts w:eastAsia="Times New Roman" w:cs="Times New Roman"/>
          <w:color w:val="000000"/>
          <w:shd w:val="clear" w:color="auto" w:fill="FFFFFF"/>
        </w:rPr>
        <w:t xml:space="preserve">umpster diving </w:t>
      </w:r>
      <w:r>
        <w:rPr>
          <w:rFonts w:eastAsia="Times New Roman" w:cs="Times New Roman"/>
          <w:color w:val="000000"/>
          <w:shd w:val="clear" w:color="auto" w:fill="FFFFFF"/>
        </w:rPr>
        <w:t xml:space="preserve">practices </w:t>
      </w:r>
      <w:r w:rsidR="00762331">
        <w:rPr>
          <w:rFonts w:eastAsia="Times New Roman" w:cs="Times New Roman"/>
          <w:color w:val="000000"/>
          <w:shd w:val="clear" w:color="auto" w:fill="FFFFFF"/>
        </w:rPr>
        <w:t>produced new</w:t>
      </w:r>
      <w:r w:rsidR="002A3AAC">
        <w:rPr>
          <w:rFonts w:eastAsia="Times New Roman" w:cs="Times New Roman"/>
          <w:color w:val="000000"/>
          <w:shd w:val="clear" w:color="auto" w:fill="FFFFFF"/>
        </w:rPr>
        <w:t xml:space="preserve"> </w:t>
      </w:r>
      <w:r w:rsidR="00762331">
        <w:rPr>
          <w:rFonts w:eastAsia="Times New Roman" w:cs="Times New Roman"/>
          <w:color w:val="000000"/>
          <w:shd w:val="clear" w:color="auto" w:fill="FFFFFF"/>
        </w:rPr>
        <w:t xml:space="preserve">value outcomes that </w:t>
      </w:r>
      <w:r w:rsidR="007B05FC">
        <w:rPr>
          <w:rFonts w:eastAsia="Times New Roman" w:cs="Times New Roman"/>
          <w:color w:val="000000"/>
          <w:shd w:val="clear" w:color="auto" w:fill="FFFFFF"/>
        </w:rPr>
        <w:t>challenged</w:t>
      </w:r>
      <w:r w:rsidR="0099483E">
        <w:rPr>
          <w:rFonts w:eastAsia="Times New Roman" w:cs="Times New Roman"/>
          <w:color w:val="000000"/>
          <w:shd w:val="clear" w:color="auto" w:fill="FFFFFF"/>
        </w:rPr>
        <w:t xml:space="preserve"> </w:t>
      </w:r>
      <w:r>
        <w:rPr>
          <w:rFonts w:eastAsia="Times New Roman" w:cs="Times New Roman"/>
          <w:color w:val="000000"/>
          <w:shd w:val="clear" w:color="auto" w:fill="FFFFFF"/>
        </w:rPr>
        <w:t xml:space="preserve">common </w:t>
      </w:r>
      <w:r w:rsidR="0099483E">
        <w:rPr>
          <w:rFonts w:eastAsia="Times New Roman" w:cs="Times New Roman"/>
          <w:color w:val="000000"/>
          <w:shd w:val="clear" w:color="auto" w:fill="FFFFFF"/>
        </w:rPr>
        <w:t xml:space="preserve">perceptions of </w:t>
      </w:r>
      <w:r w:rsidR="008F0B35">
        <w:rPr>
          <w:rFonts w:eastAsia="Times New Roman" w:cs="Times New Roman"/>
          <w:color w:val="000000"/>
          <w:shd w:val="clear" w:color="auto" w:fill="FFFFFF"/>
        </w:rPr>
        <w:t>food</w:t>
      </w:r>
      <w:r w:rsidR="00762331">
        <w:rPr>
          <w:rFonts w:eastAsia="Times New Roman" w:cs="Times New Roman"/>
          <w:color w:val="000000"/>
          <w:shd w:val="clear" w:color="auto" w:fill="FFFFFF"/>
        </w:rPr>
        <w:t xml:space="preserve">. </w:t>
      </w:r>
      <w:r w:rsidR="008B1B8B">
        <w:rPr>
          <w:rFonts w:eastAsia="Times New Roman" w:cs="Times New Roman"/>
          <w:color w:val="000000"/>
          <w:shd w:val="clear" w:color="auto" w:fill="FFFFFF"/>
        </w:rPr>
        <w:t xml:space="preserve">The value regime had conditioned consumers </w:t>
      </w:r>
      <w:r w:rsidR="00762331">
        <w:rPr>
          <w:rFonts w:eastAsia="Times New Roman" w:cs="Times New Roman"/>
          <w:color w:val="000000"/>
          <w:shd w:val="clear" w:color="auto" w:fill="FFFFFF"/>
        </w:rPr>
        <w:t xml:space="preserve">and other actors </w:t>
      </w:r>
      <w:r w:rsidR="008B1B8B">
        <w:rPr>
          <w:rFonts w:eastAsia="Times New Roman" w:cs="Times New Roman"/>
          <w:color w:val="000000"/>
          <w:shd w:val="clear" w:color="auto" w:fill="FFFFFF"/>
        </w:rPr>
        <w:t xml:space="preserve">to perceive even small blemishes </w:t>
      </w:r>
      <w:r w:rsidR="00762331">
        <w:rPr>
          <w:rFonts w:eastAsia="Times New Roman" w:cs="Times New Roman"/>
          <w:color w:val="000000"/>
          <w:shd w:val="clear" w:color="auto" w:fill="FFFFFF"/>
        </w:rPr>
        <w:t xml:space="preserve">as </w:t>
      </w:r>
      <w:r w:rsidR="005D192D">
        <w:rPr>
          <w:rFonts w:eastAsia="Times New Roman" w:cs="Times New Roman"/>
          <w:color w:val="000000"/>
          <w:shd w:val="clear" w:color="auto" w:fill="FFFFFF"/>
        </w:rPr>
        <w:t xml:space="preserve">negative </w:t>
      </w:r>
      <w:r w:rsidR="00C576DD">
        <w:rPr>
          <w:rFonts w:eastAsia="Times New Roman" w:cs="Times New Roman"/>
          <w:color w:val="000000"/>
          <w:shd w:val="clear" w:color="auto" w:fill="FFFFFF"/>
        </w:rPr>
        <w:t xml:space="preserve">expressive value, which also meant </w:t>
      </w:r>
      <w:r w:rsidR="0099483E">
        <w:rPr>
          <w:rFonts w:eastAsia="Times New Roman" w:cs="Times New Roman"/>
          <w:color w:val="000000"/>
          <w:shd w:val="clear" w:color="auto" w:fill="FFFFFF"/>
        </w:rPr>
        <w:t>reduced</w:t>
      </w:r>
      <w:r w:rsidR="00762331">
        <w:rPr>
          <w:rFonts w:eastAsia="Times New Roman" w:cs="Times New Roman"/>
          <w:color w:val="000000"/>
          <w:shd w:val="clear" w:color="auto" w:fill="FFFFFF"/>
        </w:rPr>
        <w:t xml:space="preserve"> </w:t>
      </w:r>
      <w:r w:rsidR="005D192D">
        <w:rPr>
          <w:rFonts w:eastAsia="Times New Roman" w:cs="Times New Roman"/>
          <w:color w:val="000000"/>
          <w:shd w:val="clear" w:color="auto" w:fill="FFFFFF"/>
        </w:rPr>
        <w:t xml:space="preserve">use value for consumers and diminished </w:t>
      </w:r>
      <w:r w:rsidR="00762331">
        <w:rPr>
          <w:rFonts w:eastAsia="Times New Roman" w:cs="Times New Roman"/>
          <w:color w:val="000000"/>
          <w:shd w:val="clear" w:color="auto" w:fill="FFFFFF"/>
        </w:rPr>
        <w:t xml:space="preserve">exchange value for retailers. </w:t>
      </w:r>
      <w:r w:rsidR="0099483E">
        <w:rPr>
          <w:rFonts w:eastAsia="Times New Roman" w:cs="Times New Roman"/>
          <w:color w:val="000000"/>
          <w:shd w:val="clear" w:color="auto" w:fill="FFFFFF"/>
        </w:rPr>
        <w:t xml:space="preserve">Dumpster divers learned to see past </w:t>
      </w:r>
      <w:r w:rsidR="0088004E">
        <w:rPr>
          <w:rFonts w:eastAsia="Times New Roman" w:cs="Times New Roman"/>
          <w:color w:val="000000"/>
          <w:shd w:val="clear" w:color="auto" w:fill="FFFFFF"/>
        </w:rPr>
        <w:t>the regime’s</w:t>
      </w:r>
      <w:r w:rsidR="002A3AAC">
        <w:rPr>
          <w:rFonts w:eastAsia="Times New Roman" w:cs="Times New Roman"/>
          <w:color w:val="000000"/>
          <w:shd w:val="clear" w:color="auto" w:fill="FFFFFF"/>
        </w:rPr>
        <w:t xml:space="preserve"> </w:t>
      </w:r>
      <w:r w:rsidR="00B659D8">
        <w:rPr>
          <w:rFonts w:eastAsia="Times New Roman" w:cs="Times New Roman"/>
          <w:color w:val="000000"/>
          <w:shd w:val="clear" w:color="auto" w:fill="FFFFFF"/>
        </w:rPr>
        <w:t xml:space="preserve">established processes that deem discarded food </w:t>
      </w:r>
      <w:r w:rsidR="00F24A91">
        <w:rPr>
          <w:rFonts w:eastAsia="Times New Roman" w:cs="Times New Roman"/>
          <w:color w:val="000000"/>
          <w:shd w:val="clear" w:color="auto" w:fill="FFFFFF"/>
        </w:rPr>
        <w:t xml:space="preserve">to be </w:t>
      </w:r>
      <w:r w:rsidR="00B659D8">
        <w:rPr>
          <w:rFonts w:eastAsia="Times New Roman" w:cs="Times New Roman"/>
          <w:color w:val="000000"/>
          <w:shd w:val="clear" w:color="auto" w:fill="FFFFFF"/>
        </w:rPr>
        <w:t>devoid of value</w:t>
      </w:r>
      <w:r w:rsidR="0088004E">
        <w:rPr>
          <w:rFonts w:eastAsia="Times New Roman" w:cs="Times New Roman"/>
          <w:color w:val="000000"/>
          <w:shd w:val="clear" w:color="auto" w:fill="FFFFFF"/>
        </w:rPr>
        <w:t xml:space="preserve"> </w:t>
      </w:r>
      <w:r w:rsidR="0099483E">
        <w:rPr>
          <w:rFonts w:eastAsia="Times New Roman" w:cs="Times New Roman"/>
          <w:color w:val="000000"/>
          <w:shd w:val="clear" w:color="auto" w:fill="FFFFFF"/>
        </w:rPr>
        <w:t>through a mo</w:t>
      </w:r>
      <w:r w:rsidR="0088004E">
        <w:rPr>
          <w:rFonts w:eastAsia="Times New Roman" w:cs="Times New Roman"/>
          <w:color w:val="000000"/>
          <w:shd w:val="clear" w:color="auto" w:fill="FFFFFF"/>
        </w:rPr>
        <w:t>re sensorial engagement</w:t>
      </w:r>
      <w:r w:rsidR="00A41CB2">
        <w:rPr>
          <w:rFonts w:eastAsia="Times New Roman" w:cs="Times New Roman"/>
          <w:color w:val="000000"/>
          <w:shd w:val="clear" w:color="auto" w:fill="FFFFFF"/>
        </w:rPr>
        <w:t xml:space="preserve"> </w:t>
      </w:r>
      <w:r w:rsidR="00B56103">
        <w:rPr>
          <w:rFonts w:eastAsia="Times New Roman" w:cs="Times New Roman"/>
          <w:color w:val="000000"/>
          <w:shd w:val="clear" w:color="auto" w:fill="FFFFFF"/>
        </w:rPr>
        <w:t xml:space="preserve">than that of </w:t>
      </w:r>
      <w:r w:rsidR="00A41CB2">
        <w:rPr>
          <w:rFonts w:eastAsia="Times New Roman" w:cs="Times New Roman"/>
          <w:color w:val="000000"/>
          <w:shd w:val="clear" w:color="auto" w:fill="FFFFFF"/>
        </w:rPr>
        <w:t>typical supermarket</w:t>
      </w:r>
      <w:r w:rsidR="00B56103">
        <w:rPr>
          <w:rFonts w:eastAsia="Times New Roman" w:cs="Times New Roman"/>
          <w:color w:val="000000"/>
          <w:shd w:val="clear" w:color="auto" w:fill="FFFFFF"/>
        </w:rPr>
        <w:t xml:space="preserve"> shopping</w:t>
      </w:r>
      <w:r w:rsidR="0099483E">
        <w:rPr>
          <w:rFonts w:eastAsia="Times New Roman" w:cs="Times New Roman"/>
          <w:color w:val="000000"/>
          <w:shd w:val="clear" w:color="auto" w:fill="FFFFFF"/>
        </w:rPr>
        <w:t xml:space="preserve">. </w:t>
      </w:r>
      <w:r w:rsidR="007C489D">
        <w:rPr>
          <w:rFonts w:eastAsia="Times New Roman" w:cs="Times New Roman"/>
          <w:color w:val="000000"/>
          <w:shd w:val="clear" w:color="auto" w:fill="FFFFFF"/>
        </w:rPr>
        <w:t>T</w:t>
      </w:r>
      <w:r w:rsidR="00A41CB2">
        <w:rPr>
          <w:rFonts w:eastAsia="Times New Roman" w:cs="Times New Roman"/>
          <w:color w:val="000000"/>
          <w:shd w:val="clear" w:color="auto" w:fill="FFFFFF"/>
        </w:rPr>
        <w:t xml:space="preserve">he act of recovering food </w:t>
      </w:r>
      <w:r w:rsidR="00622CE3">
        <w:rPr>
          <w:rFonts w:eastAsia="Times New Roman" w:cs="Times New Roman"/>
          <w:color w:val="000000"/>
          <w:shd w:val="clear" w:color="auto" w:fill="FFFFFF"/>
        </w:rPr>
        <w:t xml:space="preserve">from a dumpster </w:t>
      </w:r>
      <w:r w:rsidR="00B42711">
        <w:rPr>
          <w:rFonts w:eastAsia="Times New Roman" w:cs="Times New Roman"/>
          <w:color w:val="000000"/>
          <w:shd w:val="clear" w:color="auto" w:fill="FFFFFF"/>
        </w:rPr>
        <w:t>entailed</w:t>
      </w:r>
      <w:r w:rsidR="0099483E">
        <w:rPr>
          <w:rFonts w:eastAsia="Times New Roman" w:cs="Times New Roman"/>
          <w:color w:val="000000"/>
          <w:shd w:val="clear" w:color="auto" w:fill="FFFFFF"/>
        </w:rPr>
        <w:t xml:space="preserve"> frequent touching, smelling, sorting, and </w:t>
      </w:r>
      <w:r w:rsidR="00A41CB2">
        <w:rPr>
          <w:rFonts w:eastAsia="Times New Roman" w:cs="Times New Roman"/>
          <w:color w:val="000000"/>
          <w:shd w:val="clear" w:color="auto" w:fill="FFFFFF"/>
        </w:rPr>
        <w:t>slicing</w:t>
      </w:r>
      <w:r w:rsidR="0099483E">
        <w:rPr>
          <w:rFonts w:eastAsia="Times New Roman" w:cs="Times New Roman"/>
          <w:color w:val="000000"/>
          <w:shd w:val="clear" w:color="auto" w:fill="FFFFFF"/>
        </w:rPr>
        <w:t xml:space="preserve"> open food items to judge their use value. </w:t>
      </w:r>
      <w:r w:rsidR="007B05FC">
        <w:rPr>
          <w:rFonts w:eastAsia="Times New Roman" w:cs="Times New Roman"/>
          <w:color w:val="000000"/>
          <w:shd w:val="clear" w:color="auto" w:fill="FFFFFF"/>
        </w:rPr>
        <w:t>As Lucia tells us: “We all know that you can eat a yoghurt after the best before date. With items out of the dumpster it is something similar. You have to open it, then you smell it, or you taste a tiny bit of it.”</w:t>
      </w:r>
    </w:p>
    <w:p w14:paraId="5F3FA2A3" w14:textId="68C14D61" w:rsidR="00216BB3" w:rsidRPr="00DD72CB" w:rsidRDefault="00A243DE" w:rsidP="00DD72CB">
      <w:pPr>
        <w:spacing w:line="480" w:lineRule="auto"/>
        <w:ind w:firstLine="720"/>
        <w:rPr>
          <w:rFonts w:eastAsia="Times New Roman" w:cs="Times New Roman"/>
          <w:iCs/>
          <w:color w:val="000000"/>
          <w:shd w:val="clear" w:color="auto" w:fill="FFFFFF"/>
        </w:rPr>
      </w:pPr>
      <w:r>
        <w:rPr>
          <w:rFonts w:eastAsia="Times New Roman" w:cs="Times New Roman"/>
          <w:color w:val="000000"/>
          <w:shd w:val="clear" w:color="auto" w:fill="FFFFFF"/>
        </w:rPr>
        <w:lastRenderedPageBreak/>
        <w:t xml:space="preserve">Many of our informants learned to judge food primarily for its use value instead of its superficial expressive value. </w:t>
      </w:r>
      <w:r w:rsidR="00F0190F">
        <w:rPr>
          <w:rFonts w:eastAsia="Times New Roman" w:cs="Times New Roman"/>
          <w:color w:val="000000"/>
          <w:shd w:val="clear" w:color="auto" w:fill="FFFFFF"/>
        </w:rPr>
        <w:t>Sabrina,</w:t>
      </w:r>
      <w:r w:rsidR="00147961" w:rsidRPr="00DF243D">
        <w:rPr>
          <w:rFonts w:eastAsia="Times New Roman" w:cs="Times New Roman"/>
          <w:color w:val="000000"/>
          <w:shd w:val="clear" w:color="auto" w:fill="FFFFFF"/>
        </w:rPr>
        <w:t xml:space="preserve"> a psychology instructor, professed that salvaged food became powerful symbol</w:t>
      </w:r>
      <w:r w:rsidR="00762331">
        <w:rPr>
          <w:rFonts w:eastAsia="Times New Roman" w:cs="Times New Roman"/>
          <w:color w:val="000000"/>
          <w:shd w:val="clear" w:color="auto" w:fill="FFFFFF"/>
        </w:rPr>
        <w:t>s</w:t>
      </w:r>
      <w:r w:rsidR="004322D1">
        <w:rPr>
          <w:rFonts w:eastAsia="Times New Roman" w:cs="Times New Roman"/>
          <w:color w:val="000000"/>
          <w:shd w:val="clear" w:color="auto" w:fill="FFFFFF"/>
        </w:rPr>
        <w:t xml:space="preserve"> </w:t>
      </w:r>
      <w:r w:rsidR="00147961" w:rsidRPr="00DF243D">
        <w:rPr>
          <w:rFonts w:eastAsia="Times New Roman" w:cs="Times New Roman"/>
          <w:color w:val="000000"/>
          <w:shd w:val="clear" w:color="auto" w:fill="FFFFFF"/>
        </w:rPr>
        <w:t xml:space="preserve">that stood in dramatic contrast with the </w:t>
      </w:r>
      <w:r w:rsidR="004322D1">
        <w:rPr>
          <w:rFonts w:eastAsia="Times New Roman" w:cs="Times New Roman"/>
          <w:color w:val="000000"/>
          <w:shd w:val="clear" w:color="auto" w:fill="FFFFFF"/>
        </w:rPr>
        <w:t xml:space="preserve">value outcomes produced by </w:t>
      </w:r>
      <w:r w:rsidR="00147961" w:rsidRPr="00DF243D">
        <w:rPr>
          <w:rFonts w:eastAsia="Times New Roman" w:cs="Times New Roman"/>
          <w:color w:val="000000"/>
          <w:shd w:val="clear" w:color="auto" w:fill="FFFFFF"/>
        </w:rPr>
        <w:t xml:space="preserve">the value regime: </w:t>
      </w:r>
      <w:r w:rsidR="00147961" w:rsidRPr="00DF243D">
        <w:rPr>
          <w:rFonts w:eastAsia="Times New Roman" w:cs="Times New Roman"/>
          <w:iCs/>
          <w:color w:val="000000"/>
          <w:shd w:val="clear" w:color="auto" w:fill="FFFFFF"/>
        </w:rPr>
        <w:t>“The food items that I pull out of the dumpster are of equal value to me as the food items I buy in the supermarket … They are still edible</w:t>
      </w:r>
      <w:r w:rsidR="00FD7B4E">
        <w:rPr>
          <w:rFonts w:eastAsia="Times New Roman" w:cs="Times New Roman"/>
          <w:iCs/>
          <w:color w:val="000000"/>
          <w:shd w:val="clear" w:color="auto" w:fill="FFFFFF"/>
        </w:rPr>
        <w:t>,</w:t>
      </w:r>
      <w:r w:rsidR="00147961" w:rsidRPr="00DF243D">
        <w:rPr>
          <w:rFonts w:eastAsia="Times New Roman" w:cs="Times New Roman"/>
          <w:iCs/>
          <w:color w:val="000000"/>
          <w:shd w:val="clear" w:color="auto" w:fill="FFFFFF"/>
        </w:rPr>
        <w:t xml:space="preserve"> although the retailer has thrown them away</w:t>
      </w:r>
      <w:r w:rsidR="005D6547">
        <w:rPr>
          <w:rFonts w:eastAsia="Times New Roman" w:cs="Times New Roman"/>
          <w:iCs/>
          <w:color w:val="000000"/>
          <w:shd w:val="clear" w:color="auto" w:fill="FFFFFF"/>
        </w:rPr>
        <w:t>…</w:t>
      </w:r>
      <w:r w:rsidR="00147961" w:rsidRPr="00DF243D">
        <w:rPr>
          <w:rFonts w:eastAsia="Times New Roman" w:cs="Times New Roman"/>
          <w:iCs/>
          <w:color w:val="000000"/>
          <w:shd w:val="clear" w:color="auto" w:fill="FFFFFF"/>
        </w:rPr>
        <w:t xml:space="preserve"> They are of even higher value to me, as they are not vehicles of the capitalist system… I love the notion of consuming waste. I love the waste.” </w:t>
      </w:r>
      <w:r w:rsidR="0088004E" w:rsidRPr="00DF243D">
        <w:rPr>
          <w:rFonts w:eastAsia="Times New Roman" w:cs="Times New Roman"/>
          <w:color w:val="000000"/>
          <w:shd w:val="clear" w:color="auto" w:fill="FFFFFF"/>
        </w:rPr>
        <w:t xml:space="preserve">In addition to reinstating use value, dumpster diving </w:t>
      </w:r>
      <w:r w:rsidR="0088004E">
        <w:rPr>
          <w:rFonts w:eastAsia="Times New Roman" w:cs="Times New Roman"/>
          <w:color w:val="000000"/>
          <w:shd w:val="clear" w:color="auto" w:fill="FFFFFF"/>
        </w:rPr>
        <w:t xml:space="preserve">for </w:t>
      </w:r>
      <w:r w:rsidR="00133CAE">
        <w:rPr>
          <w:rFonts w:eastAsia="Times New Roman" w:cs="Times New Roman"/>
          <w:color w:val="000000"/>
          <w:shd w:val="clear" w:color="auto" w:fill="FFFFFF"/>
        </w:rPr>
        <w:t>Sabrina</w:t>
      </w:r>
      <w:r w:rsidR="0088004E">
        <w:rPr>
          <w:rFonts w:eastAsia="Times New Roman" w:cs="Times New Roman"/>
          <w:color w:val="000000"/>
          <w:shd w:val="clear" w:color="auto" w:fill="FFFFFF"/>
        </w:rPr>
        <w:t xml:space="preserve"> </w:t>
      </w:r>
      <w:r w:rsidR="0088004E" w:rsidRPr="00DF243D">
        <w:rPr>
          <w:rFonts w:eastAsia="Times New Roman" w:cs="Times New Roman"/>
          <w:color w:val="000000"/>
          <w:shd w:val="clear" w:color="auto" w:fill="FFFFFF"/>
        </w:rPr>
        <w:t>infuse</w:t>
      </w:r>
      <w:r w:rsidR="0088004E">
        <w:rPr>
          <w:rFonts w:eastAsia="Times New Roman" w:cs="Times New Roman"/>
          <w:color w:val="000000"/>
          <w:shd w:val="clear" w:color="auto" w:fill="FFFFFF"/>
        </w:rPr>
        <w:t>d</w:t>
      </w:r>
      <w:r w:rsidR="0088004E" w:rsidRPr="00DF243D">
        <w:rPr>
          <w:rFonts w:eastAsia="Times New Roman" w:cs="Times New Roman"/>
          <w:color w:val="000000"/>
          <w:shd w:val="clear" w:color="auto" w:fill="FFFFFF"/>
        </w:rPr>
        <w:t xml:space="preserve"> food objects with new and potent</w:t>
      </w:r>
      <w:r w:rsidR="00D56603">
        <w:rPr>
          <w:rFonts w:eastAsia="Times New Roman" w:cs="Times New Roman"/>
          <w:color w:val="000000"/>
          <w:shd w:val="clear" w:color="auto" w:fill="FFFFFF"/>
        </w:rPr>
        <w:t xml:space="preserve"> expressive value as </w:t>
      </w:r>
      <w:r w:rsidR="00996107">
        <w:rPr>
          <w:rFonts w:eastAsia="Times New Roman" w:cs="Times New Roman"/>
          <w:color w:val="000000"/>
          <w:shd w:val="clear" w:color="auto" w:fill="FFFFFF"/>
        </w:rPr>
        <w:t>symbolic</w:t>
      </w:r>
      <w:r w:rsidR="00996107" w:rsidRPr="00DF243D">
        <w:rPr>
          <w:rFonts w:eastAsia="Times New Roman" w:cs="Times New Roman"/>
          <w:color w:val="000000"/>
          <w:shd w:val="clear" w:color="auto" w:fill="FFFFFF"/>
        </w:rPr>
        <w:t xml:space="preserve"> victor</w:t>
      </w:r>
      <w:r w:rsidR="00996107">
        <w:rPr>
          <w:rFonts w:eastAsia="Times New Roman" w:cs="Times New Roman"/>
          <w:color w:val="000000"/>
          <w:shd w:val="clear" w:color="auto" w:fill="FFFFFF"/>
        </w:rPr>
        <w:t>ies</w:t>
      </w:r>
      <w:r w:rsidR="00996107" w:rsidRPr="00DF243D">
        <w:rPr>
          <w:rFonts w:eastAsia="Times New Roman" w:cs="Times New Roman"/>
          <w:color w:val="000000"/>
          <w:shd w:val="clear" w:color="auto" w:fill="FFFFFF"/>
        </w:rPr>
        <w:t xml:space="preserve"> over rampant consumerism</w:t>
      </w:r>
      <w:r w:rsidR="00D56603">
        <w:rPr>
          <w:rFonts w:eastAsia="Times New Roman" w:cs="Times New Roman"/>
          <w:color w:val="000000"/>
          <w:shd w:val="clear" w:color="auto" w:fill="FFFFFF"/>
        </w:rPr>
        <w:t xml:space="preserve">. </w:t>
      </w:r>
      <w:r w:rsidR="00F0190F">
        <w:rPr>
          <w:rFonts w:eastAsia="Times New Roman" w:cs="Times New Roman"/>
          <w:color w:val="000000"/>
          <w:shd w:val="clear" w:color="auto" w:fill="FFFFFF"/>
        </w:rPr>
        <w:t>Sabrina</w:t>
      </w:r>
      <w:r w:rsidR="00147961" w:rsidRPr="00DF243D">
        <w:rPr>
          <w:rFonts w:eastAsia="Times New Roman" w:cs="Times New Roman"/>
          <w:color w:val="000000"/>
          <w:shd w:val="clear" w:color="auto" w:fill="FFFFFF"/>
        </w:rPr>
        <w:t xml:space="preserve">’s “love” of waste </w:t>
      </w:r>
      <w:r w:rsidR="00BD48D6">
        <w:rPr>
          <w:rFonts w:eastAsia="Times New Roman" w:cs="Times New Roman"/>
          <w:color w:val="000000"/>
          <w:shd w:val="clear" w:color="auto" w:fill="FFFFFF"/>
        </w:rPr>
        <w:t xml:space="preserve">also </w:t>
      </w:r>
      <w:r w:rsidR="00147961" w:rsidRPr="00DF243D">
        <w:rPr>
          <w:rFonts w:eastAsia="Times New Roman" w:cs="Times New Roman"/>
          <w:color w:val="000000"/>
          <w:shd w:val="clear" w:color="auto" w:fill="FFFFFF"/>
        </w:rPr>
        <w:t xml:space="preserve">denotes the food’s liberation from existing regime practices, which she associates with the </w:t>
      </w:r>
      <w:r w:rsidR="00441C5A">
        <w:rPr>
          <w:rFonts w:eastAsia="Times New Roman" w:cs="Times New Roman"/>
          <w:color w:val="000000"/>
          <w:shd w:val="clear" w:color="auto" w:fill="FFFFFF"/>
        </w:rPr>
        <w:t xml:space="preserve">higher-order values of </w:t>
      </w:r>
      <w:r w:rsidR="00147961" w:rsidRPr="00DF243D">
        <w:rPr>
          <w:rFonts w:eastAsia="Times New Roman" w:cs="Times New Roman"/>
          <w:color w:val="000000"/>
          <w:shd w:val="clear" w:color="auto" w:fill="FFFFFF"/>
        </w:rPr>
        <w:t>capitalism</w:t>
      </w:r>
      <w:r w:rsidR="00B17DDA">
        <w:rPr>
          <w:rFonts w:eastAsia="Times New Roman" w:cs="Times New Roman"/>
          <w:color w:val="000000"/>
          <w:shd w:val="clear" w:color="auto" w:fill="FFFFFF"/>
        </w:rPr>
        <w:t>.</w:t>
      </w:r>
      <w:r w:rsidR="00147961" w:rsidRPr="00DF243D">
        <w:rPr>
          <w:rFonts w:eastAsia="Times New Roman" w:cs="Times New Roman"/>
          <w:color w:val="000000"/>
          <w:shd w:val="clear" w:color="auto" w:fill="FFFFFF"/>
        </w:rPr>
        <w:t xml:space="preserve"> </w:t>
      </w:r>
    </w:p>
    <w:p w14:paraId="54217A5E" w14:textId="3CA7809D" w:rsidR="007B05FC" w:rsidRDefault="00EB1F4F" w:rsidP="006E442F">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D</w:t>
      </w:r>
      <w:r w:rsidR="00AD795F">
        <w:rPr>
          <w:rFonts w:eastAsia="Times New Roman" w:cs="Times New Roman"/>
          <w:color w:val="000000"/>
          <w:shd w:val="clear" w:color="auto" w:fill="FFFFFF"/>
        </w:rPr>
        <w:t xml:space="preserve">umpster diving </w:t>
      </w:r>
      <w:r>
        <w:rPr>
          <w:rFonts w:eastAsia="Times New Roman" w:cs="Times New Roman"/>
          <w:color w:val="000000"/>
          <w:shd w:val="clear" w:color="auto" w:fill="FFFFFF"/>
        </w:rPr>
        <w:t xml:space="preserve">practices </w:t>
      </w:r>
      <w:r w:rsidR="00216BB3">
        <w:rPr>
          <w:rFonts w:eastAsia="Times New Roman" w:cs="Times New Roman"/>
          <w:color w:val="000000"/>
          <w:shd w:val="clear" w:color="auto" w:fill="FFFFFF"/>
        </w:rPr>
        <w:t>increased consumer reflexivity over the misalignment between their desire</w:t>
      </w:r>
      <w:r w:rsidR="00594533">
        <w:rPr>
          <w:rFonts w:eastAsia="Times New Roman" w:cs="Times New Roman"/>
          <w:color w:val="000000"/>
          <w:shd w:val="clear" w:color="auto" w:fill="FFFFFF"/>
        </w:rPr>
        <w:t>d</w:t>
      </w:r>
      <w:r w:rsidR="00216BB3">
        <w:rPr>
          <w:rFonts w:eastAsia="Times New Roman" w:cs="Times New Roman"/>
          <w:color w:val="000000"/>
          <w:shd w:val="clear" w:color="auto" w:fill="FFFFFF"/>
        </w:rPr>
        <w:t xml:space="preserve"> value outcomes and the regime’s higher-order values. </w:t>
      </w:r>
      <w:r w:rsidR="002155DA">
        <w:rPr>
          <w:rFonts w:eastAsia="Times New Roman" w:cs="Times New Roman"/>
          <w:color w:val="000000"/>
          <w:shd w:val="clear" w:color="auto" w:fill="FFFFFF"/>
        </w:rPr>
        <w:t xml:space="preserve">For instance, </w:t>
      </w:r>
      <w:r w:rsidR="00133CAE">
        <w:rPr>
          <w:rFonts w:eastAsia="Times New Roman" w:cs="Times New Roman"/>
          <w:color w:val="000000"/>
          <w:shd w:val="clear" w:color="auto" w:fill="FFFFFF"/>
        </w:rPr>
        <w:t>Maureen</w:t>
      </w:r>
      <w:r w:rsidR="002155DA" w:rsidRPr="00DF243D">
        <w:rPr>
          <w:rFonts w:eastAsia="Times New Roman" w:cs="Times New Roman"/>
          <w:color w:val="000000"/>
          <w:shd w:val="clear" w:color="auto" w:fill="FFFFFF"/>
        </w:rPr>
        <w:t xml:space="preserve"> called out the retail sector for “</w:t>
      </w:r>
      <w:r w:rsidR="002155DA" w:rsidRPr="00DF243D">
        <w:rPr>
          <w:rFonts w:eastAsia="Times New Roman" w:cs="Times New Roman"/>
          <w:iCs/>
          <w:color w:val="000000"/>
          <w:shd w:val="clear" w:color="auto" w:fill="FFFFFF"/>
        </w:rPr>
        <w:t xml:space="preserve">pretending to live in a sterile world, more sterile than it actually is.” </w:t>
      </w:r>
      <w:r w:rsidR="00197CC7">
        <w:rPr>
          <w:rFonts w:eastAsia="Times New Roman" w:cs="Times New Roman"/>
          <w:color w:val="000000"/>
          <w:shd w:val="clear" w:color="auto" w:fill="FFFFFF"/>
        </w:rPr>
        <w:t>These</w:t>
      </w:r>
      <w:r w:rsidR="002155DA" w:rsidRPr="00DF243D">
        <w:rPr>
          <w:rFonts w:eastAsia="Times New Roman" w:cs="Times New Roman"/>
          <w:color w:val="000000"/>
          <w:shd w:val="clear" w:color="auto" w:fill="FFFFFF"/>
        </w:rPr>
        <w:t xml:space="preserve"> narratives contrasting current value regime practices and dumpster diving often echoed the dialectic of Gnostic versus Romantic myths of nature and technology </w:t>
      </w:r>
      <w:r w:rsidR="002155DA" w:rsidRPr="00DF243D">
        <w:rPr>
          <w:rFonts w:eastAsia="Times New Roman" w:cs="Times New Roman"/>
          <w:color w:val="000000"/>
          <w:shd w:val="clear" w:color="auto" w:fill="FFFFFF"/>
        </w:rPr>
        <w:fldChar w:fldCharType="begin" w:fldLock="1"/>
      </w:r>
      <w:r w:rsidR="002155DA" w:rsidRPr="00DF243D">
        <w:rPr>
          <w:rFonts w:eastAsia="Times New Roman" w:cs="Times New Roman"/>
          <w:color w:val="000000"/>
          <w:shd w:val="clear" w:color="auto" w:fill="FFFFFF"/>
        </w:rPr>
        <w:instrText>ADDIN CSL_CITATION { "citationItems" : [ { "id" : "ITEM-1", "itemData" : { "DOI" : "10.1086/383432", "ISBN" : "00935301", "ISSN" : "0093-5301", "PMID" : "14782550", "abstract" : "While drawing from general cultural myths, marketplace mythologies are tailored to the competitive characteristics and exigencies of specific market structures, providing meanings and metaphors that serve multiple ideological agendas. I illustrate this conceptualization by analyzing mythic narratives that circulate in the natural health marketplace. I propose that a nexus of institutional, competitive, and sociocultural conditions that engender different ideological uses of this marketplace mythology by two types of stakeholders: advertisers of herbal remedies and consumers seeking alternatives to their medical identities. I discuss the implications of this theorization for future analyses of consumer mythologies and for theoretical debates over whether consumers can become emancipated from the ideological influences exerted by the capitalist marketplace. CR - Copyright &amp;#169; 2004 Journal of Consumer Research, Inc.", "author" : [ { "dropping-particle" : "", "family" : "Thompson", "given" : "Craig J.", "non-dropping-particle" : "", "parse-names" : false, "suffix" : "" } ], "container-title" : "Journal of Consumer Research", "id" : "ITEM-1", "issue" : "1", "issued" : { "date-parts" : [ [ "2004" ] ] }, "page" : "162-180", "title" : "Marketplace Mythology and Discourses of Power", "type" : "article-journal", "volume" : "31" }, "uris" : [ "http://www.mendeley.com/documents/?uuid=22cb0619-a345-46c4-8748-01f9fbca540f" ] }, { "id" : "ITEM-2", "itemData" : { "author" : [ { "dropping-particle" : "", "family" : "Canniford", "given" : "Robin", "non-dropping-particle" : "", "parse-names" : false, "suffix" : "" }, { "dropping-particle" : "", "family" : "Shankar", "given" : "Avi", "non-dropping-particle" : "", "parse-names" : false, "suffix" : "" } ], "container-title" : "Journal of Consumer Research", "genre" : "Journal Article", "id" : "ITEM-2", "issue" : "5", "issued" : { "date-parts" : [ [ "2013" ] ] }, "page" : "1051-1069", "title" : "Purifying practices: how consumers assemble romantic experiences of nature", "type" : "article-journal", "volume" : "39" }, "uris" : [ "http://www.mendeley.com/documents/?uuid=ae13393a-c9cf-4467-850d-de7f9d667055" ] } ], "mendeley" : { "formattedCitation" : "(Thompson 2004b; Canniford and Shankar 2013)", "plainTextFormattedCitation" : "(Thompson 2004b; Canniford and Shankar 2013)", "previouslyFormattedCitation" : "(Thompson 2004b; Canniford and Shankar 2013)" }, "properties" : { "noteIndex" : 0 }, "schema" : "https://github.com/citation-style-language/schema/raw/master/csl-citation.json" }</w:instrText>
      </w:r>
      <w:r w:rsidR="002155DA" w:rsidRPr="00DF243D">
        <w:rPr>
          <w:rFonts w:eastAsia="Times New Roman" w:cs="Times New Roman"/>
          <w:color w:val="000000"/>
          <w:shd w:val="clear" w:color="auto" w:fill="FFFFFF"/>
        </w:rPr>
        <w:fldChar w:fldCharType="separate"/>
      </w:r>
      <w:r w:rsidR="00BC57BC">
        <w:rPr>
          <w:rFonts w:eastAsia="Times New Roman" w:cs="Times New Roman"/>
          <w:color w:val="000000"/>
          <w:shd w:val="clear" w:color="auto" w:fill="FFFFFF"/>
        </w:rPr>
        <w:t>(Thompson 2004</w:t>
      </w:r>
      <w:r w:rsidR="002155DA" w:rsidRPr="00DF243D">
        <w:rPr>
          <w:rFonts w:eastAsia="Times New Roman" w:cs="Times New Roman"/>
          <w:color w:val="000000"/>
          <w:shd w:val="clear" w:color="auto" w:fill="FFFFFF"/>
        </w:rPr>
        <w:t>; Canniford and Shankar 2013)</w:t>
      </w:r>
      <w:r w:rsidR="002155DA" w:rsidRPr="00DF243D">
        <w:rPr>
          <w:rFonts w:eastAsia="Times New Roman" w:cs="Times New Roman"/>
          <w:color w:val="000000"/>
          <w:shd w:val="clear" w:color="auto" w:fill="FFFFFF"/>
        </w:rPr>
        <w:fldChar w:fldCharType="end"/>
      </w:r>
      <w:r w:rsidR="00216BB3">
        <w:rPr>
          <w:rFonts w:eastAsia="Times New Roman" w:cs="Times New Roman"/>
          <w:color w:val="000000"/>
          <w:shd w:val="clear" w:color="auto" w:fill="FFFFFF"/>
        </w:rPr>
        <w:t xml:space="preserve">. The </w:t>
      </w:r>
      <w:r w:rsidR="00216BB3" w:rsidRPr="00216BB3">
        <w:rPr>
          <w:rFonts w:eastAsia="Times New Roman" w:cs="Times New Roman"/>
          <w:color w:val="000000"/>
          <w:shd w:val="clear" w:color="auto" w:fill="FFFFFF"/>
        </w:rPr>
        <w:t>value re</w:t>
      </w:r>
      <w:r w:rsidR="00216BB3">
        <w:rPr>
          <w:rFonts w:eastAsia="Times New Roman" w:cs="Times New Roman"/>
          <w:color w:val="000000"/>
          <w:shd w:val="clear" w:color="auto" w:fill="FFFFFF"/>
        </w:rPr>
        <w:t>gime’s ethical inferiority stemmed</w:t>
      </w:r>
      <w:r w:rsidR="00216BB3" w:rsidRPr="00216BB3">
        <w:rPr>
          <w:rFonts w:eastAsia="Times New Roman" w:cs="Times New Roman"/>
          <w:color w:val="000000"/>
          <w:shd w:val="clear" w:color="auto" w:fill="FFFFFF"/>
        </w:rPr>
        <w:t xml:space="preserve"> from its cold, rationalistic, consumerist, and disrespectful </w:t>
      </w:r>
      <w:r w:rsidR="00216BB3">
        <w:rPr>
          <w:rFonts w:eastAsia="Times New Roman" w:cs="Times New Roman"/>
          <w:color w:val="000000"/>
          <w:shd w:val="clear" w:color="auto" w:fill="FFFFFF"/>
        </w:rPr>
        <w:t xml:space="preserve">Gnostic </w:t>
      </w:r>
      <w:r w:rsidR="00216BB3" w:rsidRPr="00216BB3">
        <w:rPr>
          <w:rFonts w:eastAsia="Times New Roman" w:cs="Times New Roman"/>
          <w:color w:val="000000"/>
          <w:shd w:val="clear" w:color="auto" w:fill="FFFFFF"/>
        </w:rPr>
        <w:t xml:space="preserve">practices </w:t>
      </w:r>
      <w:r>
        <w:rPr>
          <w:rFonts w:eastAsia="Times New Roman" w:cs="Times New Roman"/>
          <w:color w:val="000000"/>
          <w:shd w:val="clear" w:color="auto" w:fill="FFFFFF"/>
        </w:rPr>
        <w:t xml:space="preserve">of </w:t>
      </w:r>
      <w:r w:rsidR="00216BB3" w:rsidRPr="00216BB3">
        <w:rPr>
          <w:rFonts w:eastAsia="Times New Roman" w:cs="Times New Roman"/>
          <w:color w:val="000000"/>
          <w:shd w:val="clear" w:color="auto" w:fill="FFFFFF"/>
        </w:rPr>
        <w:t>treating food as mere</w:t>
      </w:r>
      <w:r w:rsidR="00DB66C4">
        <w:rPr>
          <w:rFonts w:eastAsia="Times New Roman" w:cs="Times New Roman"/>
          <w:color w:val="000000"/>
          <w:shd w:val="clear" w:color="auto" w:fill="FFFFFF"/>
        </w:rPr>
        <w:t xml:space="preserve"> </w:t>
      </w:r>
      <w:r w:rsidR="00216BB3" w:rsidRPr="00216BB3">
        <w:rPr>
          <w:rFonts w:eastAsia="Times New Roman" w:cs="Times New Roman"/>
          <w:color w:val="000000"/>
          <w:shd w:val="clear" w:color="auto" w:fill="FFFFFF"/>
        </w:rPr>
        <w:t>commodities.</w:t>
      </w:r>
      <w:r w:rsidR="002155DA">
        <w:rPr>
          <w:rFonts w:eastAsia="Times New Roman" w:cs="Times New Roman"/>
          <w:color w:val="000000"/>
          <w:shd w:val="clear" w:color="auto" w:fill="FFFFFF"/>
        </w:rPr>
        <w:t xml:space="preserve"> </w:t>
      </w:r>
      <w:r w:rsidR="00F0190F">
        <w:rPr>
          <w:rFonts w:eastAsia="Times New Roman" w:cs="Times New Roman"/>
          <w:iCs/>
          <w:color w:val="000000"/>
          <w:shd w:val="clear" w:color="auto" w:fill="FFFFFF"/>
        </w:rPr>
        <w:t>Laurel</w:t>
      </w:r>
      <w:r w:rsidR="002155DA" w:rsidRPr="00DF243D">
        <w:rPr>
          <w:rFonts w:eastAsia="Times New Roman" w:cs="Times New Roman"/>
          <w:iCs/>
          <w:color w:val="000000"/>
          <w:shd w:val="clear" w:color="auto" w:fill="FFFFFF"/>
        </w:rPr>
        <w:t xml:space="preserve"> opined that eating food recovered from dumpsters is</w:t>
      </w:r>
      <w:r w:rsidR="002155DA" w:rsidRPr="00DF243D">
        <w:rPr>
          <w:rFonts w:eastAsia="Times New Roman" w:cs="Times New Roman"/>
          <w:color w:val="000000"/>
          <w:shd w:val="clear" w:color="auto" w:fill="FFFFFF"/>
        </w:rPr>
        <w:t xml:space="preserve"> “a far better way than all the products that come out of the consumerist society, processed up to the point that no nutritional value is left inside them</w:t>
      </w:r>
      <w:r w:rsidR="00586DA3">
        <w:rPr>
          <w:rFonts w:eastAsia="Times New Roman" w:cs="Times New Roman"/>
          <w:color w:val="000000"/>
          <w:shd w:val="clear" w:color="auto" w:fill="FFFFFF"/>
        </w:rPr>
        <w:t>.</w:t>
      </w:r>
      <w:r w:rsidR="002155DA" w:rsidRPr="00DF243D">
        <w:rPr>
          <w:rFonts w:eastAsia="Times New Roman" w:cs="Times New Roman"/>
          <w:color w:val="000000"/>
          <w:shd w:val="clear" w:color="auto" w:fill="FFFFFF"/>
        </w:rPr>
        <w:t xml:space="preserve">” </w:t>
      </w:r>
      <w:r w:rsidR="00586DA3">
        <w:rPr>
          <w:rFonts w:eastAsia="Times New Roman" w:cs="Times New Roman"/>
          <w:color w:val="000000"/>
          <w:shd w:val="clear" w:color="auto" w:fill="FFFFFF"/>
        </w:rPr>
        <w:t xml:space="preserve">Her </w:t>
      </w:r>
      <w:r w:rsidR="00BD48D6">
        <w:rPr>
          <w:rFonts w:eastAsia="Times New Roman" w:cs="Times New Roman"/>
          <w:color w:val="000000"/>
          <w:shd w:val="clear" w:color="auto" w:fill="FFFFFF"/>
        </w:rPr>
        <w:t xml:space="preserve">account </w:t>
      </w:r>
      <w:r w:rsidR="00586DA3">
        <w:rPr>
          <w:rFonts w:eastAsia="Times New Roman" w:cs="Times New Roman"/>
          <w:color w:val="000000"/>
          <w:shd w:val="clear" w:color="auto" w:fill="FFFFFF"/>
        </w:rPr>
        <w:t xml:space="preserve">is </w:t>
      </w:r>
      <w:r w:rsidR="00BD48D6">
        <w:rPr>
          <w:rFonts w:eastAsia="Times New Roman" w:cs="Times New Roman"/>
          <w:color w:val="000000"/>
          <w:shd w:val="clear" w:color="auto" w:fill="FFFFFF"/>
        </w:rPr>
        <w:t>illuminating</w:t>
      </w:r>
      <w:r w:rsidR="00586DA3">
        <w:rPr>
          <w:rFonts w:eastAsia="Times New Roman" w:cs="Times New Roman"/>
          <w:color w:val="000000"/>
          <w:shd w:val="clear" w:color="auto" w:fill="FFFFFF"/>
        </w:rPr>
        <w:t xml:space="preserve">. </w:t>
      </w:r>
      <w:r w:rsidR="00216BB3">
        <w:rPr>
          <w:rFonts w:eastAsia="Times New Roman" w:cs="Times New Roman"/>
          <w:color w:val="000000"/>
          <w:shd w:val="clear" w:color="auto" w:fill="FFFFFF"/>
        </w:rPr>
        <w:t>She</w:t>
      </w:r>
      <w:r w:rsidR="00BC57BC">
        <w:rPr>
          <w:rFonts w:eastAsia="Times New Roman" w:cs="Times New Roman"/>
          <w:color w:val="000000"/>
          <w:shd w:val="clear" w:color="auto" w:fill="FFFFFF"/>
        </w:rPr>
        <w:t xml:space="preserve"> emphasize</w:t>
      </w:r>
      <w:r w:rsidR="00586DA3">
        <w:rPr>
          <w:rFonts w:eastAsia="Times New Roman" w:cs="Times New Roman"/>
          <w:color w:val="000000"/>
          <w:shd w:val="clear" w:color="auto" w:fill="FFFFFF"/>
        </w:rPr>
        <w:t>s</w:t>
      </w:r>
      <w:r w:rsidR="002155DA">
        <w:rPr>
          <w:rFonts w:eastAsia="Times New Roman" w:cs="Times New Roman"/>
          <w:color w:val="000000"/>
          <w:shd w:val="clear" w:color="auto" w:fill="FFFFFF"/>
        </w:rPr>
        <w:t xml:space="preserve"> how </w:t>
      </w:r>
      <w:r w:rsidR="00216BB3">
        <w:rPr>
          <w:rFonts w:eastAsia="Times New Roman" w:cs="Times New Roman"/>
          <w:color w:val="000000"/>
          <w:shd w:val="clear" w:color="auto" w:fill="FFFFFF"/>
        </w:rPr>
        <w:t xml:space="preserve">the </w:t>
      </w:r>
      <w:r w:rsidR="00197CC7">
        <w:rPr>
          <w:rFonts w:eastAsia="Times New Roman" w:cs="Times New Roman"/>
          <w:color w:val="000000"/>
          <w:shd w:val="clear" w:color="auto" w:fill="FFFFFF"/>
        </w:rPr>
        <w:t xml:space="preserve">value </w:t>
      </w:r>
      <w:r w:rsidR="00216BB3">
        <w:rPr>
          <w:rFonts w:eastAsia="Times New Roman" w:cs="Times New Roman"/>
          <w:color w:val="000000"/>
          <w:shd w:val="clear" w:color="auto" w:fill="FFFFFF"/>
        </w:rPr>
        <w:t xml:space="preserve">regime’s </w:t>
      </w:r>
      <w:r w:rsidR="002155DA">
        <w:rPr>
          <w:rFonts w:eastAsia="Times New Roman" w:cs="Times New Roman"/>
          <w:color w:val="000000"/>
          <w:shd w:val="clear" w:color="auto" w:fill="FFFFFF"/>
        </w:rPr>
        <w:t xml:space="preserve">prevailing </w:t>
      </w:r>
      <w:r w:rsidR="00197CC7">
        <w:rPr>
          <w:rFonts w:eastAsia="Times New Roman" w:cs="Times New Roman"/>
          <w:color w:val="000000"/>
          <w:shd w:val="clear" w:color="auto" w:fill="FFFFFF"/>
        </w:rPr>
        <w:t>practice</w:t>
      </w:r>
      <w:r w:rsidR="00586DA3">
        <w:rPr>
          <w:rFonts w:eastAsia="Times New Roman" w:cs="Times New Roman"/>
          <w:color w:val="000000"/>
          <w:shd w:val="clear" w:color="auto" w:fill="FFFFFF"/>
        </w:rPr>
        <w:t>s</w:t>
      </w:r>
      <w:r w:rsidR="00197CC7">
        <w:rPr>
          <w:rFonts w:eastAsia="Times New Roman" w:cs="Times New Roman"/>
          <w:color w:val="000000"/>
          <w:shd w:val="clear" w:color="auto" w:fill="FFFFFF"/>
        </w:rPr>
        <w:t xml:space="preserve"> </w:t>
      </w:r>
      <w:r w:rsidR="00586DA3">
        <w:rPr>
          <w:rFonts w:eastAsia="Times New Roman" w:cs="Times New Roman"/>
          <w:color w:val="000000"/>
          <w:shd w:val="clear" w:color="auto" w:fill="FFFFFF"/>
        </w:rPr>
        <w:t>produce</w:t>
      </w:r>
      <w:r w:rsidR="00C80632">
        <w:rPr>
          <w:rFonts w:eastAsia="Times New Roman" w:cs="Times New Roman"/>
          <w:color w:val="000000"/>
          <w:shd w:val="clear" w:color="auto" w:fill="FFFFFF"/>
        </w:rPr>
        <w:t>,</w:t>
      </w:r>
      <w:r w:rsidR="005B513F">
        <w:rPr>
          <w:rFonts w:eastAsia="Times New Roman" w:cs="Times New Roman"/>
          <w:color w:val="000000"/>
          <w:shd w:val="clear" w:color="auto" w:fill="FFFFFF"/>
        </w:rPr>
        <w:t xml:space="preserve"> in the interplay with capitalistic higher-order values and food regulations</w:t>
      </w:r>
      <w:r w:rsidR="00C80632">
        <w:rPr>
          <w:rFonts w:eastAsia="Times New Roman" w:cs="Times New Roman"/>
          <w:color w:val="000000"/>
          <w:shd w:val="clear" w:color="auto" w:fill="FFFFFF"/>
        </w:rPr>
        <w:t>,</w:t>
      </w:r>
      <w:r w:rsidR="002155DA" w:rsidRPr="00DF243D">
        <w:rPr>
          <w:rFonts w:eastAsia="Times New Roman" w:cs="Times New Roman"/>
          <w:color w:val="000000"/>
          <w:shd w:val="clear" w:color="auto" w:fill="FFFFFF"/>
        </w:rPr>
        <w:t xml:space="preserve"> </w:t>
      </w:r>
      <w:r w:rsidR="00586DA3">
        <w:rPr>
          <w:rFonts w:eastAsia="Times New Roman" w:cs="Times New Roman"/>
          <w:color w:val="000000"/>
          <w:shd w:val="clear" w:color="auto" w:fill="FFFFFF"/>
        </w:rPr>
        <w:t>diminished</w:t>
      </w:r>
      <w:r w:rsidR="002155DA" w:rsidRPr="00DF243D">
        <w:rPr>
          <w:rFonts w:eastAsia="Times New Roman" w:cs="Times New Roman"/>
          <w:color w:val="000000"/>
          <w:shd w:val="clear" w:color="auto" w:fill="FFFFFF"/>
        </w:rPr>
        <w:t xml:space="preserve"> </w:t>
      </w:r>
      <w:r w:rsidR="00586DA3">
        <w:rPr>
          <w:rFonts w:eastAsia="Times New Roman" w:cs="Times New Roman"/>
          <w:color w:val="000000"/>
          <w:shd w:val="clear" w:color="auto" w:fill="FFFFFF"/>
        </w:rPr>
        <w:t>use value (“no nutrition”)</w:t>
      </w:r>
      <w:r w:rsidR="00216BB3">
        <w:rPr>
          <w:rFonts w:eastAsia="Times New Roman" w:cs="Times New Roman"/>
          <w:color w:val="000000"/>
          <w:shd w:val="clear" w:color="auto" w:fill="FFFFFF"/>
        </w:rPr>
        <w:t xml:space="preserve">. </w:t>
      </w:r>
      <w:r w:rsidR="00586DA3">
        <w:rPr>
          <w:rFonts w:eastAsia="Times New Roman" w:cs="Times New Roman"/>
          <w:color w:val="000000"/>
          <w:shd w:val="clear" w:color="auto" w:fill="FFFFFF"/>
        </w:rPr>
        <w:t xml:space="preserve">The infusion of expressive value onto recovered food apparently has a halo effect onto use value as well. </w:t>
      </w:r>
    </w:p>
    <w:p w14:paraId="5E95E297" w14:textId="199A0F16" w:rsidR="00CA54A7" w:rsidRDefault="00F64BB1" w:rsidP="00833735">
      <w:pPr>
        <w:spacing w:line="480" w:lineRule="auto"/>
        <w:ind w:firstLine="720"/>
        <w:rPr>
          <w:rFonts w:eastAsia="Times New Roman" w:cs="Times New Roman"/>
          <w:iCs/>
          <w:color w:val="000000"/>
          <w:shd w:val="clear" w:color="auto" w:fill="FFFFFF"/>
        </w:rPr>
      </w:pPr>
      <w:r>
        <w:rPr>
          <w:rFonts w:eastAsia="Times New Roman" w:cs="Times New Roman"/>
          <w:color w:val="000000"/>
          <w:shd w:val="clear" w:color="auto" w:fill="FFFFFF"/>
        </w:rPr>
        <w:lastRenderedPageBreak/>
        <w:t>The practice of s</w:t>
      </w:r>
      <w:r w:rsidR="001E5F8B" w:rsidRPr="001E5F8B">
        <w:rPr>
          <w:rFonts w:eastAsia="Times New Roman" w:cs="Times New Roman"/>
          <w:color w:val="000000"/>
          <w:shd w:val="clear" w:color="auto" w:fill="FFFFFF"/>
        </w:rPr>
        <w:t xml:space="preserve">acrifice is inherent to consumption, </w:t>
      </w:r>
      <w:r w:rsidR="001E5F8B">
        <w:rPr>
          <w:rFonts w:eastAsia="Times New Roman" w:cs="Times New Roman"/>
          <w:color w:val="000000"/>
          <w:shd w:val="clear" w:color="auto" w:fill="FFFFFF"/>
        </w:rPr>
        <w:t xml:space="preserve">like </w:t>
      </w:r>
      <w:r w:rsidR="001E5F8B" w:rsidRPr="001E5F8B">
        <w:rPr>
          <w:rFonts w:eastAsia="Times New Roman" w:cs="Times New Roman"/>
          <w:color w:val="000000"/>
          <w:shd w:val="clear" w:color="auto" w:fill="FFFFFF"/>
        </w:rPr>
        <w:t xml:space="preserve">when consumers sacrifice money, time, or effort in </w:t>
      </w:r>
      <w:r w:rsidR="001E5F8B">
        <w:rPr>
          <w:rFonts w:eastAsia="Times New Roman" w:cs="Times New Roman"/>
          <w:color w:val="000000"/>
          <w:shd w:val="clear" w:color="auto" w:fill="FFFFFF"/>
        </w:rPr>
        <w:t>attaining the goods they desire</w:t>
      </w:r>
      <w:r w:rsidR="00161CE4">
        <w:rPr>
          <w:rFonts w:eastAsia="Times New Roman" w:cs="Times New Roman"/>
          <w:color w:val="000000"/>
          <w:shd w:val="clear" w:color="auto" w:fill="FFFFFF"/>
        </w:rPr>
        <w:t xml:space="preserve"> </w:t>
      </w:r>
      <w:r w:rsidR="001E5F8B" w:rsidRPr="001E5F8B">
        <w:rPr>
          <w:rFonts w:eastAsia="Times New Roman" w:cs="Times New Roman"/>
          <w:color w:val="000000"/>
          <w:shd w:val="clear" w:color="auto" w:fill="FFFFFF"/>
        </w:rPr>
        <w:t xml:space="preserve">(e.g., Simmel 1902; Belk, </w:t>
      </w:r>
      <w:proofErr w:type="spellStart"/>
      <w:r w:rsidR="001E5F8B" w:rsidRPr="001E5F8B">
        <w:rPr>
          <w:rFonts w:eastAsia="Times New Roman" w:cs="Times New Roman"/>
          <w:color w:val="000000"/>
          <w:shd w:val="clear" w:color="auto" w:fill="FFFFFF"/>
        </w:rPr>
        <w:t>Ger</w:t>
      </w:r>
      <w:proofErr w:type="spellEnd"/>
      <w:r w:rsidR="001E5F8B" w:rsidRPr="001E5F8B">
        <w:rPr>
          <w:rFonts w:eastAsia="Times New Roman" w:cs="Times New Roman"/>
          <w:color w:val="000000"/>
          <w:shd w:val="clear" w:color="auto" w:fill="FFFFFF"/>
        </w:rPr>
        <w:t xml:space="preserve">, and </w:t>
      </w:r>
      <w:proofErr w:type="spellStart"/>
      <w:r w:rsidR="001E5F8B" w:rsidRPr="001E5F8B">
        <w:rPr>
          <w:rFonts w:eastAsia="Times New Roman" w:cs="Times New Roman"/>
          <w:color w:val="000000"/>
          <w:shd w:val="clear" w:color="auto" w:fill="FFFFFF"/>
        </w:rPr>
        <w:t>Askegaard</w:t>
      </w:r>
      <w:proofErr w:type="spellEnd"/>
      <w:r w:rsidR="001E5F8B" w:rsidRPr="001E5F8B">
        <w:rPr>
          <w:rFonts w:eastAsia="Times New Roman" w:cs="Times New Roman"/>
          <w:color w:val="000000"/>
          <w:shd w:val="clear" w:color="auto" w:fill="FFFFFF"/>
        </w:rPr>
        <w:t xml:space="preserve"> 2003). </w:t>
      </w:r>
      <w:r w:rsidR="00161CE4">
        <w:rPr>
          <w:rFonts w:eastAsia="Times New Roman" w:cs="Times New Roman"/>
          <w:color w:val="000000"/>
          <w:shd w:val="clear" w:color="auto" w:fill="FFFFFF"/>
        </w:rPr>
        <w:t xml:space="preserve">Sacrifice </w:t>
      </w:r>
      <w:r w:rsidR="003A7B57">
        <w:rPr>
          <w:rFonts w:eastAsia="Times New Roman" w:cs="Times New Roman"/>
          <w:color w:val="000000"/>
          <w:shd w:val="clear" w:color="auto" w:fill="FFFFFF"/>
        </w:rPr>
        <w:t>can</w:t>
      </w:r>
      <w:r w:rsidR="00161CE4">
        <w:rPr>
          <w:rFonts w:eastAsia="Times New Roman" w:cs="Times New Roman"/>
          <w:color w:val="000000"/>
          <w:shd w:val="clear" w:color="auto" w:fill="FFFFFF"/>
        </w:rPr>
        <w:t xml:space="preserve"> also </w:t>
      </w:r>
      <w:r>
        <w:rPr>
          <w:rFonts w:eastAsia="Times New Roman" w:cs="Times New Roman"/>
          <w:color w:val="000000"/>
          <w:shd w:val="clear" w:color="auto" w:fill="FFFFFF"/>
        </w:rPr>
        <w:t xml:space="preserve">link higher-order values to consumption objects </w:t>
      </w:r>
      <w:r w:rsidR="00161CE4">
        <w:rPr>
          <w:rFonts w:eastAsia="Times New Roman" w:cs="Times New Roman"/>
          <w:color w:val="000000"/>
          <w:shd w:val="clear" w:color="auto" w:fill="FFFFFF"/>
        </w:rPr>
        <w:t xml:space="preserve">(e.g., Simmel 1902; </w:t>
      </w:r>
      <w:proofErr w:type="spellStart"/>
      <w:r w:rsidR="00161CE4">
        <w:rPr>
          <w:rFonts w:eastAsia="Times New Roman" w:cs="Times New Roman"/>
          <w:color w:val="000000"/>
          <w:shd w:val="clear" w:color="auto" w:fill="FFFFFF"/>
        </w:rPr>
        <w:t>Türe</w:t>
      </w:r>
      <w:proofErr w:type="spellEnd"/>
      <w:r w:rsidR="00161CE4">
        <w:rPr>
          <w:rFonts w:eastAsia="Times New Roman" w:cs="Times New Roman"/>
          <w:color w:val="000000"/>
          <w:shd w:val="clear" w:color="auto" w:fill="FFFFFF"/>
        </w:rPr>
        <w:t xml:space="preserve"> 2014). The substantial time and effort </w:t>
      </w:r>
      <w:r w:rsidR="00361DA2">
        <w:rPr>
          <w:rFonts w:eastAsia="Times New Roman" w:cs="Times New Roman"/>
          <w:color w:val="000000"/>
          <w:shd w:val="clear" w:color="auto" w:fill="FFFFFF"/>
        </w:rPr>
        <w:t xml:space="preserve">required by </w:t>
      </w:r>
      <w:r w:rsidR="00161CE4">
        <w:rPr>
          <w:rFonts w:eastAsia="Times New Roman" w:cs="Times New Roman"/>
          <w:color w:val="000000"/>
          <w:shd w:val="clear" w:color="auto" w:fill="FFFFFF"/>
        </w:rPr>
        <w:t xml:space="preserve">dumpster diving </w:t>
      </w:r>
      <w:r w:rsidR="008475A0">
        <w:rPr>
          <w:rFonts w:eastAsia="Times New Roman" w:cs="Times New Roman"/>
          <w:color w:val="000000"/>
          <w:shd w:val="clear" w:color="auto" w:fill="FFFFFF"/>
        </w:rPr>
        <w:t xml:space="preserve">infused expressive value into </w:t>
      </w:r>
      <w:r w:rsidR="001E5F8B">
        <w:rPr>
          <w:rFonts w:eastAsia="Times New Roman" w:cs="Times New Roman"/>
          <w:color w:val="000000"/>
          <w:shd w:val="clear" w:color="auto" w:fill="FFFFFF"/>
        </w:rPr>
        <w:t>redeemed food objects</w:t>
      </w:r>
      <w:r w:rsidR="008475A0">
        <w:rPr>
          <w:rFonts w:eastAsia="Times New Roman" w:cs="Times New Roman"/>
          <w:color w:val="000000"/>
          <w:shd w:val="clear" w:color="auto" w:fill="FFFFFF"/>
        </w:rPr>
        <w:t xml:space="preserve"> by turning them into</w:t>
      </w:r>
      <w:r w:rsidR="001E5F8B">
        <w:rPr>
          <w:rFonts w:eastAsia="Times New Roman" w:cs="Times New Roman"/>
          <w:color w:val="000000"/>
          <w:shd w:val="clear" w:color="auto" w:fill="FFFFFF"/>
        </w:rPr>
        <w:t xml:space="preserve"> </w:t>
      </w:r>
      <w:r w:rsidR="00161CE4">
        <w:rPr>
          <w:rFonts w:eastAsia="Times New Roman" w:cs="Times New Roman"/>
          <w:color w:val="000000"/>
          <w:shd w:val="clear" w:color="auto" w:fill="FFFFFF"/>
        </w:rPr>
        <w:t>trophies of success</w:t>
      </w:r>
      <w:r w:rsidR="001E5F8B">
        <w:rPr>
          <w:rFonts w:eastAsia="Times New Roman" w:cs="Times New Roman"/>
          <w:color w:val="000000"/>
          <w:shd w:val="clear" w:color="auto" w:fill="FFFFFF"/>
        </w:rPr>
        <w:t xml:space="preserve">. </w:t>
      </w:r>
      <w:r w:rsidR="00361DA2">
        <w:rPr>
          <w:rFonts w:eastAsia="Times New Roman" w:cs="Times New Roman"/>
          <w:color w:val="000000"/>
          <w:shd w:val="clear" w:color="auto" w:fill="FFFFFF"/>
        </w:rPr>
        <w:t>Some i</w:t>
      </w:r>
      <w:r w:rsidR="002D71C9">
        <w:rPr>
          <w:rFonts w:eastAsia="Times New Roman" w:cs="Times New Roman"/>
          <w:color w:val="000000"/>
          <w:shd w:val="clear" w:color="auto" w:fill="FFFFFF"/>
        </w:rPr>
        <w:t xml:space="preserve">nformants </w:t>
      </w:r>
      <w:r w:rsidR="00216BB3">
        <w:rPr>
          <w:rFonts w:eastAsia="Times New Roman" w:cs="Times New Roman"/>
          <w:color w:val="000000"/>
          <w:shd w:val="clear" w:color="auto" w:fill="FFFFFF"/>
        </w:rPr>
        <w:t>described</w:t>
      </w:r>
      <w:r w:rsidR="00594533">
        <w:rPr>
          <w:rFonts w:eastAsia="Times New Roman" w:cs="Times New Roman"/>
          <w:color w:val="000000"/>
          <w:shd w:val="clear" w:color="auto" w:fill="FFFFFF"/>
        </w:rPr>
        <w:t xml:space="preserve"> the practice of</w:t>
      </w:r>
      <w:r w:rsidR="00216BB3">
        <w:rPr>
          <w:rFonts w:eastAsia="Times New Roman" w:cs="Times New Roman"/>
          <w:color w:val="000000"/>
          <w:shd w:val="clear" w:color="auto" w:fill="FFFFFF"/>
        </w:rPr>
        <w:t xml:space="preserve"> </w:t>
      </w:r>
      <w:r w:rsidR="002D71C9">
        <w:rPr>
          <w:rFonts w:eastAsia="Times New Roman" w:cs="Times New Roman"/>
          <w:color w:val="000000"/>
          <w:shd w:val="clear" w:color="auto" w:fill="FFFFFF"/>
        </w:rPr>
        <w:t>d</w:t>
      </w:r>
      <w:r w:rsidR="00671125" w:rsidRPr="00DF243D">
        <w:rPr>
          <w:rFonts w:eastAsia="Times New Roman" w:cs="Times New Roman"/>
          <w:color w:val="000000"/>
          <w:shd w:val="clear" w:color="auto" w:fill="FFFFFF"/>
        </w:rPr>
        <w:t xml:space="preserve">umpster diving </w:t>
      </w:r>
      <w:r w:rsidR="002D71C9">
        <w:rPr>
          <w:rFonts w:eastAsia="Times New Roman" w:cs="Times New Roman"/>
          <w:color w:val="000000"/>
          <w:shd w:val="clear" w:color="auto" w:fill="FFFFFF"/>
        </w:rPr>
        <w:t xml:space="preserve">itself </w:t>
      </w:r>
      <w:r w:rsidR="00216BB3">
        <w:rPr>
          <w:rFonts w:eastAsia="Times New Roman" w:cs="Times New Roman"/>
          <w:color w:val="000000"/>
          <w:shd w:val="clear" w:color="auto" w:fill="FFFFFF"/>
        </w:rPr>
        <w:t>to</w:t>
      </w:r>
      <w:r w:rsidR="002D71C9" w:rsidRPr="00DF243D">
        <w:rPr>
          <w:rFonts w:eastAsia="Times New Roman" w:cs="Times New Roman"/>
          <w:color w:val="000000"/>
          <w:shd w:val="clear" w:color="auto" w:fill="FFFFFF"/>
        </w:rPr>
        <w:t xml:space="preserve"> </w:t>
      </w:r>
      <w:r w:rsidR="00216BB3">
        <w:rPr>
          <w:rFonts w:eastAsia="Times New Roman" w:cs="Times New Roman"/>
          <w:color w:val="000000"/>
          <w:shd w:val="clear" w:color="auto" w:fill="FFFFFF"/>
        </w:rPr>
        <w:t xml:space="preserve">be </w:t>
      </w:r>
      <w:r w:rsidR="00671125" w:rsidRPr="00DF243D">
        <w:rPr>
          <w:rFonts w:eastAsia="Times New Roman" w:cs="Times New Roman"/>
          <w:color w:val="000000"/>
          <w:shd w:val="clear" w:color="auto" w:fill="FFFFFF"/>
        </w:rPr>
        <w:t xml:space="preserve">enjoyable, even exciting. Anna found dumpster diving thrilling, “like a </w:t>
      </w:r>
      <w:r w:rsidR="00671125" w:rsidRPr="00DF243D">
        <w:rPr>
          <w:rFonts w:eastAsia="Times New Roman" w:cs="Times New Roman"/>
          <w:iCs/>
          <w:color w:val="000000"/>
          <w:shd w:val="clear" w:color="auto" w:fill="FFFFFF"/>
        </w:rPr>
        <w:t xml:space="preserve">hunting experience.” </w:t>
      </w:r>
      <w:r w:rsidR="00F0190F">
        <w:rPr>
          <w:rFonts w:eastAsia="Times New Roman" w:cs="Times New Roman"/>
          <w:iCs/>
          <w:color w:val="000000"/>
          <w:shd w:val="clear" w:color="auto" w:fill="FFFFFF"/>
        </w:rPr>
        <w:t>Alice</w:t>
      </w:r>
      <w:r w:rsidR="00671125" w:rsidRPr="00DF243D">
        <w:rPr>
          <w:rFonts w:eastAsia="Times New Roman" w:cs="Times New Roman"/>
          <w:iCs/>
          <w:color w:val="000000"/>
          <w:shd w:val="clear" w:color="auto" w:fill="FFFFFF"/>
        </w:rPr>
        <w:t xml:space="preserve"> described positive affect and a sense of fulfillment: “It’s a success. It feels... it feels nice. It’s funny, because it doesn’t feel bad when you don’t find anything.” We also learned that going “on the hunt” together</w:t>
      </w:r>
      <w:r w:rsidR="002D71C9">
        <w:rPr>
          <w:rFonts w:eastAsia="Times New Roman" w:cs="Times New Roman"/>
          <w:iCs/>
          <w:color w:val="000000"/>
          <w:shd w:val="clear" w:color="auto" w:fill="FFFFFF"/>
        </w:rPr>
        <w:t xml:space="preserve"> and </w:t>
      </w:r>
      <w:r w:rsidR="00671125" w:rsidRPr="00DF243D">
        <w:rPr>
          <w:rFonts w:eastAsia="Times New Roman" w:cs="Times New Roman"/>
          <w:iCs/>
          <w:color w:val="000000"/>
          <w:shd w:val="clear" w:color="auto" w:fill="FFFFFF"/>
        </w:rPr>
        <w:t>sharing bounties</w:t>
      </w:r>
      <w:r w:rsidR="002D71C9">
        <w:rPr>
          <w:rFonts w:eastAsia="Times New Roman" w:cs="Times New Roman"/>
          <w:iCs/>
          <w:color w:val="000000"/>
          <w:shd w:val="clear" w:color="auto" w:fill="FFFFFF"/>
        </w:rPr>
        <w:t xml:space="preserve"> </w:t>
      </w:r>
      <w:r w:rsidR="008475A0">
        <w:rPr>
          <w:rFonts w:eastAsia="Times New Roman" w:cs="Times New Roman"/>
          <w:iCs/>
          <w:color w:val="000000"/>
          <w:shd w:val="clear" w:color="auto" w:fill="FFFFFF"/>
        </w:rPr>
        <w:t>provided</w:t>
      </w:r>
      <w:r w:rsidR="00833735">
        <w:rPr>
          <w:rFonts w:eastAsia="Times New Roman" w:cs="Times New Roman"/>
          <w:iCs/>
          <w:color w:val="000000"/>
          <w:shd w:val="clear" w:color="auto" w:fill="FFFFFF"/>
        </w:rPr>
        <w:t xml:space="preserve"> </w:t>
      </w:r>
      <w:r w:rsidR="008475A0">
        <w:rPr>
          <w:rFonts w:eastAsia="Times New Roman" w:cs="Times New Roman"/>
          <w:iCs/>
          <w:color w:val="000000"/>
          <w:shd w:val="clear" w:color="auto" w:fill="FFFFFF"/>
        </w:rPr>
        <w:t xml:space="preserve">social </w:t>
      </w:r>
      <w:r w:rsidR="00833735">
        <w:rPr>
          <w:rFonts w:eastAsia="Times New Roman" w:cs="Times New Roman"/>
          <w:iCs/>
          <w:color w:val="000000"/>
          <w:shd w:val="clear" w:color="auto" w:fill="FFFFFF"/>
        </w:rPr>
        <w:t>value outcomes</w:t>
      </w:r>
      <w:r w:rsidR="008475A0">
        <w:rPr>
          <w:rFonts w:eastAsia="Times New Roman" w:cs="Times New Roman"/>
          <w:iCs/>
          <w:color w:val="000000"/>
          <w:shd w:val="clear" w:color="auto" w:fill="FFFFFF"/>
        </w:rPr>
        <w:t xml:space="preserve"> such as </w:t>
      </w:r>
      <w:r w:rsidR="00671125" w:rsidRPr="00DF243D">
        <w:rPr>
          <w:rFonts w:eastAsia="Times New Roman" w:cs="Times New Roman"/>
          <w:iCs/>
          <w:color w:val="000000"/>
          <w:shd w:val="clear" w:color="auto" w:fill="FFFFFF"/>
        </w:rPr>
        <w:t>positive feelings of communion</w:t>
      </w:r>
      <w:r w:rsidR="008475A0">
        <w:rPr>
          <w:rFonts w:eastAsia="Times New Roman" w:cs="Times New Roman"/>
          <w:iCs/>
          <w:color w:val="000000"/>
          <w:shd w:val="clear" w:color="auto" w:fill="FFFFFF"/>
        </w:rPr>
        <w:t xml:space="preserve">. </w:t>
      </w:r>
    </w:p>
    <w:p w14:paraId="051AC881" w14:textId="77777777" w:rsidR="008D3BD8" w:rsidRPr="00AC625C" w:rsidRDefault="008D3BD8" w:rsidP="00833735">
      <w:pPr>
        <w:spacing w:line="480" w:lineRule="auto"/>
        <w:ind w:firstLine="720"/>
        <w:rPr>
          <w:rFonts w:eastAsia="Times New Roman" w:cs="Times New Roman"/>
          <w:iCs/>
          <w:color w:val="000000"/>
          <w:shd w:val="clear" w:color="auto" w:fill="FFFFFF"/>
        </w:rPr>
      </w:pPr>
    </w:p>
    <w:p w14:paraId="27DAE899" w14:textId="77777777" w:rsidR="008D3BD8" w:rsidRDefault="002850B0" w:rsidP="00940066">
      <w:pPr>
        <w:pStyle w:val="berschrift2"/>
        <w:rPr>
          <w:shd w:val="clear" w:color="auto" w:fill="FFFFFF"/>
        </w:rPr>
      </w:pPr>
      <w:r>
        <w:rPr>
          <w:shd w:val="clear" w:color="auto" w:fill="FFFFFF"/>
        </w:rPr>
        <w:t>From Practic</w:t>
      </w:r>
      <w:r w:rsidR="007B05FC">
        <w:rPr>
          <w:shd w:val="clear" w:color="auto" w:fill="FFFFFF"/>
        </w:rPr>
        <w:t>e Innovation</w:t>
      </w:r>
      <w:r>
        <w:rPr>
          <w:shd w:val="clear" w:color="auto" w:fill="FFFFFF"/>
        </w:rPr>
        <w:t xml:space="preserve"> to </w:t>
      </w:r>
      <w:r w:rsidR="006862C1">
        <w:rPr>
          <w:shd w:val="clear" w:color="auto" w:fill="FFFFFF"/>
        </w:rPr>
        <w:t>Alternative Object Pathways</w:t>
      </w:r>
    </w:p>
    <w:p w14:paraId="74EB7D0A" w14:textId="15F0A83B" w:rsidR="00A6650F" w:rsidRPr="00F83ED3" w:rsidRDefault="00D93D07" w:rsidP="00530A1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Object</w:t>
      </w:r>
      <w:r w:rsidR="00A6650F">
        <w:rPr>
          <w:rFonts w:eastAsia="Times New Roman" w:cs="Times New Roman"/>
          <w:color w:val="000000"/>
          <w:shd w:val="clear" w:color="auto" w:fill="FFFFFF"/>
        </w:rPr>
        <w:t xml:space="preserve"> </w:t>
      </w:r>
      <w:r>
        <w:rPr>
          <w:rFonts w:eastAsia="Times New Roman" w:cs="Times New Roman"/>
          <w:color w:val="000000"/>
          <w:shd w:val="clear" w:color="auto" w:fill="FFFFFF"/>
        </w:rPr>
        <w:t>pathways</w:t>
      </w:r>
      <w:r w:rsidR="00A6650F">
        <w:rPr>
          <w:rFonts w:eastAsia="Times New Roman" w:cs="Times New Roman"/>
          <w:color w:val="000000"/>
          <w:shd w:val="clear" w:color="auto" w:fill="FFFFFF"/>
        </w:rPr>
        <w:t xml:space="preserve"> are made of </w:t>
      </w:r>
      <w:r w:rsidR="00FF27F7">
        <w:rPr>
          <w:rFonts w:eastAsia="Times New Roman" w:cs="Times New Roman"/>
          <w:color w:val="000000"/>
          <w:shd w:val="clear" w:color="auto" w:fill="FFFFFF"/>
        </w:rPr>
        <w:t xml:space="preserve">largely </w:t>
      </w:r>
      <w:r w:rsidR="00A6650F">
        <w:rPr>
          <w:rFonts w:eastAsia="Times New Roman" w:cs="Times New Roman"/>
          <w:color w:val="000000"/>
          <w:shd w:val="clear" w:color="auto" w:fill="FFFFFF"/>
        </w:rPr>
        <w:t>predictable</w:t>
      </w:r>
      <w:r w:rsidR="0031468F">
        <w:rPr>
          <w:rFonts w:eastAsia="Times New Roman" w:cs="Times New Roman"/>
          <w:color w:val="000000"/>
          <w:shd w:val="clear" w:color="auto" w:fill="FFFFFF"/>
        </w:rPr>
        <w:t>, routinized</w:t>
      </w:r>
      <w:r w:rsidR="00A6650F">
        <w:rPr>
          <w:rFonts w:eastAsia="Times New Roman" w:cs="Times New Roman"/>
          <w:color w:val="000000"/>
          <w:shd w:val="clear" w:color="auto" w:fill="FFFFFF"/>
        </w:rPr>
        <w:t xml:space="preserve"> sequences of exchange and object transformation practices. </w:t>
      </w:r>
      <w:r w:rsidR="00FF27F7">
        <w:rPr>
          <w:rFonts w:eastAsia="Times New Roman" w:cs="Times New Roman"/>
          <w:color w:val="000000"/>
          <w:shd w:val="clear" w:color="auto" w:fill="FFFFFF"/>
        </w:rPr>
        <w:t xml:space="preserve">Previous research has identified that consumers employ </w:t>
      </w:r>
      <w:r w:rsidR="00A57752">
        <w:rPr>
          <w:rFonts w:eastAsia="Times New Roman" w:cs="Times New Roman"/>
          <w:color w:val="000000"/>
          <w:shd w:val="clear" w:color="auto" w:fill="FFFFFF"/>
        </w:rPr>
        <w:t xml:space="preserve">certain </w:t>
      </w:r>
      <w:r w:rsidR="00FF27F7">
        <w:rPr>
          <w:rFonts w:eastAsia="Times New Roman" w:cs="Times New Roman"/>
          <w:color w:val="000000"/>
          <w:shd w:val="clear" w:color="auto" w:fill="FFFFFF"/>
        </w:rPr>
        <w:t xml:space="preserve">dispersed practices to create and maintain more holistic sets of practices called integrated practices (Arsel and Bean 2013; </w:t>
      </w:r>
      <w:proofErr w:type="spellStart"/>
      <w:r w:rsidR="00FF27F7">
        <w:rPr>
          <w:rFonts w:eastAsia="Times New Roman" w:cs="Times New Roman"/>
          <w:color w:val="000000"/>
          <w:shd w:val="clear" w:color="auto" w:fill="FFFFFF"/>
        </w:rPr>
        <w:t>Seregina</w:t>
      </w:r>
      <w:proofErr w:type="spellEnd"/>
      <w:r w:rsidR="00FF27F7">
        <w:rPr>
          <w:rFonts w:eastAsia="Times New Roman" w:cs="Times New Roman"/>
          <w:color w:val="000000"/>
          <w:shd w:val="clear" w:color="auto" w:fill="FFFFFF"/>
        </w:rPr>
        <w:t xml:space="preserve"> and </w:t>
      </w:r>
      <w:proofErr w:type="spellStart"/>
      <w:r w:rsidR="00FF27F7">
        <w:rPr>
          <w:rFonts w:eastAsia="Times New Roman" w:cs="Times New Roman"/>
          <w:color w:val="000000"/>
          <w:shd w:val="clear" w:color="auto" w:fill="FFFFFF"/>
        </w:rPr>
        <w:t>Weijo</w:t>
      </w:r>
      <w:proofErr w:type="spellEnd"/>
      <w:r w:rsidR="00FF27F7">
        <w:rPr>
          <w:rFonts w:eastAsia="Times New Roman" w:cs="Times New Roman"/>
          <w:color w:val="000000"/>
          <w:shd w:val="clear" w:color="auto" w:fill="FFFFFF"/>
        </w:rPr>
        <w:t xml:space="preserve"> 2017). </w:t>
      </w:r>
      <w:r w:rsidR="00A6650F" w:rsidRPr="00F5149E">
        <w:rPr>
          <w:rFonts w:eastAsia="Times New Roman" w:cs="Times New Roman"/>
          <w:color w:val="000000"/>
          <w:shd w:val="clear" w:color="auto" w:fill="FFFFFF"/>
        </w:rPr>
        <w:t>Synchroniz</w:t>
      </w:r>
      <w:r w:rsidR="006E49F5" w:rsidRPr="00F5149E">
        <w:rPr>
          <w:rFonts w:eastAsia="Times New Roman" w:cs="Times New Roman"/>
          <w:color w:val="000000"/>
          <w:shd w:val="clear" w:color="auto" w:fill="FFFFFF"/>
        </w:rPr>
        <w:t>ation</w:t>
      </w:r>
      <w:r w:rsidR="00A6650F" w:rsidRPr="00F5149E">
        <w:rPr>
          <w:rFonts w:eastAsia="Times New Roman" w:cs="Times New Roman"/>
          <w:color w:val="000000"/>
          <w:shd w:val="clear" w:color="auto" w:fill="FFFFFF"/>
        </w:rPr>
        <w:t xml:space="preserve"> refers to align</w:t>
      </w:r>
      <w:r w:rsidR="00672DEC" w:rsidRPr="00F5149E">
        <w:rPr>
          <w:rFonts w:eastAsia="Times New Roman" w:cs="Times New Roman"/>
          <w:color w:val="000000"/>
          <w:shd w:val="clear" w:color="auto" w:fill="FFFFFF"/>
        </w:rPr>
        <w:t>ing</w:t>
      </w:r>
      <w:r w:rsidR="00A6650F" w:rsidRPr="00F5149E">
        <w:rPr>
          <w:rFonts w:eastAsia="Times New Roman" w:cs="Times New Roman"/>
          <w:color w:val="000000"/>
          <w:shd w:val="clear" w:color="auto" w:fill="FFFFFF"/>
        </w:rPr>
        <w:t xml:space="preserve"> practices across different regime actors</w:t>
      </w:r>
      <w:r w:rsidR="003A7B57" w:rsidRPr="00F5149E">
        <w:rPr>
          <w:rFonts w:eastAsia="Times New Roman" w:cs="Times New Roman"/>
          <w:color w:val="000000"/>
          <w:shd w:val="clear" w:color="auto" w:fill="FFFFFF"/>
        </w:rPr>
        <w:t xml:space="preserve"> into a temporal </w:t>
      </w:r>
      <w:r w:rsidR="00F5149E" w:rsidRPr="00F5149E">
        <w:rPr>
          <w:rFonts w:eastAsia="Times New Roman" w:cs="Times New Roman"/>
          <w:color w:val="000000"/>
          <w:shd w:val="clear" w:color="auto" w:fill="FFFFFF"/>
        </w:rPr>
        <w:t>sequence</w:t>
      </w:r>
      <w:r w:rsidR="00A6650F" w:rsidRPr="00F5149E">
        <w:rPr>
          <w:rFonts w:eastAsia="Times New Roman" w:cs="Times New Roman"/>
          <w:color w:val="000000"/>
          <w:shd w:val="clear" w:color="auto" w:fill="FFFFFF"/>
        </w:rPr>
        <w:t>.</w:t>
      </w:r>
      <w:r w:rsidR="006E49F5" w:rsidRPr="00F5149E">
        <w:rPr>
          <w:rFonts w:eastAsia="Times New Roman" w:cs="Times New Roman"/>
          <w:color w:val="000000"/>
          <w:shd w:val="clear" w:color="auto" w:fill="FFFFFF"/>
        </w:rPr>
        <w:t xml:space="preserve"> </w:t>
      </w:r>
      <w:r w:rsidR="003A7B57" w:rsidRPr="00F5149E">
        <w:rPr>
          <w:rFonts w:eastAsia="Times New Roman" w:cs="Times New Roman"/>
          <w:color w:val="000000"/>
          <w:shd w:val="clear" w:color="auto" w:fill="FFFFFF"/>
        </w:rPr>
        <w:t>In our interpretation, synchronization is a key practice for building an alternative object pathway.</w:t>
      </w:r>
      <w:r w:rsidR="003A7B57">
        <w:rPr>
          <w:rFonts w:eastAsia="Times New Roman" w:cs="Times New Roman"/>
          <w:color w:val="000000"/>
          <w:shd w:val="clear" w:color="auto" w:fill="FFFFFF"/>
        </w:rPr>
        <w:t xml:space="preserve"> </w:t>
      </w:r>
    </w:p>
    <w:p w14:paraId="16AD8C05" w14:textId="340DE898" w:rsidR="007250D8" w:rsidRDefault="00CC4FD9" w:rsidP="006E442F">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In simple terms</w:t>
      </w:r>
      <w:r w:rsidR="004125F9">
        <w:rPr>
          <w:rFonts w:eastAsia="Times New Roman" w:cs="Times New Roman"/>
          <w:color w:val="000000"/>
          <w:shd w:val="clear" w:color="auto" w:fill="FFFFFF"/>
        </w:rPr>
        <w:t xml:space="preserve">, dumpster divers’ alternative pathway sought to </w:t>
      </w:r>
      <w:r w:rsidR="0031468F">
        <w:rPr>
          <w:rFonts w:eastAsia="Times New Roman" w:cs="Times New Roman"/>
          <w:color w:val="000000"/>
          <w:shd w:val="clear" w:color="auto" w:fill="FFFFFF"/>
        </w:rPr>
        <w:t xml:space="preserve">divert </w:t>
      </w:r>
      <w:r w:rsidR="004125F9">
        <w:rPr>
          <w:rFonts w:eastAsia="Times New Roman" w:cs="Times New Roman"/>
          <w:color w:val="000000"/>
          <w:shd w:val="clear" w:color="auto" w:fill="FFFFFF"/>
        </w:rPr>
        <w:t xml:space="preserve">discarded food items onto consumer plates instead of </w:t>
      </w:r>
      <w:r w:rsidR="0031468F">
        <w:rPr>
          <w:rFonts w:eastAsia="Times New Roman" w:cs="Times New Roman"/>
          <w:color w:val="000000"/>
          <w:shd w:val="clear" w:color="auto" w:fill="FFFFFF"/>
        </w:rPr>
        <w:t xml:space="preserve">to </w:t>
      </w:r>
      <w:r w:rsidR="004125F9">
        <w:rPr>
          <w:rFonts w:eastAsia="Times New Roman" w:cs="Times New Roman"/>
          <w:color w:val="000000"/>
          <w:shd w:val="clear" w:color="auto" w:fill="FFFFFF"/>
        </w:rPr>
        <w:t xml:space="preserve">the landfill. </w:t>
      </w:r>
      <w:r w:rsidR="00A128E0">
        <w:rPr>
          <w:rFonts w:eastAsia="Times New Roman" w:cs="Times New Roman"/>
          <w:color w:val="000000"/>
          <w:shd w:val="clear" w:color="auto" w:fill="FFFFFF"/>
        </w:rPr>
        <w:t xml:space="preserve">As the previous section illustrated, dumpster diving </w:t>
      </w:r>
      <w:r w:rsidR="006E49F5">
        <w:rPr>
          <w:rFonts w:eastAsia="Times New Roman" w:cs="Times New Roman"/>
          <w:color w:val="000000"/>
          <w:shd w:val="clear" w:color="auto" w:fill="FFFFFF"/>
        </w:rPr>
        <w:t xml:space="preserve">was initially an </w:t>
      </w:r>
      <w:r w:rsidR="006C73E0">
        <w:rPr>
          <w:rFonts w:eastAsia="Times New Roman" w:cs="Times New Roman"/>
          <w:color w:val="000000"/>
          <w:shd w:val="clear" w:color="auto" w:fill="FFFFFF"/>
        </w:rPr>
        <w:t xml:space="preserve">ad hoc practice </w:t>
      </w:r>
      <w:r w:rsidR="006E49F5">
        <w:rPr>
          <w:rFonts w:eastAsia="Times New Roman" w:cs="Times New Roman"/>
          <w:color w:val="000000"/>
          <w:shd w:val="clear" w:color="auto" w:fill="FFFFFF"/>
        </w:rPr>
        <w:t xml:space="preserve">where </w:t>
      </w:r>
      <w:r w:rsidR="006C73E0">
        <w:rPr>
          <w:rFonts w:eastAsia="Times New Roman" w:cs="Times New Roman"/>
          <w:color w:val="000000"/>
          <w:shd w:val="clear" w:color="auto" w:fill="FFFFFF"/>
        </w:rPr>
        <w:t xml:space="preserve">consumers </w:t>
      </w:r>
      <w:r w:rsidR="006E49F5">
        <w:rPr>
          <w:rFonts w:eastAsia="Times New Roman" w:cs="Times New Roman"/>
          <w:color w:val="000000"/>
          <w:shd w:val="clear" w:color="auto" w:fill="FFFFFF"/>
        </w:rPr>
        <w:t>worked</w:t>
      </w:r>
      <w:r w:rsidR="006C73E0">
        <w:rPr>
          <w:rFonts w:eastAsia="Times New Roman" w:cs="Times New Roman"/>
          <w:color w:val="000000"/>
          <w:shd w:val="clear" w:color="auto" w:fill="FFFFFF"/>
        </w:rPr>
        <w:t xml:space="preserve"> alone or in small groups </w:t>
      </w:r>
      <w:r w:rsidR="006E49F5">
        <w:rPr>
          <w:rFonts w:eastAsia="Times New Roman" w:cs="Times New Roman"/>
          <w:color w:val="000000"/>
          <w:shd w:val="clear" w:color="auto" w:fill="FFFFFF"/>
        </w:rPr>
        <w:t xml:space="preserve">and </w:t>
      </w:r>
      <w:r w:rsidR="006C73E0">
        <w:rPr>
          <w:rFonts w:eastAsia="Times New Roman" w:cs="Times New Roman"/>
          <w:color w:val="000000"/>
          <w:shd w:val="clear" w:color="auto" w:fill="FFFFFF"/>
        </w:rPr>
        <w:t xml:space="preserve">sought out promising dumpsters </w:t>
      </w:r>
      <w:r w:rsidR="006E49F5">
        <w:rPr>
          <w:rFonts w:eastAsia="Times New Roman" w:cs="Times New Roman"/>
          <w:color w:val="000000"/>
          <w:shd w:val="clear" w:color="auto" w:fill="FFFFFF"/>
        </w:rPr>
        <w:t>to</w:t>
      </w:r>
      <w:r w:rsidR="006C73E0">
        <w:rPr>
          <w:rFonts w:eastAsia="Times New Roman" w:cs="Times New Roman"/>
          <w:color w:val="000000"/>
          <w:shd w:val="clear" w:color="auto" w:fill="FFFFFF"/>
        </w:rPr>
        <w:t xml:space="preserve"> </w:t>
      </w:r>
      <w:r w:rsidR="006E49F5">
        <w:rPr>
          <w:rFonts w:eastAsia="Times New Roman" w:cs="Times New Roman"/>
          <w:color w:val="000000"/>
          <w:shd w:val="clear" w:color="auto" w:fill="FFFFFF"/>
        </w:rPr>
        <w:t>salvage</w:t>
      </w:r>
      <w:r w:rsidR="006C73E0">
        <w:rPr>
          <w:rFonts w:eastAsia="Times New Roman" w:cs="Times New Roman"/>
          <w:color w:val="000000"/>
          <w:shd w:val="clear" w:color="auto" w:fill="FFFFFF"/>
        </w:rPr>
        <w:t xml:space="preserve"> what they could for their own use.</w:t>
      </w:r>
      <w:r w:rsidR="00A57752">
        <w:rPr>
          <w:rFonts w:eastAsia="Times New Roman" w:cs="Times New Roman"/>
          <w:color w:val="000000"/>
          <w:shd w:val="clear" w:color="auto" w:fill="FFFFFF"/>
        </w:rPr>
        <w:t xml:space="preserve"> </w:t>
      </w:r>
      <w:r w:rsidR="00772FA1">
        <w:rPr>
          <w:rFonts w:eastAsia="Times New Roman" w:cs="Times New Roman"/>
          <w:color w:val="000000"/>
          <w:shd w:val="clear" w:color="auto" w:fill="FFFFFF"/>
        </w:rPr>
        <w:t>As t</w:t>
      </w:r>
      <w:r w:rsidR="00A57752">
        <w:rPr>
          <w:rFonts w:eastAsia="Times New Roman" w:cs="Times New Roman"/>
          <w:color w:val="000000"/>
          <w:shd w:val="clear" w:color="auto" w:fill="FFFFFF"/>
        </w:rPr>
        <w:t>he practice grew and dumpster divers became more connected and organized,</w:t>
      </w:r>
      <w:r w:rsidR="003C239E">
        <w:rPr>
          <w:rFonts w:eastAsia="Times New Roman" w:cs="Times New Roman"/>
          <w:color w:val="000000"/>
          <w:shd w:val="clear" w:color="auto" w:fill="FFFFFF"/>
        </w:rPr>
        <w:t xml:space="preserve"> an alternative object pathway</w:t>
      </w:r>
      <w:r w:rsidR="00BF4883">
        <w:rPr>
          <w:rFonts w:eastAsia="Times New Roman" w:cs="Times New Roman"/>
          <w:color w:val="000000"/>
          <w:shd w:val="clear" w:color="auto" w:fill="FFFFFF"/>
        </w:rPr>
        <w:t xml:space="preserve"> emerged</w:t>
      </w:r>
      <w:r w:rsidR="00A57752">
        <w:rPr>
          <w:rFonts w:eastAsia="Times New Roman" w:cs="Times New Roman"/>
          <w:color w:val="000000"/>
          <w:shd w:val="clear" w:color="auto" w:fill="FFFFFF"/>
        </w:rPr>
        <w:t xml:space="preserve">. </w:t>
      </w:r>
      <w:r w:rsidR="00772FA1">
        <w:rPr>
          <w:rFonts w:eastAsia="Times New Roman" w:cs="Times New Roman"/>
          <w:color w:val="000000"/>
          <w:shd w:val="clear" w:color="auto" w:fill="FFFFFF"/>
        </w:rPr>
        <w:t xml:space="preserve">The effective </w:t>
      </w:r>
      <w:r w:rsidR="006F3FD8">
        <w:rPr>
          <w:rFonts w:eastAsia="Times New Roman" w:cs="Times New Roman"/>
          <w:color w:val="000000"/>
          <w:shd w:val="clear" w:color="auto" w:fill="FFFFFF"/>
        </w:rPr>
        <w:t xml:space="preserve">synchronization </w:t>
      </w:r>
      <w:r w:rsidR="00F3276B">
        <w:rPr>
          <w:rFonts w:eastAsia="Times New Roman" w:cs="Times New Roman"/>
          <w:color w:val="000000"/>
          <w:shd w:val="clear" w:color="auto" w:fill="FFFFFF"/>
        </w:rPr>
        <w:t>of</w:t>
      </w:r>
      <w:r w:rsidR="00A57752">
        <w:rPr>
          <w:rFonts w:eastAsia="Times New Roman" w:cs="Times New Roman"/>
          <w:color w:val="000000"/>
          <w:shd w:val="clear" w:color="auto" w:fill="FFFFFF"/>
        </w:rPr>
        <w:t xml:space="preserve"> material resources </w:t>
      </w:r>
      <w:r w:rsidR="00772FA1">
        <w:rPr>
          <w:rFonts w:eastAsia="Times New Roman" w:cs="Times New Roman"/>
          <w:color w:val="000000"/>
          <w:shd w:val="clear" w:color="auto" w:fill="FFFFFF"/>
        </w:rPr>
        <w:t xml:space="preserve">was key to building </w:t>
      </w:r>
      <w:r w:rsidR="00772FA1">
        <w:rPr>
          <w:rFonts w:eastAsia="Times New Roman" w:cs="Times New Roman"/>
          <w:color w:val="000000"/>
          <w:shd w:val="clear" w:color="auto" w:fill="FFFFFF"/>
        </w:rPr>
        <w:lastRenderedPageBreak/>
        <w:t>pathway viability</w:t>
      </w:r>
      <w:r w:rsidR="00A57752">
        <w:rPr>
          <w:rFonts w:eastAsia="Times New Roman" w:cs="Times New Roman"/>
          <w:color w:val="000000"/>
          <w:shd w:val="clear" w:color="auto" w:fill="FFFFFF"/>
        </w:rPr>
        <w:t xml:space="preserve">. </w:t>
      </w:r>
      <w:r w:rsidR="00622636">
        <w:rPr>
          <w:rFonts w:eastAsia="Times New Roman" w:cs="Times New Roman"/>
          <w:color w:val="000000"/>
          <w:shd w:val="clear" w:color="auto" w:fill="FFFFFF"/>
        </w:rPr>
        <w:t xml:space="preserve">Dumpster divers </w:t>
      </w:r>
      <w:r w:rsidR="007250D8">
        <w:rPr>
          <w:rFonts w:eastAsia="Times New Roman" w:cs="Times New Roman"/>
          <w:color w:val="000000"/>
          <w:shd w:val="clear" w:color="auto" w:fill="FFFFFF"/>
        </w:rPr>
        <w:t xml:space="preserve">synchronized </w:t>
      </w:r>
      <w:r w:rsidR="00622636">
        <w:rPr>
          <w:rFonts w:eastAsia="Times New Roman" w:cs="Times New Roman"/>
          <w:color w:val="000000"/>
          <w:shd w:val="clear" w:color="auto" w:fill="FFFFFF"/>
        </w:rPr>
        <w:t>the</w:t>
      </w:r>
      <w:r w:rsidR="00F65C45">
        <w:rPr>
          <w:rFonts w:eastAsia="Times New Roman" w:cs="Times New Roman"/>
          <w:color w:val="000000"/>
          <w:shd w:val="clear" w:color="auto" w:fill="FFFFFF"/>
        </w:rPr>
        <w:t>ir</w:t>
      </w:r>
      <w:r w:rsidR="00622636">
        <w:rPr>
          <w:rFonts w:eastAsia="Times New Roman" w:cs="Times New Roman"/>
          <w:color w:val="000000"/>
          <w:shd w:val="clear" w:color="auto" w:fill="FFFFFF"/>
        </w:rPr>
        <w:t xml:space="preserve"> use of bikes and cars </w:t>
      </w:r>
      <w:r w:rsidR="006E49F5">
        <w:rPr>
          <w:rFonts w:eastAsia="Times New Roman" w:cs="Times New Roman"/>
          <w:color w:val="000000"/>
          <w:shd w:val="clear" w:color="auto" w:fill="FFFFFF"/>
        </w:rPr>
        <w:t xml:space="preserve">with dumpster raids </w:t>
      </w:r>
      <w:r w:rsidR="00622636">
        <w:rPr>
          <w:rFonts w:eastAsia="Times New Roman" w:cs="Times New Roman"/>
          <w:color w:val="000000"/>
          <w:shd w:val="clear" w:color="auto" w:fill="FFFFFF"/>
        </w:rPr>
        <w:t xml:space="preserve">to recover food </w:t>
      </w:r>
      <w:r w:rsidR="007250D8">
        <w:rPr>
          <w:rFonts w:eastAsia="Times New Roman" w:cs="Times New Roman"/>
          <w:color w:val="000000"/>
          <w:shd w:val="clear" w:color="auto" w:fill="FFFFFF"/>
        </w:rPr>
        <w:t xml:space="preserve">from wider areas across cities, carrying larger amounts to their homes. The appropriation of vehicles into dumpster diving increased the circulation potential of the </w:t>
      </w:r>
      <w:r w:rsidR="0031468F">
        <w:rPr>
          <w:rFonts w:eastAsia="Times New Roman" w:cs="Times New Roman"/>
          <w:color w:val="000000"/>
          <w:shd w:val="clear" w:color="auto" w:fill="FFFFFF"/>
        </w:rPr>
        <w:t xml:space="preserve">alternative </w:t>
      </w:r>
      <w:r w:rsidR="007250D8">
        <w:rPr>
          <w:rFonts w:eastAsia="Times New Roman" w:cs="Times New Roman"/>
          <w:color w:val="000000"/>
          <w:shd w:val="clear" w:color="auto" w:fill="FFFFFF"/>
        </w:rPr>
        <w:t>pathway—food could be pass</w:t>
      </w:r>
      <w:r w:rsidR="006E49F5">
        <w:rPr>
          <w:rFonts w:eastAsia="Times New Roman" w:cs="Times New Roman"/>
          <w:color w:val="000000"/>
          <w:shd w:val="clear" w:color="auto" w:fill="FFFFFF"/>
        </w:rPr>
        <w:t>ed</w:t>
      </w:r>
      <w:r w:rsidR="007250D8">
        <w:rPr>
          <w:rFonts w:eastAsia="Times New Roman" w:cs="Times New Roman"/>
          <w:color w:val="000000"/>
          <w:shd w:val="clear" w:color="auto" w:fill="FFFFFF"/>
        </w:rPr>
        <w:t xml:space="preserve"> onwards rather than consumed alone. As Sandra described: “My car is one of the main facilitators and vehicles for distributing the food items to my friends.” Rebecca </w:t>
      </w:r>
      <w:r w:rsidR="006E49F5">
        <w:rPr>
          <w:rFonts w:eastAsia="Times New Roman" w:cs="Times New Roman"/>
          <w:color w:val="000000"/>
          <w:shd w:val="clear" w:color="auto" w:fill="FFFFFF"/>
        </w:rPr>
        <w:t>similarly professed</w:t>
      </w:r>
      <w:r w:rsidR="007250D8">
        <w:rPr>
          <w:rFonts w:eastAsia="Times New Roman" w:cs="Times New Roman"/>
          <w:color w:val="000000"/>
          <w:shd w:val="clear" w:color="auto" w:fill="FFFFFF"/>
        </w:rPr>
        <w:t>: “</w:t>
      </w:r>
      <w:r w:rsidR="00A57752">
        <w:rPr>
          <w:rFonts w:eastAsia="Times New Roman" w:cs="Times New Roman"/>
          <w:color w:val="000000"/>
          <w:shd w:val="clear" w:color="auto" w:fill="FFFFFF"/>
        </w:rPr>
        <w:t>Without my bike, I couldn’t even really go dump</w:t>
      </w:r>
      <w:r w:rsidR="007250D8">
        <w:rPr>
          <w:rFonts w:eastAsia="Times New Roman" w:cs="Times New Roman"/>
          <w:color w:val="000000"/>
          <w:shd w:val="clear" w:color="auto" w:fill="FFFFFF"/>
        </w:rPr>
        <w:t xml:space="preserve">ster diving. I have two baskets, </w:t>
      </w:r>
      <w:r w:rsidR="00A57752">
        <w:rPr>
          <w:rFonts w:eastAsia="Times New Roman" w:cs="Times New Roman"/>
          <w:color w:val="000000"/>
          <w:shd w:val="clear" w:color="auto" w:fill="FFFFFF"/>
        </w:rPr>
        <w:t xml:space="preserve">one in the front and one in the back. And then I put two sacks on each side of the </w:t>
      </w:r>
      <w:r w:rsidR="001379BE">
        <w:rPr>
          <w:rFonts w:eastAsia="Times New Roman" w:cs="Times New Roman"/>
          <w:color w:val="000000"/>
          <w:shd w:val="clear" w:color="auto" w:fill="FFFFFF"/>
        </w:rPr>
        <w:t>handlebars</w:t>
      </w:r>
      <w:r w:rsidR="00A57752">
        <w:rPr>
          <w:rFonts w:eastAsia="Times New Roman" w:cs="Times New Roman"/>
          <w:color w:val="000000"/>
          <w:shd w:val="clear" w:color="auto" w:fill="FFFFFF"/>
        </w:rPr>
        <w:t>.</w:t>
      </w:r>
      <w:r w:rsidR="007250D8">
        <w:rPr>
          <w:rFonts w:eastAsia="Times New Roman" w:cs="Times New Roman"/>
          <w:color w:val="000000"/>
          <w:shd w:val="clear" w:color="auto" w:fill="FFFFFF"/>
        </w:rPr>
        <w:t>”</w:t>
      </w:r>
      <w:r w:rsidR="00A57752">
        <w:rPr>
          <w:rFonts w:eastAsia="Times New Roman" w:cs="Times New Roman"/>
          <w:color w:val="000000"/>
          <w:shd w:val="clear" w:color="auto" w:fill="FFFFFF"/>
        </w:rPr>
        <w:t xml:space="preserve"> </w:t>
      </w:r>
      <w:r w:rsidR="00B36FA9">
        <w:rPr>
          <w:rFonts w:eastAsia="Times New Roman" w:cs="Times New Roman"/>
          <w:color w:val="000000"/>
          <w:shd w:val="clear" w:color="auto" w:fill="FFFFFF"/>
        </w:rPr>
        <w:t xml:space="preserve">Other technological </w:t>
      </w:r>
      <w:r w:rsidR="001379BE">
        <w:rPr>
          <w:rFonts w:eastAsia="Times New Roman" w:cs="Times New Roman"/>
          <w:color w:val="000000"/>
          <w:shd w:val="clear" w:color="auto" w:fill="FFFFFF"/>
        </w:rPr>
        <w:t xml:space="preserve">affordances </w:t>
      </w:r>
      <w:r w:rsidR="00B36FA9">
        <w:rPr>
          <w:rFonts w:eastAsia="Times New Roman" w:cs="Times New Roman"/>
          <w:color w:val="000000"/>
          <w:shd w:val="clear" w:color="auto" w:fill="FFFFFF"/>
        </w:rPr>
        <w:t>included head-lamps that allowed for discovery and retrieval of food items during nighttime</w:t>
      </w:r>
      <w:r w:rsidR="001379BE">
        <w:rPr>
          <w:rFonts w:eastAsia="Times New Roman" w:cs="Times New Roman"/>
          <w:color w:val="000000"/>
          <w:shd w:val="clear" w:color="auto" w:fill="FFFFFF"/>
        </w:rPr>
        <w:t xml:space="preserve"> raids</w:t>
      </w:r>
      <w:r w:rsidR="00B36FA9">
        <w:rPr>
          <w:rFonts w:eastAsia="Times New Roman" w:cs="Times New Roman"/>
          <w:color w:val="000000"/>
          <w:shd w:val="clear" w:color="auto" w:fill="FFFFFF"/>
        </w:rPr>
        <w:t xml:space="preserve">. </w:t>
      </w:r>
      <w:r w:rsidR="00F422B0">
        <w:rPr>
          <w:rFonts w:eastAsia="Times New Roman" w:cs="Times New Roman"/>
          <w:color w:val="000000"/>
          <w:shd w:val="clear" w:color="auto" w:fill="FFFFFF"/>
        </w:rPr>
        <w:t>Digital media were crucial for synchronizing</w:t>
      </w:r>
      <w:r w:rsidR="005923D5">
        <w:rPr>
          <w:rFonts w:eastAsia="Times New Roman" w:cs="Times New Roman"/>
          <w:color w:val="000000"/>
          <w:shd w:val="clear" w:color="auto" w:fill="FFFFFF"/>
        </w:rPr>
        <w:t xml:space="preserve"> in that</w:t>
      </w:r>
      <w:r w:rsidR="00F422B0">
        <w:rPr>
          <w:rFonts w:eastAsia="Times New Roman" w:cs="Times New Roman"/>
          <w:color w:val="000000"/>
          <w:shd w:val="clear" w:color="auto" w:fill="FFFFFF"/>
        </w:rPr>
        <w:t xml:space="preserve"> they </w:t>
      </w:r>
      <w:r w:rsidR="001379BE">
        <w:rPr>
          <w:rFonts w:eastAsia="Times New Roman" w:cs="Times New Roman"/>
          <w:color w:val="000000"/>
          <w:shd w:val="clear" w:color="auto" w:fill="FFFFFF"/>
        </w:rPr>
        <w:t xml:space="preserve">allowed dumpster divers to communicate about </w:t>
      </w:r>
      <w:r w:rsidR="00F422B0">
        <w:rPr>
          <w:rFonts w:eastAsia="Times New Roman" w:cs="Times New Roman"/>
          <w:color w:val="000000"/>
          <w:shd w:val="clear" w:color="auto" w:fill="FFFFFF"/>
        </w:rPr>
        <w:t xml:space="preserve">promising dumpsters and </w:t>
      </w:r>
      <w:r w:rsidR="001379BE">
        <w:rPr>
          <w:rFonts w:eastAsia="Times New Roman" w:cs="Times New Roman"/>
          <w:color w:val="000000"/>
          <w:shd w:val="clear" w:color="auto" w:fill="FFFFFF"/>
        </w:rPr>
        <w:t xml:space="preserve">to synchronize </w:t>
      </w:r>
      <w:r w:rsidR="00F422B0">
        <w:rPr>
          <w:rFonts w:eastAsia="Times New Roman" w:cs="Times New Roman"/>
          <w:color w:val="000000"/>
          <w:shd w:val="clear" w:color="auto" w:fill="FFFFFF"/>
        </w:rPr>
        <w:t>the arrival of able bodies and vehicles.</w:t>
      </w:r>
    </w:p>
    <w:p w14:paraId="1932381E" w14:textId="77777777" w:rsidR="00B36FA9" w:rsidRDefault="00B36FA9" w:rsidP="006E442F">
      <w:pPr>
        <w:spacing w:line="480" w:lineRule="auto"/>
        <w:ind w:firstLine="720"/>
        <w:rPr>
          <w:rFonts w:eastAsia="Times New Roman" w:cs="Times New Roman"/>
          <w:color w:val="000000"/>
          <w:shd w:val="clear" w:color="auto" w:fill="FFFFFF"/>
        </w:rPr>
      </w:pPr>
    </w:p>
    <w:p w14:paraId="7AEC7A9E" w14:textId="00593A8A" w:rsidR="00B36FA9" w:rsidRDefault="008B0962" w:rsidP="006E442F">
      <w:pPr>
        <w:spacing w:line="480" w:lineRule="auto"/>
        <w:jc w:val="center"/>
        <w:rPr>
          <w:rFonts w:eastAsia="Times New Roman" w:cs="Times New Roman"/>
          <w:color w:val="000000"/>
          <w:shd w:val="clear" w:color="auto" w:fill="FFFFFF"/>
        </w:rPr>
      </w:pPr>
      <w:r>
        <w:rPr>
          <w:rFonts w:eastAsia="Times New Roman" w:cs="Times New Roman"/>
          <w:color w:val="000000"/>
          <w:shd w:val="clear" w:color="auto" w:fill="FFFFFF"/>
        </w:rPr>
        <w:t xml:space="preserve">&lt; == </w:t>
      </w:r>
      <w:r w:rsidR="00B36FA9">
        <w:rPr>
          <w:rFonts w:eastAsia="Times New Roman" w:cs="Times New Roman"/>
          <w:color w:val="000000"/>
          <w:shd w:val="clear" w:color="auto" w:fill="FFFFFF"/>
        </w:rPr>
        <w:t>INSERT FIGURE 2 ABOUT HERE</w:t>
      </w:r>
      <w:r>
        <w:rPr>
          <w:rFonts w:eastAsia="Times New Roman" w:cs="Times New Roman"/>
          <w:color w:val="000000"/>
          <w:shd w:val="clear" w:color="auto" w:fill="FFFFFF"/>
        </w:rPr>
        <w:t xml:space="preserve"> == &gt;</w:t>
      </w:r>
    </w:p>
    <w:p w14:paraId="6CBA0F5B" w14:textId="77777777" w:rsidR="00F210E6" w:rsidRDefault="00F210E6" w:rsidP="006E442F">
      <w:pPr>
        <w:spacing w:line="480" w:lineRule="auto"/>
        <w:ind w:firstLine="720"/>
        <w:rPr>
          <w:rFonts w:eastAsia="Times New Roman" w:cs="Times New Roman"/>
          <w:color w:val="000000"/>
          <w:shd w:val="clear" w:color="auto" w:fill="FFFFFF"/>
        </w:rPr>
      </w:pPr>
    </w:p>
    <w:p w14:paraId="6A4C09FF" w14:textId="0957A9D5" w:rsidR="0099483E" w:rsidRDefault="002300D2"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Dumpster divers </w:t>
      </w:r>
      <w:r w:rsidR="00F65C45">
        <w:rPr>
          <w:rFonts w:eastAsia="Times New Roman" w:cs="Times New Roman"/>
          <w:color w:val="000000"/>
          <w:shd w:val="clear" w:color="auto" w:fill="FFFFFF"/>
        </w:rPr>
        <w:t>incorporated and rearranged material elements in their homes to improve</w:t>
      </w:r>
      <w:r w:rsidR="00F5149E">
        <w:rPr>
          <w:rFonts w:eastAsia="Times New Roman" w:cs="Times New Roman"/>
          <w:color w:val="000000"/>
          <w:shd w:val="clear" w:color="auto" w:fill="FFFFFF"/>
        </w:rPr>
        <w:t xml:space="preserve"> </w:t>
      </w:r>
      <w:r w:rsidR="000915ED">
        <w:rPr>
          <w:rFonts w:eastAsia="Times New Roman" w:cs="Times New Roman"/>
          <w:color w:val="000000"/>
          <w:shd w:val="clear" w:color="auto" w:fill="FFFFFF"/>
        </w:rPr>
        <w:t xml:space="preserve">the </w:t>
      </w:r>
      <w:r w:rsidR="00F5149E">
        <w:rPr>
          <w:rFonts w:eastAsia="Times New Roman" w:cs="Times New Roman"/>
          <w:color w:val="000000"/>
          <w:shd w:val="clear" w:color="auto" w:fill="FFFFFF"/>
        </w:rPr>
        <w:t xml:space="preserve">object pathway and </w:t>
      </w:r>
      <w:r w:rsidR="000915ED">
        <w:rPr>
          <w:rFonts w:eastAsia="Times New Roman" w:cs="Times New Roman"/>
          <w:color w:val="000000"/>
          <w:shd w:val="clear" w:color="auto" w:fill="FFFFFF"/>
        </w:rPr>
        <w:t xml:space="preserve">its </w:t>
      </w:r>
      <w:r w:rsidR="00F65C45">
        <w:rPr>
          <w:rFonts w:eastAsia="Times New Roman" w:cs="Times New Roman"/>
          <w:color w:val="000000"/>
          <w:shd w:val="clear" w:color="auto" w:fill="FFFFFF"/>
        </w:rPr>
        <w:t xml:space="preserve">circulation potential. </w:t>
      </w:r>
      <w:r w:rsidR="001379BE">
        <w:rPr>
          <w:rFonts w:eastAsia="Times New Roman" w:cs="Times New Roman"/>
          <w:color w:val="000000"/>
          <w:shd w:val="clear" w:color="auto" w:fill="FFFFFF"/>
        </w:rPr>
        <w:t>They</w:t>
      </w:r>
      <w:r w:rsidR="00F65C45">
        <w:rPr>
          <w:rFonts w:eastAsia="Times New Roman" w:cs="Times New Roman"/>
          <w:color w:val="000000"/>
          <w:shd w:val="clear" w:color="auto" w:fill="FFFFFF"/>
        </w:rPr>
        <w:t xml:space="preserve"> purified and processed salvaged food with familiar domestic materials like brushes, peelers, sinks, and cutting boards. </w:t>
      </w:r>
      <w:r w:rsidR="001379BE">
        <w:rPr>
          <w:rFonts w:eastAsia="Times New Roman" w:cs="Times New Roman"/>
          <w:color w:val="000000"/>
          <w:shd w:val="clear" w:color="auto" w:fill="FFFFFF"/>
        </w:rPr>
        <w:t>They</w:t>
      </w:r>
      <w:r w:rsidR="00F65C45">
        <w:rPr>
          <w:rFonts w:eastAsia="Times New Roman" w:cs="Times New Roman"/>
          <w:color w:val="000000"/>
          <w:shd w:val="clear" w:color="auto" w:fill="FFFFFF"/>
        </w:rPr>
        <w:t xml:space="preserve"> were not oblivious to the hygiene dangers of eating food recovered from dumpsters</w:t>
      </w:r>
      <w:r w:rsidR="000915ED">
        <w:rPr>
          <w:rFonts w:eastAsia="Times New Roman" w:cs="Times New Roman"/>
          <w:color w:val="000000"/>
          <w:shd w:val="clear" w:color="auto" w:fill="FFFFFF"/>
        </w:rPr>
        <w:t>; r</w:t>
      </w:r>
      <w:r w:rsidR="00F65C45">
        <w:rPr>
          <w:rFonts w:eastAsia="Times New Roman" w:cs="Times New Roman"/>
          <w:color w:val="000000"/>
          <w:shd w:val="clear" w:color="auto" w:fill="FFFFFF"/>
        </w:rPr>
        <w:t xml:space="preserve">ecovered food items were often separated from regular supermarket goods. </w:t>
      </w:r>
      <w:r w:rsidR="00F0190F">
        <w:rPr>
          <w:rFonts w:eastAsia="Times New Roman" w:cs="Times New Roman"/>
          <w:color w:val="000000"/>
          <w:shd w:val="clear" w:color="auto" w:fill="FFFFFF"/>
        </w:rPr>
        <w:t>Alex</w:t>
      </w:r>
      <w:r w:rsidR="00F65C45">
        <w:rPr>
          <w:rFonts w:eastAsia="Times New Roman" w:cs="Times New Roman"/>
          <w:color w:val="000000"/>
          <w:shd w:val="clear" w:color="auto" w:fill="FFFFFF"/>
        </w:rPr>
        <w:t xml:space="preserve"> describ</w:t>
      </w:r>
      <w:r w:rsidR="003C5DCC">
        <w:rPr>
          <w:rFonts w:eastAsia="Times New Roman" w:cs="Times New Roman"/>
          <w:color w:val="000000"/>
          <w:shd w:val="clear" w:color="auto" w:fill="FFFFFF"/>
        </w:rPr>
        <w:t xml:space="preserve">ed this difference in </w:t>
      </w:r>
      <w:r w:rsidR="00594533">
        <w:rPr>
          <w:rFonts w:eastAsia="Times New Roman" w:cs="Times New Roman"/>
          <w:color w:val="000000"/>
          <w:shd w:val="clear" w:color="auto" w:fill="FFFFFF"/>
        </w:rPr>
        <w:t>object pathways between dumpster and supermarket food</w:t>
      </w:r>
      <w:r w:rsidR="00F65C45">
        <w:rPr>
          <w:rFonts w:eastAsia="Times New Roman" w:cs="Times New Roman"/>
          <w:color w:val="000000"/>
          <w:shd w:val="clear" w:color="auto" w:fill="FFFFFF"/>
        </w:rPr>
        <w:t>:</w:t>
      </w:r>
      <w:r w:rsidR="000915ED">
        <w:rPr>
          <w:rFonts w:eastAsia="Times New Roman" w:cs="Times New Roman"/>
          <w:color w:val="000000"/>
          <w:shd w:val="clear" w:color="auto" w:fill="FFFFFF"/>
        </w:rPr>
        <w:t xml:space="preserve"> “</w:t>
      </w:r>
      <w:r w:rsidR="0099483E">
        <w:rPr>
          <w:rFonts w:eastAsia="Times New Roman" w:cs="Times New Roman"/>
          <w:color w:val="000000"/>
          <w:shd w:val="clear" w:color="auto" w:fill="FFFFFF"/>
        </w:rPr>
        <w:t>I do not keep the food items that I got out of the dumpster in the same fridge with purchased food items. I think this would feel strange. So, I either store them in my se</w:t>
      </w:r>
      <w:r w:rsidR="008C4AA2">
        <w:rPr>
          <w:rFonts w:eastAsia="Times New Roman" w:cs="Times New Roman"/>
          <w:color w:val="000000"/>
          <w:shd w:val="clear" w:color="auto" w:fill="FFFFFF"/>
        </w:rPr>
        <w:t xml:space="preserve">parate fridge or on the balcony, </w:t>
      </w:r>
      <w:r w:rsidR="0099483E">
        <w:rPr>
          <w:rFonts w:eastAsia="Times New Roman" w:cs="Times New Roman"/>
          <w:color w:val="000000"/>
          <w:shd w:val="clear" w:color="auto" w:fill="FFFFFF"/>
        </w:rPr>
        <w:t xml:space="preserve">to keep them fresh. And cleaning them meticulously is </w:t>
      </w:r>
      <w:r w:rsidR="008C4AA2">
        <w:rPr>
          <w:rFonts w:eastAsia="Times New Roman" w:cs="Times New Roman"/>
          <w:color w:val="000000"/>
          <w:shd w:val="clear" w:color="auto" w:fill="FFFFFF"/>
        </w:rPr>
        <w:t>also very important to me… That way I don’t have a</w:t>
      </w:r>
      <w:r w:rsidR="0099483E">
        <w:rPr>
          <w:rFonts w:eastAsia="Times New Roman" w:cs="Times New Roman"/>
          <w:color w:val="000000"/>
          <w:shd w:val="clear" w:color="auto" w:fill="FFFFFF"/>
        </w:rPr>
        <w:t xml:space="preserve"> problem eating them.</w:t>
      </w:r>
      <w:r w:rsidR="000915ED">
        <w:rPr>
          <w:rFonts w:eastAsia="Times New Roman" w:cs="Times New Roman"/>
          <w:color w:val="000000"/>
          <w:shd w:val="clear" w:color="auto" w:fill="FFFFFF"/>
        </w:rPr>
        <w:t>”</w:t>
      </w:r>
    </w:p>
    <w:p w14:paraId="4B5BE2AE" w14:textId="05B91C4D" w:rsidR="00F210E6" w:rsidRDefault="001379BE"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lastRenderedPageBreak/>
        <w:t>R</w:t>
      </w:r>
      <w:r w:rsidR="00241B9D">
        <w:rPr>
          <w:rFonts w:eastAsia="Times New Roman" w:cs="Times New Roman"/>
          <w:color w:val="000000"/>
          <w:shd w:val="clear" w:color="auto" w:fill="FFFFFF"/>
        </w:rPr>
        <w:t xml:space="preserve">itual </w:t>
      </w:r>
      <w:r w:rsidR="008C4AA2">
        <w:rPr>
          <w:rFonts w:eastAsia="Times New Roman" w:cs="Times New Roman"/>
          <w:color w:val="000000"/>
          <w:shd w:val="clear" w:color="auto" w:fill="FFFFFF"/>
        </w:rPr>
        <w:t xml:space="preserve">cleaning </w:t>
      </w:r>
      <w:r w:rsidR="00241B9D">
        <w:rPr>
          <w:rFonts w:eastAsia="Times New Roman" w:cs="Times New Roman"/>
          <w:color w:val="000000"/>
          <w:shd w:val="clear" w:color="auto" w:fill="FFFFFF"/>
        </w:rPr>
        <w:t>decontaminate</w:t>
      </w:r>
      <w:r>
        <w:rPr>
          <w:rFonts w:eastAsia="Times New Roman" w:cs="Times New Roman"/>
          <w:color w:val="000000"/>
          <w:shd w:val="clear" w:color="auto" w:fill="FFFFFF"/>
        </w:rPr>
        <w:t>s</w:t>
      </w:r>
      <w:r w:rsidR="00241B9D">
        <w:rPr>
          <w:rFonts w:eastAsia="Times New Roman" w:cs="Times New Roman"/>
          <w:color w:val="000000"/>
          <w:shd w:val="clear" w:color="auto" w:fill="FFFFFF"/>
        </w:rPr>
        <w:t xml:space="preserve"> the food items</w:t>
      </w:r>
      <w:r w:rsidR="00986AD0">
        <w:rPr>
          <w:rFonts w:eastAsia="Times New Roman" w:cs="Times New Roman"/>
          <w:color w:val="000000"/>
          <w:shd w:val="clear" w:color="auto" w:fill="FFFFFF"/>
        </w:rPr>
        <w:t>, improving</w:t>
      </w:r>
      <w:r w:rsidR="00241B9D">
        <w:rPr>
          <w:rFonts w:eastAsia="Times New Roman" w:cs="Times New Roman"/>
          <w:color w:val="000000"/>
          <w:shd w:val="clear" w:color="auto" w:fill="FFFFFF"/>
        </w:rPr>
        <w:t xml:space="preserve"> value outcomes by removing some of the concerns relating to their consumption. </w:t>
      </w:r>
      <w:r w:rsidR="00986AD0">
        <w:rPr>
          <w:rFonts w:eastAsia="Times New Roman" w:cs="Times New Roman"/>
          <w:color w:val="000000"/>
          <w:shd w:val="clear" w:color="auto" w:fill="FFFFFF"/>
        </w:rPr>
        <w:t xml:space="preserve">Repurposed material affordances play a crucial role in his new practice sequence. </w:t>
      </w:r>
      <w:r w:rsidR="00F0190F">
        <w:rPr>
          <w:rFonts w:eastAsia="Times New Roman" w:cs="Times New Roman"/>
          <w:color w:val="000000"/>
          <w:shd w:val="clear" w:color="auto" w:fill="FFFFFF"/>
        </w:rPr>
        <w:t>Alex</w:t>
      </w:r>
      <w:r>
        <w:rPr>
          <w:rFonts w:eastAsia="Times New Roman" w:cs="Times New Roman"/>
          <w:color w:val="000000"/>
          <w:shd w:val="clear" w:color="auto" w:fill="FFFFFF"/>
        </w:rPr>
        <w:t xml:space="preserve">’s </w:t>
      </w:r>
      <w:r w:rsidR="00241B9D">
        <w:rPr>
          <w:rFonts w:eastAsia="Times New Roman" w:cs="Times New Roman"/>
          <w:color w:val="000000"/>
          <w:shd w:val="clear" w:color="auto" w:fill="FFFFFF"/>
        </w:rPr>
        <w:t xml:space="preserve">account of feeling “strange” about having regular and salvaged food in the same </w:t>
      </w:r>
      <w:r>
        <w:rPr>
          <w:rFonts w:eastAsia="Times New Roman" w:cs="Times New Roman"/>
          <w:color w:val="000000"/>
          <w:shd w:val="clear" w:color="auto" w:fill="FFFFFF"/>
        </w:rPr>
        <w:t xml:space="preserve">place </w:t>
      </w:r>
      <w:r w:rsidR="00241B9D">
        <w:rPr>
          <w:rFonts w:eastAsia="Times New Roman" w:cs="Times New Roman"/>
          <w:color w:val="000000"/>
          <w:shd w:val="clear" w:color="auto" w:fill="FFFFFF"/>
        </w:rPr>
        <w:t xml:space="preserve">illustrates </w:t>
      </w:r>
      <w:r w:rsidR="00871159">
        <w:rPr>
          <w:rFonts w:eastAsia="Times New Roman" w:cs="Times New Roman"/>
          <w:color w:val="000000"/>
          <w:shd w:val="clear" w:color="auto" w:fill="FFFFFF"/>
        </w:rPr>
        <w:t xml:space="preserve">boundaries to </w:t>
      </w:r>
      <w:r w:rsidR="00241B9D">
        <w:rPr>
          <w:rFonts w:eastAsia="Times New Roman" w:cs="Times New Roman"/>
          <w:color w:val="000000"/>
          <w:shd w:val="clear" w:color="auto" w:fill="FFFFFF"/>
        </w:rPr>
        <w:t xml:space="preserve">what kind of value outcomes dumpster diving can produce. </w:t>
      </w:r>
      <w:r>
        <w:rPr>
          <w:rFonts w:eastAsia="Times New Roman" w:cs="Times New Roman"/>
          <w:color w:val="000000"/>
          <w:shd w:val="clear" w:color="auto" w:fill="FFFFFF"/>
        </w:rPr>
        <w:t xml:space="preserve">His </w:t>
      </w:r>
      <w:r w:rsidR="00241B9D">
        <w:rPr>
          <w:rFonts w:eastAsia="Times New Roman" w:cs="Times New Roman"/>
          <w:color w:val="000000"/>
          <w:shd w:val="clear" w:color="auto" w:fill="FFFFFF"/>
        </w:rPr>
        <w:t xml:space="preserve">narrative also illustrates certain material limitations of </w:t>
      </w:r>
      <w:r w:rsidR="00440787">
        <w:rPr>
          <w:rFonts w:eastAsia="Times New Roman" w:cs="Times New Roman"/>
          <w:color w:val="000000"/>
          <w:shd w:val="clear" w:color="auto" w:fill="FFFFFF"/>
        </w:rPr>
        <w:t>building alternative pathways</w:t>
      </w:r>
      <w:r w:rsidR="003C5DCC">
        <w:rPr>
          <w:rFonts w:eastAsia="Times New Roman" w:cs="Times New Roman"/>
          <w:color w:val="000000"/>
          <w:shd w:val="clear" w:color="auto" w:fill="FFFFFF"/>
        </w:rPr>
        <w:t>—</w:t>
      </w:r>
      <w:r w:rsidR="00241B9D">
        <w:rPr>
          <w:rFonts w:eastAsia="Times New Roman" w:cs="Times New Roman"/>
          <w:color w:val="000000"/>
          <w:shd w:val="clear" w:color="auto" w:fill="FFFFFF"/>
        </w:rPr>
        <w:t xml:space="preserve">not all dumpster divers </w:t>
      </w:r>
      <w:r w:rsidR="00EC1456">
        <w:rPr>
          <w:rFonts w:eastAsia="Times New Roman" w:cs="Times New Roman"/>
          <w:color w:val="000000"/>
          <w:shd w:val="clear" w:color="auto" w:fill="FFFFFF"/>
        </w:rPr>
        <w:t>had</w:t>
      </w:r>
      <w:r w:rsidR="00241B9D">
        <w:rPr>
          <w:rFonts w:eastAsia="Times New Roman" w:cs="Times New Roman"/>
          <w:color w:val="000000"/>
          <w:shd w:val="clear" w:color="auto" w:fill="FFFFFF"/>
        </w:rPr>
        <w:t xml:space="preserve"> the luxury of having </w:t>
      </w:r>
      <w:r w:rsidR="003C5DCC">
        <w:rPr>
          <w:rFonts w:eastAsia="Times New Roman" w:cs="Times New Roman"/>
          <w:color w:val="000000"/>
          <w:shd w:val="clear" w:color="auto" w:fill="FFFFFF"/>
        </w:rPr>
        <w:t>extra</w:t>
      </w:r>
      <w:r w:rsidR="00241B9D">
        <w:rPr>
          <w:rFonts w:eastAsia="Times New Roman" w:cs="Times New Roman"/>
          <w:color w:val="000000"/>
          <w:shd w:val="clear" w:color="auto" w:fill="FFFFFF"/>
        </w:rPr>
        <w:t xml:space="preserve"> fridges or balconies. </w:t>
      </w:r>
    </w:p>
    <w:p w14:paraId="6B5CD1FF" w14:textId="77777777" w:rsidR="008D3BD8" w:rsidRDefault="008D3BD8" w:rsidP="004B3592">
      <w:pPr>
        <w:spacing w:line="480" w:lineRule="auto"/>
        <w:ind w:firstLine="720"/>
        <w:rPr>
          <w:rFonts w:eastAsia="Times New Roman" w:cs="Times New Roman"/>
          <w:color w:val="000000"/>
          <w:shd w:val="clear" w:color="auto" w:fill="FFFFFF"/>
        </w:rPr>
      </w:pPr>
    </w:p>
    <w:p w14:paraId="458C8264" w14:textId="77777777" w:rsidR="008D3BD8" w:rsidRDefault="00171B9E" w:rsidP="00940066">
      <w:pPr>
        <w:pStyle w:val="berschrift2"/>
        <w:rPr>
          <w:shd w:val="clear" w:color="auto" w:fill="FFFFFF"/>
        </w:rPr>
      </w:pPr>
      <w:r>
        <w:rPr>
          <w:shd w:val="clear" w:color="auto" w:fill="FFFFFF"/>
        </w:rPr>
        <w:t>Diffusi</w:t>
      </w:r>
      <w:r w:rsidR="000915ED">
        <w:rPr>
          <w:shd w:val="clear" w:color="auto" w:fill="FFFFFF"/>
        </w:rPr>
        <w:t>ng and Developing the Object Pathway</w:t>
      </w:r>
    </w:p>
    <w:p w14:paraId="1886A1FC" w14:textId="623E6908" w:rsidR="00B23840" w:rsidRDefault="00F422B0"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Facebook groups and other digital enclaves became central hubs for redistributing recovered food items into consumer life</w:t>
      </w:r>
      <w:r w:rsidR="000915ED">
        <w:rPr>
          <w:rFonts w:eastAsia="Times New Roman" w:cs="Times New Roman"/>
          <w:color w:val="000000"/>
          <w:shd w:val="clear" w:color="auto" w:fill="FFFFFF"/>
        </w:rPr>
        <w:t xml:space="preserve"> </w:t>
      </w:r>
      <w:r>
        <w:rPr>
          <w:rFonts w:eastAsia="Times New Roman" w:cs="Times New Roman"/>
          <w:color w:val="000000"/>
          <w:shd w:val="clear" w:color="auto" w:fill="FFFFFF"/>
        </w:rPr>
        <w:t>worlds. W</w:t>
      </w:r>
      <w:r w:rsidRPr="00B82EF7">
        <w:rPr>
          <w:rFonts w:eastAsia="Times New Roman" w:cs="Times New Roman"/>
          <w:color w:val="000000"/>
          <w:shd w:val="clear" w:color="auto" w:fill="FFFFFF"/>
        </w:rPr>
        <w:t xml:space="preserve">e learned that when a haul proved to be too bountiful for the actual dumpster raiders, quickly-fired social media or text messages summoned </w:t>
      </w:r>
      <w:r w:rsidR="002170E1">
        <w:rPr>
          <w:rFonts w:eastAsia="Times New Roman" w:cs="Times New Roman"/>
          <w:color w:val="000000"/>
          <w:shd w:val="clear" w:color="auto" w:fill="FFFFFF"/>
        </w:rPr>
        <w:t>other people</w:t>
      </w:r>
      <w:r w:rsidRPr="00B82EF7">
        <w:rPr>
          <w:rFonts w:eastAsia="Times New Roman" w:cs="Times New Roman"/>
          <w:color w:val="000000"/>
          <w:shd w:val="clear" w:color="auto" w:fill="FFFFFF"/>
        </w:rPr>
        <w:t xml:space="preserve"> in the network to share the wealth.</w:t>
      </w:r>
      <w:r w:rsidR="00AA198D">
        <w:rPr>
          <w:rFonts w:eastAsia="Times New Roman" w:cs="Times New Roman"/>
          <w:color w:val="000000"/>
          <w:shd w:val="clear" w:color="auto" w:fill="FFFFFF"/>
        </w:rPr>
        <w:t xml:space="preserve"> </w:t>
      </w:r>
      <w:r>
        <w:rPr>
          <w:rFonts w:eastAsia="Times New Roman" w:cs="Times New Roman"/>
          <w:color w:val="000000"/>
          <w:shd w:val="clear" w:color="auto" w:fill="FFFFFF"/>
        </w:rPr>
        <w:t>A</w:t>
      </w:r>
      <w:r w:rsidR="009F380A">
        <w:rPr>
          <w:rFonts w:eastAsia="Times New Roman" w:cs="Times New Roman"/>
          <w:color w:val="000000"/>
          <w:shd w:val="clear" w:color="auto" w:fill="FFFFFF"/>
        </w:rPr>
        <w:t>s dumpster diving evolved</w:t>
      </w:r>
      <w:r>
        <w:rPr>
          <w:rFonts w:eastAsia="Times New Roman" w:cs="Times New Roman"/>
          <w:color w:val="000000"/>
          <w:shd w:val="clear" w:color="auto" w:fill="FFFFFF"/>
        </w:rPr>
        <w:t xml:space="preserve">, </w:t>
      </w:r>
      <w:r w:rsidR="009F380A">
        <w:rPr>
          <w:rFonts w:eastAsia="Times New Roman" w:cs="Times New Roman"/>
          <w:color w:val="000000"/>
          <w:shd w:val="clear" w:color="auto" w:fill="FFFFFF"/>
        </w:rPr>
        <w:t xml:space="preserve">and the amount of salvaged food grew, </w:t>
      </w:r>
      <w:r w:rsidR="0067518D">
        <w:rPr>
          <w:rFonts w:eastAsia="Times New Roman" w:cs="Times New Roman"/>
          <w:color w:val="000000"/>
          <w:shd w:val="clear" w:color="auto" w:fill="FFFFFF"/>
        </w:rPr>
        <w:t>dumpster diving activists</w:t>
      </w:r>
      <w:r w:rsidR="009F380A">
        <w:rPr>
          <w:rFonts w:eastAsia="Times New Roman" w:cs="Times New Roman"/>
          <w:color w:val="000000"/>
          <w:shd w:val="clear" w:color="auto" w:fill="FFFFFF"/>
        </w:rPr>
        <w:t xml:space="preserve"> had to consider </w:t>
      </w:r>
      <w:r>
        <w:rPr>
          <w:rFonts w:eastAsia="Times New Roman" w:cs="Times New Roman"/>
          <w:color w:val="000000"/>
          <w:shd w:val="clear" w:color="auto" w:fill="FFFFFF"/>
        </w:rPr>
        <w:t xml:space="preserve">certain rules and restrictions </w:t>
      </w:r>
      <w:r w:rsidR="00AA198D">
        <w:rPr>
          <w:rFonts w:eastAsia="Times New Roman" w:cs="Times New Roman"/>
          <w:color w:val="000000"/>
          <w:shd w:val="clear" w:color="auto" w:fill="FFFFFF"/>
        </w:rPr>
        <w:t xml:space="preserve">to govern </w:t>
      </w:r>
      <w:r w:rsidR="002546EA">
        <w:rPr>
          <w:rFonts w:eastAsia="Times New Roman" w:cs="Times New Roman"/>
          <w:color w:val="000000"/>
          <w:shd w:val="clear" w:color="auto" w:fill="FFFFFF"/>
        </w:rPr>
        <w:t xml:space="preserve">their </w:t>
      </w:r>
      <w:r w:rsidR="004D1362">
        <w:rPr>
          <w:rFonts w:eastAsia="Times New Roman" w:cs="Times New Roman"/>
          <w:color w:val="000000"/>
          <w:shd w:val="clear" w:color="auto" w:fill="FFFFFF"/>
        </w:rPr>
        <w:t>alternative object pathway</w:t>
      </w:r>
      <w:r w:rsidR="009F380A">
        <w:rPr>
          <w:rFonts w:eastAsia="Times New Roman" w:cs="Times New Roman"/>
          <w:color w:val="000000"/>
          <w:shd w:val="clear" w:color="auto" w:fill="FFFFFF"/>
        </w:rPr>
        <w:t>. The</w:t>
      </w:r>
      <w:r w:rsidR="002546EA">
        <w:rPr>
          <w:rFonts w:eastAsia="Times New Roman" w:cs="Times New Roman"/>
          <w:color w:val="000000"/>
          <w:shd w:val="clear" w:color="auto" w:fill="FFFFFF"/>
        </w:rPr>
        <w:t>ir</w:t>
      </w:r>
      <w:r w:rsidR="009F380A">
        <w:rPr>
          <w:rFonts w:eastAsia="Times New Roman" w:cs="Times New Roman"/>
          <w:color w:val="000000"/>
          <w:shd w:val="clear" w:color="auto" w:fill="FFFFFF"/>
        </w:rPr>
        <w:t xml:space="preserve"> </w:t>
      </w:r>
      <w:r w:rsidR="00986AD0">
        <w:rPr>
          <w:rFonts w:eastAsia="Times New Roman" w:cs="Times New Roman"/>
          <w:color w:val="000000"/>
          <w:shd w:val="clear" w:color="auto" w:fill="FFFFFF"/>
        </w:rPr>
        <w:t>countercultural</w:t>
      </w:r>
      <w:r w:rsidR="009F380A">
        <w:rPr>
          <w:rFonts w:eastAsia="Times New Roman" w:cs="Times New Roman"/>
          <w:color w:val="000000"/>
          <w:shd w:val="clear" w:color="auto" w:fill="FFFFFF"/>
        </w:rPr>
        <w:t xml:space="preserve"> mentality and desire to underline the contrast in higher-order values between them and other regime actors </w:t>
      </w:r>
      <w:r w:rsidR="0067518D">
        <w:rPr>
          <w:rFonts w:eastAsia="Times New Roman" w:cs="Times New Roman"/>
          <w:color w:val="000000"/>
          <w:shd w:val="clear" w:color="auto" w:fill="FFFFFF"/>
        </w:rPr>
        <w:t xml:space="preserve">(specifically retailers) </w:t>
      </w:r>
      <w:r w:rsidR="002546EA">
        <w:rPr>
          <w:rFonts w:eastAsia="Times New Roman" w:cs="Times New Roman"/>
          <w:color w:val="000000"/>
          <w:shd w:val="clear" w:color="auto" w:fill="FFFFFF"/>
        </w:rPr>
        <w:t>led them to</w:t>
      </w:r>
      <w:r w:rsidR="009F380A">
        <w:rPr>
          <w:rFonts w:eastAsia="Times New Roman" w:cs="Times New Roman"/>
          <w:color w:val="000000"/>
          <w:shd w:val="clear" w:color="auto" w:fill="FFFFFF"/>
        </w:rPr>
        <w:t xml:space="preserve"> shun</w:t>
      </w:r>
      <w:r w:rsidR="00A366BC" w:rsidRPr="00DF243D">
        <w:rPr>
          <w:rFonts w:eastAsia="Times New Roman" w:cs="Times New Roman"/>
          <w:color w:val="000000"/>
          <w:shd w:val="clear" w:color="auto" w:fill="FFFFFF"/>
        </w:rPr>
        <w:t xml:space="preserve"> monetary exchange</w:t>
      </w:r>
      <w:r w:rsidR="004D1362">
        <w:rPr>
          <w:rFonts w:eastAsia="Times New Roman" w:cs="Times New Roman"/>
          <w:color w:val="000000"/>
          <w:shd w:val="clear" w:color="auto" w:fill="FFFFFF"/>
        </w:rPr>
        <w:t xml:space="preserve"> practices</w:t>
      </w:r>
      <w:r w:rsidR="00103495">
        <w:rPr>
          <w:rFonts w:eastAsia="Times New Roman" w:cs="Times New Roman"/>
          <w:color w:val="000000"/>
          <w:shd w:val="clear" w:color="auto" w:fill="FFFFFF"/>
        </w:rPr>
        <w:t xml:space="preserve"> for the food</w:t>
      </w:r>
      <w:r w:rsidR="002546EA">
        <w:rPr>
          <w:rFonts w:eastAsia="Times New Roman" w:cs="Times New Roman"/>
          <w:color w:val="000000"/>
          <w:shd w:val="clear" w:color="auto" w:fill="FFFFFF"/>
        </w:rPr>
        <w:t>. W</w:t>
      </w:r>
      <w:r w:rsidR="00A366BC" w:rsidRPr="00DF243D">
        <w:rPr>
          <w:rFonts w:eastAsia="Times New Roman" w:cs="Times New Roman"/>
          <w:color w:val="000000"/>
          <w:shd w:val="clear" w:color="auto" w:fill="FFFFFF"/>
        </w:rPr>
        <w:t xml:space="preserve">e looked and </w:t>
      </w:r>
      <w:r w:rsidR="002546EA">
        <w:rPr>
          <w:rFonts w:eastAsia="Times New Roman" w:cs="Times New Roman"/>
          <w:color w:val="000000"/>
          <w:shd w:val="clear" w:color="auto" w:fill="FFFFFF"/>
        </w:rPr>
        <w:t xml:space="preserve">could find </w:t>
      </w:r>
      <w:r w:rsidR="00A366BC" w:rsidRPr="00DF243D">
        <w:rPr>
          <w:rFonts w:eastAsia="Times New Roman" w:cs="Times New Roman"/>
          <w:color w:val="000000"/>
          <w:shd w:val="clear" w:color="auto" w:fill="FFFFFF"/>
        </w:rPr>
        <w:t>no evidence of a second</w:t>
      </w:r>
      <w:r w:rsidR="002546EA">
        <w:rPr>
          <w:rFonts w:eastAsia="Times New Roman" w:cs="Times New Roman"/>
          <w:color w:val="000000"/>
          <w:shd w:val="clear" w:color="auto" w:fill="FFFFFF"/>
        </w:rPr>
        <w:t>ary</w:t>
      </w:r>
      <w:r w:rsidR="00A366BC" w:rsidRPr="00DF243D">
        <w:rPr>
          <w:rFonts w:eastAsia="Times New Roman" w:cs="Times New Roman"/>
          <w:color w:val="000000"/>
          <w:shd w:val="clear" w:color="auto" w:fill="FFFFFF"/>
        </w:rPr>
        <w:t xml:space="preserve"> market for scavenged food. Food items were recovered and shared collectively or redistributed to other interested individuals as gifts. Free distribution was a mat</w:t>
      </w:r>
      <w:r w:rsidR="009F380A">
        <w:rPr>
          <w:rFonts w:eastAsia="Times New Roman" w:cs="Times New Roman"/>
          <w:color w:val="000000"/>
          <w:shd w:val="clear" w:color="auto" w:fill="FFFFFF"/>
        </w:rPr>
        <w:t>ter of ethos, as Omar emphasized</w:t>
      </w:r>
      <w:r w:rsidR="00FE3E5B">
        <w:rPr>
          <w:rFonts w:eastAsia="Times New Roman" w:cs="Times New Roman"/>
          <w:color w:val="000000"/>
          <w:shd w:val="clear" w:color="auto" w:fill="FFFFFF"/>
        </w:rPr>
        <w:t xml:space="preserve">: </w:t>
      </w:r>
      <w:r w:rsidR="000915ED">
        <w:rPr>
          <w:rFonts w:eastAsia="Times New Roman" w:cs="Times New Roman"/>
          <w:color w:val="000000"/>
          <w:shd w:val="clear" w:color="auto" w:fill="FFFFFF"/>
        </w:rPr>
        <w:t>“</w:t>
      </w:r>
      <w:r w:rsidR="00A366BC" w:rsidRPr="00DF243D">
        <w:rPr>
          <w:rFonts w:eastAsia="Times New Roman" w:cs="Times New Roman"/>
          <w:color w:val="000000"/>
          <w:shd w:val="clear" w:color="auto" w:fill="FFFFFF"/>
        </w:rPr>
        <w:t>I never thought about selling the food. I think it would not feel right. I am not in this to make a profit. For me the food item is more important, as is sharing it with fellow consumers. I think this is a way to have the most impact. Really to share and to distribute those food items, but always for free. Otherwise we would go back to the status quo.</w:t>
      </w:r>
      <w:r w:rsidR="000915ED">
        <w:rPr>
          <w:rFonts w:eastAsia="Times New Roman" w:cs="Times New Roman"/>
          <w:color w:val="000000"/>
          <w:shd w:val="clear" w:color="auto" w:fill="FFFFFF"/>
        </w:rPr>
        <w:t>”</w:t>
      </w:r>
    </w:p>
    <w:p w14:paraId="1A424BF7" w14:textId="0FCCD135" w:rsidR="00B24633" w:rsidRDefault="00B23840"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lastRenderedPageBreak/>
        <w:t xml:space="preserve">Similar to </w:t>
      </w:r>
      <w:r w:rsidR="00F0190F">
        <w:rPr>
          <w:rFonts w:eastAsia="Times New Roman" w:cs="Times New Roman"/>
          <w:color w:val="000000"/>
          <w:shd w:val="clear" w:color="auto" w:fill="FFFFFF"/>
        </w:rPr>
        <w:t>Emma</w:t>
      </w:r>
      <w:r>
        <w:rPr>
          <w:rFonts w:eastAsia="Times New Roman" w:cs="Times New Roman"/>
          <w:color w:val="000000"/>
          <w:shd w:val="clear" w:color="auto" w:fill="FFFFFF"/>
        </w:rPr>
        <w:t xml:space="preserve"> earlier, </w:t>
      </w:r>
      <w:r w:rsidR="00B55AA6">
        <w:rPr>
          <w:rFonts w:eastAsia="Times New Roman" w:cs="Times New Roman"/>
          <w:color w:val="000000"/>
          <w:shd w:val="clear" w:color="auto" w:fill="FFFFFF"/>
        </w:rPr>
        <w:t>Omar</w:t>
      </w:r>
      <w:r>
        <w:rPr>
          <w:rFonts w:eastAsia="Times New Roman" w:cs="Times New Roman"/>
          <w:color w:val="000000"/>
          <w:shd w:val="clear" w:color="auto" w:fill="FFFFFF"/>
        </w:rPr>
        <w:t xml:space="preserve"> </w:t>
      </w:r>
      <w:r w:rsidR="00B55AA6">
        <w:rPr>
          <w:rFonts w:eastAsia="Times New Roman" w:cs="Times New Roman"/>
          <w:color w:val="000000"/>
          <w:shd w:val="clear" w:color="auto" w:fill="FFFFFF"/>
        </w:rPr>
        <w:t>suggests</w:t>
      </w:r>
      <w:r w:rsidR="00591956">
        <w:rPr>
          <w:rFonts w:eastAsia="Times New Roman" w:cs="Times New Roman"/>
          <w:color w:val="000000"/>
          <w:shd w:val="clear" w:color="auto" w:fill="FFFFFF"/>
        </w:rPr>
        <w:t xml:space="preserve"> that</w:t>
      </w:r>
      <w:r w:rsidR="002C73A7">
        <w:rPr>
          <w:rFonts w:eastAsia="Times New Roman" w:cs="Times New Roman"/>
          <w:color w:val="000000"/>
          <w:shd w:val="clear" w:color="auto" w:fill="FFFFFF"/>
        </w:rPr>
        <w:t>,</w:t>
      </w:r>
      <w:r w:rsidR="00591956">
        <w:rPr>
          <w:rFonts w:eastAsia="Times New Roman" w:cs="Times New Roman"/>
          <w:color w:val="000000"/>
          <w:shd w:val="clear" w:color="auto" w:fill="FFFFFF"/>
        </w:rPr>
        <w:t xml:space="preserve"> by virtue of being salvaged from the dumpster, </w:t>
      </w:r>
      <w:r w:rsidR="004D1362">
        <w:rPr>
          <w:rFonts w:eastAsia="Times New Roman" w:cs="Times New Roman"/>
          <w:color w:val="000000"/>
          <w:shd w:val="clear" w:color="auto" w:fill="FFFFFF"/>
        </w:rPr>
        <w:t xml:space="preserve">the value outcomes of food items </w:t>
      </w:r>
      <w:r w:rsidR="002A2664">
        <w:rPr>
          <w:rFonts w:eastAsia="Times New Roman" w:cs="Times New Roman"/>
          <w:color w:val="000000"/>
          <w:shd w:val="clear" w:color="auto" w:fill="FFFFFF"/>
        </w:rPr>
        <w:t xml:space="preserve">are </w:t>
      </w:r>
      <w:r w:rsidR="004D1362">
        <w:rPr>
          <w:rFonts w:eastAsia="Times New Roman" w:cs="Times New Roman"/>
          <w:color w:val="000000"/>
          <w:shd w:val="clear" w:color="auto" w:fill="FFFFFF"/>
        </w:rPr>
        <w:t>transformed.</w:t>
      </w:r>
      <w:r w:rsidR="00591956">
        <w:rPr>
          <w:rFonts w:eastAsia="Times New Roman" w:cs="Times New Roman"/>
          <w:color w:val="000000"/>
          <w:shd w:val="clear" w:color="auto" w:fill="FFFFFF"/>
        </w:rPr>
        <w:t xml:space="preserve"> </w:t>
      </w:r>
      <w:r w:rsidR="00B55AA6">
        <w:rPr>
          <w:rFonts w:eastAsia="Times New Roman" w:cs="Times New Roman"/>
          <w:color w:val="000000"/>
          <w:shd w:val="clear" w:color="auto" w:fill="FFFFFF"/>
        </w:rPr>
        <w:t>He</w:t>
      </w:r>
      <w:r w:rsidR="00B55AA6" w:rsidRPr="00DF243D">
        <w:rPr>
          <w:rFonts w:eastAsia="Times New Roman" w:cs="Times New Roman"/>
          <w:color w:val="000000"/>
          <w:shd w:val="clear" w:color="auto" w:fill="FFFFFF"/>
        </w:rPr>
        <w:t xml:space="preserve"> </w:t>
      </w:r>
      <w:r w:rsidR="00B55AA6">
        <w:rPr>
          <w:rFonts w:eastAsia="Times New Roman" w:cs="Times New Roman"/>
          <w:color w:val="000000"/>
          <w:shd w:val="clear" w:color="auto" w:fill="FFFFFF"/>
        </w:rPr>
        <w:t>argues</w:t>
      </w:r>
      <w:r w:rsidR="00B55AA6" w:rsidRPr="00DF243D">
        <w:rPr>
          <w:rFonts w:eastAsia="Times New Roman" w:cs="Times New Roman"/>
          <w:color w:val="000000"/>
          <w:shd w:val="clear" w:color="auto" w:fill="FFFFFF"/>
        </w:rPr>
        <w:t xml:space="preserve"> that</w:t>
      </w:r>
      <w:r w:rsidR="00B55AA6">
        <w:rPr>
          <w:rFonts w:eastAsia="Times New Roman" w:cs="Times New Roman"/>
          <w:color w:val="000000"/>
          <w:shd w:val="clear" w:color="auto" w:fill="FFFFFF"/>
        </w:rPr>
        <w:t xml:space="preserve"> the practice of</w:t>
      </w:r>
      <w:r w:rsidR="00EA2C7E">
        <w:rPr>
          <w:rFonts w:eastAsia="Times New Roman" w:cs="Times New Roman"/>
          <w:color w:val="000000"/>
          <w:shd w:val="clear" w:color="auto" w:fill="FFFFFF"/>
        </w:rPr>
        <w:t xml:space="preserve"> selling salvaged food would be</w:t>
      </w:r>
      <w:r w:rsidR="009F380A">
        <w:rPr>
          <w:rFonts w:eastAsia="Times New Roman" w:cs="Times New Roman"/>
          <w:color w:val="000000"/>
          <w:shd w:val="clear" w:color="auto" w:fill="FFFFFF"/>
        </w:rPr>
        <w:t xml:space="preserve"> “</w:t>
      </w:r>
      <w:r w:rsidR="00591956">
        <w:rPr>
          <w:rFonts w:eastAsia="Times New Roman" w:cs="Times New Roman"/>
          <w:color w:val="000000"/>
          <w:shd w:val="clear" w:color="auto" w:fill="FFFFFF"/>
        </w:rPr>
        <w:t xml:space="preserve">going back to the </w:t>
      </w:r>
      <w:r w:rsidR="009F380A">
        <w:rPr>
          <w:rFonts w:eastAsia="Times New Roman" w:cs="Times New Roman"/>
          <w:color w:val="000000"/>
          <w:shd w:val="clear" w:color="auto" w:fill="FFFFFF"/>
        </w:rPr>
        <w:t>status quo</w:t>
      </w:r>
      <w:r w:rsidR="00B55AA6">
        <w:rPr>
          <w:rFonts w:eastAsia="Times New Roman" w:cs="Times New Roman"/>
          <w:color w:val="000000"/>
          <w:shd w:val="clear" w:color="auto" w:fill="FFFFFF"/>
        </w:rPr>
        <w:t>.</w:t>
      </w:r>
      <w:r w:rsidR="009F380A">
        <w:rPr>
          <w:rFonts w:eastAsia="Times New Roman" w:cs="Times New Roman"/>
          <w:color w:val="000000"/>
          <w:shd w:val="clear" w:color="auto" w:fill="FFFFFF"/>
        </w:rPr>
        <w:t xml:space="preserve">” </w:t>
      </w:r>
      <w:r w:rsidR="00B55AA6">
        <w:rPr>
          <w:rFonts w:eastAsia="Times New Roman" w:cs="Times New Roman"/>
          <w:color w:val="000000"/>
          <w:shd w:val="clear" w:color="auto" w:fill="FFFFFF"/>
        </w:rPr>
        <w:t xml:space="preserve">We interpreted this as a belief </w:t>
      </w:r>
      <w:r w:rsidR="009F380A">
        <w:rPr>
          <w:rFonts w:eastAsia="Times New Roman" w:cs="Times New Roman"/>
          <w:color w:val="000000"/>
          <w:shd w:val="clear" w:color="auto" w:fill="FFFFFF"/>
        </w:rPr>
        <w:t xml:space="preserve">that the </w:t>
      </w:r>
      <w:r w:rsidR="00A073F2">
        <w:rPr>
          <w:rFonts w:eastAsia="Times New Roman" w:cs="Times New Roman"/>
          <w:color w:val="000000"/>
          <w:shd w:val="clear" w:color="auto" w:fill="FFFFFF"/>
        </w:rPr>
        <w:t>undesired value outcome</w:t>
      </w:r>
      <w:r w:rsidR="009F380A">
        <w:rPr>
          <w:rFonts w:eastAsia="Times New Roman" w:cs="Times New Roman"/>
          <w:color w:val="000000"/>
          <w:shd w:val="clear" w:color="auto" w:fill="FFFFFF"/>
        </w:rPr>
        <w:t xml:space="preserve"> of food </w:t>
      </w:r>
      <w:r w:rsidR="002A2664">
        <w:rPr>
          <w:rFonts w:eastAsia="Times New Roman" w:cs="Times New Roman"/>
          <w:color w:val="000000"/>
          <w:shd w:val="clear" w:color="auto" w:fill="FFFFFF"/>
        </w:rPr>
        <w:t xml:space="preserve">waste </w:t>
      </w:r>
      <w:r w:rsidR="009F380A">
        <w:rPr>
          <w:rFonts w:eastAsia="Times New Roman" w:cs="Times New Roman"/>
          <w:color w:val="000000"/>
          <w:shd w:val="clear" w:color="auto" w:fill="FFFFFF"/>
        </w:rPr>
        <w:t>is</w:t>
      </w:r>
      <w:r w:rsidR="004D1362">
        <w:rPr>
          <w:rFonts w:eastAsia="Times New Roman" w:cs="Times New Roman"/>
          <w:color w:val="000000"/>
          <w:shd w:val="clear" w:color="auto" w:fill="FFFFFF"/>
        </w:rPr>
        <w:t xml:space="preserve"> partly</w:t>
      </w:r>
      <w:r w:rsidR="009F380A">
        <w:rPr>
          <w:rFonts w:eastAsia="Times New Roman" w:cs="Times New Roman"/>
          <w:color w:val="000000"/>
          <w:shd w:val="clear" w:color="auto" w:fill="FFFFFF"/>
        </w:rPr>
        <w:t xml:space="preserve"> </w:t>
      </w:r>
      <w:r w:rsidR="00591956">
        <w:rPr>
          <w:rFonts w:eastAsia="Times New Roman" w:cs="Times New Roman"/>
          <w:color w:val="000000"/>
          <w:shd w:val="clear" w:color="auto" w:fill="FFFFFF"/>
        </w:rPr>
        <w:t xml:space="preserve">encapsulated in </w:t>
      </w:r>
      <w:r w:rsidR="00B55AA6">
        <w:rPr>
          <w:rFonts w:eastAsia="Times New Roman" w:cs="Times New Roman"/>
          <w:color w:val="000000"/>
          <w:shd w:val="clear" w:color="auto" w:fill="FFFFFF"/>
        </w:rPr>
        <w:t xml:space="preserve">the way </w:t>
      </w:r>
      <w:r w:rsidR="002A2664">
        <w:rPr>
          <w:rFonts w:eastAsia="Times New Roman" w:cs="Times New Roman"/>
          <w:color w:val="000000"/>
          <w:shd w:val="clear" w:color="auto" w:fill="FFFFFF"/>
        </w:rPr>
        <w:t>food is</w:t>
      </w:r>
      <w:r w:rsidR="00591956">
        <w:rPr>
          <w:rFonts w:eastAsia="Times New Roman" w:cs="Times New Roman"/>
          <w:color w:val="000000"/>
          <w:shd w:val="clear" w:color="auto" w:fill="FFFFFF"/>
        </w:rPr>
        <w:t xml:space="preserve"> exchanged as commodit</w:t>
      </w:r>
      <w:r w:rsidR="002A2664">
        <w:rPr>
          <w:rFonts w:eastAsia="Times New Roman" w:cs="Times New Roman"/>
          <w:color w:val="000000"/>
          <w:shd w:val="clear" w:color="auto" w:fill="FFFFFF"/>
        </w:rPr>
        <w:t>y</w:t>
      </w:r>
      <w:r w:rsidR="00591956">
        <w:rPr>
          <w:rFonts w:eastAsia="Times New Roman" w:cs="Times New Roman"/>
          <w:color w:val="000000"/>
          <w:shd w:val="clear" w:color="auto" w:fill="FFFFFF"/>
        </w:rPr>
        <w:t xml:space="preserve">—a </w:t>
      </w:r>
      <w:r w:rsidR="004D1362">
        <w:rPr>
          <w:rFonts w:eastAsia="Times New Roman" w:cs="Times New Roman"/>
          <w:color w:val="000000"/>
          <w:shd w:val="clear" w:color="auto" w:fill="FFFFFF"/>
        </w:rPr>
        <w:t>value outcome</w:t>
      </w:r>
      <w:r w:rsidR="00591956">
        <w:rPr>
          <w:rFonts w:eastAsia="Times New Roman" w:cs="Times New Roman"/>
          <w:color w:val="000000"/>
          <w:shd w:val="clear" w:color="auto" w:fill="FFFFFF"/>
        </w:rPr>
        <w:t xml:space="preserve"> dumpster divers must not repeat</w:t>
      </w:r>
      <w:r w:rsidR="009F380A">
        <w:rPr>
          <w:rFonts w:eastAsia="Times New Roman" w:cs="Times New Roman"/>
          <w:color w:val="000000"/>
          <w:shd w:val="clear" w:color="auto" w:fill="FFFFFF"/>
        </w:rPr>
        <w:t xml:space="preserve">. </w:t>
      </w:r>
      <w:r w:rsidR="00EA2C7E">
        <w:rPr>
          <w:rFonts w:eastAsia="Times New Roman" w:cs="Times New Roman"/>
          <w:color w:val="000000"/>
          <w:shd w:val="clear" w:color="auto" w:fill="FFFFFF"/>
        </w:rPr>
        <w:t>This</w:t>
      </w:r>
      <w:r w:rsidR="00591956">
        <w:rPr>
          <w:rFonts w:eastAsia="Times New Roman" w:cs="Times New Roman"/>
          <w:color w:val="000000"/>
          <w:shd w:val="clear" w:color="auto" w:fill="FFFFFF"/>
        </w:rPr>
        <w:t xml:space="preserve"> </w:t>
      </w:r>
      <w:r w:rsidR="00571FD8">
        <w:rPr>
          <w:rFonts w:eastAsia="Times New Roman" w:cs="Times New Roman"/>
          <w:color w:val="000000"/>
          <w:shd w:val="clear" w:color="auto" w:fill="FFFFFF"/>
        </w:rPr>
        <w:t>invokes the</w:t>
      </w:r>
      <w:r w:rsidR="00A366BC" w:rsidRPr="00DF243D">
        <w:rPr>
          <w:rFonts w:eastAsia="Times New Roman" w:cs="Times New Roman"/>
          <w:color w:val="000000"/>
          <w:shd w:val="clear" w:color="auto" w:fill="FFFFFF"/>
        </w:rPr>
        <w:t xml:space="preserve"> opposition between gift-giving</w:t>
      </w:r>
      <w:r w:rsidR="002C73A7">
        <w:rPr>
          <w:rFonts w:eastAsia="Times New Roman" w:cs="Times New Roman"/>
          <w:color w:val="000000"/>
          <w:shd w:val="clear" w:color="auto" w:fill="FFFFFF"/>
        </w:rPr>
        <w:t xml:space="preserve"> or </w:t>
      </w:r>
      <w:r w:rsidR="00A366BC" w:rsidRPr="00DF243D">
        <w:rPr>
          <w:rFonts w:eastAsia="Times New Roman" w:cs="Times New Roman"/>
          <w:color w:val="000000"/>
          <w:shd w:val="clear" w:color="auto" w:fill="FFFFFF"/>
        </w:rPr>
        <w:t>sharing and monetary exchange</w:t>
      </w:r>
      <w:r w:rsidR="00EA2C7E">
        <w:rPr>
          <w:rFonts w:eastAsia="Times New Roman" w:cs="Times New Roman"/>
          <w:color w:val="000000"/>
          <w:shd w:val="clear" w:color="auto" w:fill="FFFFFF"/>
        </w:rPr>
        <w:t xml:space="preserve"> practices</w:t>
      </w:r>
      <w:r w:rsidR="00A366BC" w:rsidRPr="00DF243D">
        <w:rPr>
          <w:rFonts w:eastAsia="Times New Roman" w:cs="Times New Roman"/>
          <w:color w:val="000000"/>
          <w:shd w:val="clear" w:color="auto" w:fill="FFFFFF"/>
        </w:rPr>
        <w:t xml:space="preserve">. </w:t>
      </w:r>
      <w:r w:rsidR="002C73A7">
        <w:rPr>
          <w:rFonts w:eastAsia="Times New Roman" w:cs="Times New Roman"/>
          <w:color w:val="000000"/>
          <w:shd w:val="clear" w:color="auto" w:fill="FFFFFF"/>
        </w:rPr>
        <w:t>Sharing</w:t>
      </w:r>
      <w:r w:rsidR="00A366BC" w:rsidRPr="00DF243D">
        <w:rPr>
          <w:rFonts w:eastAsia="Times New Roman" w:cs="Times New Roman"/>
          <w:color w:val="000000"/>
          <w:shd w:val="clear" w:color="auto" w:fill="FFFFFF"/>
        </w:rPr>
        <w:t xml:space="preserve"> strengthen</w:t>
      </w:r>
      <w:r w:rsidR="002C73A7">
        <w:rPr>
          <w:rFonts w:eastAsia="Times New Roman" w:cs="Times New Roman"/>
          <w:color w:val="000000"/>
          <w:shd w:val="clear" w:color="auto" w:fill="FFFFFF"/>
        </w:rPr>
        <w:t>s</w:t>
      </w:r>
      <w:r w:rsidR="00A366BC" w:rsidRPr="00DF243D">
        <w:rPr>
          <w:rFonts w:eastAsia="Times New Roman" w:cs="Times New Roman"/>
          <w:color w:val="000000"/>
          <w:shd w:val="clear" w:color="auto" w:fill="FFFFFF"/>
        </w:rPr>
        <w:t xml:space="preserve"> social ties and induce</w:t>
      </w:r>
      <w:r w:rsidR="002C73A7">
        <w:rPr>
          <w:rFonts w:eastAsia="Times New Roman" w:cs="Times New Roman"/>
          <w:color w:val="000000"/>
          <w:shd w:val="clear" w:color="auto" w:fill="FFFFFF"/>
        </w:rPr>
        <w:t>s</w:t>
      </w:r>
      <w:r w:rsidR="00A366BC" w:rsidRPr="00DF243D">
        <w:rPr>
          <w:rFonts w:eastAsia="Times New Roman" w:cs="Times New Roman"/>
          <w:color w:val="000000"/>
          <w:shd w:val="clear" w:color="auto" w:fill="FFFFFF"/>
        </w:rPr>
        <w:t xml:space="preserve"> </w:t>
      </w:r>
      <w:r w:rsidR="004D1362">
        <w:rPr>
          <w:rFonts w:eastAsia="Times New Roman" w:cs="Times New Roman"/>
          <w:color w:val="000000"/>
          <w:shd w:val="clear" w:color="auto" w:fill="FFFFFF"/>
        </w:rPr>
        <w:t xml:space="preserve">social types of value outcomes </w:t>
      </w:r>
      <w:r w:rsidR="00A366BC" w:rsidRPr="00DF243D">
        <w:rPr>
          <w:rFonts w:eastAsia="Times New Roman" w:cs="Times New Roman"/>
          <w:color w:val="000000"/>
          <w:shd w:val="clear" w:color="auto" w:fill="FFFFFF"/>
        </w:rPr>
        <w:t xml:space="preserve">whereas </w:t>
      </w:r>
      <w:r w:rsidR="002C73A7">
        <w:rPr>
          <w:rFonts w:eastAsia="Times New Roman" w:cs="Times New Roman"/>
          <w:color w:val="000000"/>
          <w:shd w:val="clear" w:color="auto" w:fill="FFFFFF"/>
        </w:rPr>
        <w:t>monetary exchange</w:t>
      </w:r>
      <w:r w:rsidR="00A366BC" w:rsidRPr="00DF243D">
        <w:rPr>
          <w:rFonts w:eastAsia="Times New Roman" w:cs="Times New Roman"/>
          <w:color w:val="000000"/>
          <w:shd w:val="clear" w:color="auto" w:fill="FFFFFF"/>
        </w:rPr>
        <w:t xml:space="preserve"> serves the more utilitarian </w:t>
      </w:r>
      <w:r w:rsidR="004D1362">
        <w:rPr>
          <w:rFonts w:eastAsia="Times New Roman" w:cs="Times New Roman"/>
          <w:color w:val="000000"/>
          <w:shd w:val="clear" w:color="auto" w:fill="FFFFFF"/>
        </w:rPr>
        <w:t xml:space="preserve">types </w:t>
      </w:r>
      <w:r w:rsidR="00A366BC" w:rsidRPr="00DF243D">
        <w:rPr>
          <w:rFonts w:eastAsia="Times New Roman" w:cs="Times New Roman"/>
          <w:color w:val="000000"/>
          <w:shd w:val="clear" w:color="auto" w:fill="FFFFFF"/>
        </w:rPr>
        <w:fldChar w:fldCharType="begin" w:fldLock="1"/>
      </w:r>
      <w:r w:rsidR="00A366BC" w:rsidRPr="00DF243D">
        <w:rPr>
          <w:rFonts w:eastAsia="Times New Roman" w:cs="Times New Roman"/>
          <w:color w:val="000000"/>
          <w:shd w:val="clear" w:color="auto" w:fill="FFFFFF"/>
        </w:rPr>
        <w:instrText>ADDIN CSL_CITATION { "citationItems" : [ { "id" : "ITEM-1", "itemData" : { "author" : [ { "dropping-particle" : "", "family" : "Belk", "given" : "Russell W.", "non-dropping-particle" : "", "parse-names" : false, "suffix" : "" } ], "container-title" : "Journal of Consumer Research", "id" : "ITEM-1", "issue" : "5", "issued" : { "date-parts" : [ [ "2010" ] ] }, "page" : "715-734", "title" : "Sharing", "type" : "article-journal", "volume" : "36" }, "uris" : [ "http://www.mendeley.com/documents/?uuid=cdaba394-8400-4ff9-b9a2-90633fe447d6" ] }, { "id" : "ITEM-2", "itemData" : { "author" : [ { "dropping-particle" : "", "family" : "Scaraboto", "given" : "Daiane", "non-dropping-particle" : "", "parse-names" : false, "suffix" : "" } ], "container-title" : "Journal of Consumer Research", "id" : "ITEM-2", "issue" : "1", "issued" : { "date-parts" : [ [ "2015" ] ] }, "page" : "152-176", "title" : "Selling, Sharing, and Everything in Between: The Hybrid Economies of Collaborative Networks", "type" : "article-journal", "volume" : "42" }, "uris" : [ "http://www.mendeley.com/documents/?uuid=9e617bd4-3d4d-47fa-ba60-309c4f03af7b" ] } ], "mendeley" : { "formattedCitation" : "(Belk 2010; Scaraboto 2015)", "plainTextFormattedCitation" : "(Belk 2010; Scaraboto 2015)", "previouslyFormattedCitation" : "(Belk 2010; Scaraboto 2015)" }, "properties" : { "noteIndex" : 0 }, "schema" : "https://github.com/citation-style-language/schema/raw/master/csl-citation.json" }</w:instrText>
      </w:r>
      <w:r w:rsidR="00A366BC" w:rsidRPr="00DF243D">
        <w:rPr>
          <w:rFonts w:eastAsia="Times New Roman" w:cs="Times New Roman"/>
          <w:color w:val="000000"/>
          <w:shd w:val="clear" w:color="auto" w:fill="FFFFFF"/>
        </w:rPr>
        <w:fldChar w:fldCharType="separate"/>
      </w:r>
      <w:r w:rsidR="00A366BC" w:rsidRPr="00DF243D">
        <w:rPr>
          <w:rFonts w:eastAsia="Times New Roman" w:cs="Times New Roman"/>
          <w:color w:val="000000"/>
          <w:shd w:val="clear" w:color="auto" w:fill="FFFFFF"/>
        </w:rPr>
        <w:t>(Belk 2010; Scaraboto 2015)</w:t>
      </w:r>
      <w:r w:rsidR="00A366BC" w:rsidRPr="00DF243D">
        <w:rPr>
          <w:rFonts w:eastAsia="Times New Roman" w:cs="Times New Roman"/>
          <w:color w:val="000000"/>
          <w:shd w:val="clear" w:color="auto" w:fill="FFFFFF"/>
        </w:rPr>
        <w:fldChar w:fldCharType="end"/>
      </w:r>
      <w:r w:rsidR="00A366BC" w:rsidRPr="00DF243D">
        <w:rPr>
          <w:rFonts w:eastAsia="Times New Roman" w:cs="Times New Roman"/>
          <w:color w:val="000000"/>
          <w:shd w:val="clear" w:color="auto" w:fill="FFFFFF"/>
        </w:rPr>
        <w:t xml:space="preserve">. </w:t>
      </w:r>
    </w:p>
    <w:p w14:paraId="79EDC2DE" w14:textId="7B181294" w:rsidR="008323C4" w:rsidRPr="003A2E97" w:rsidRDefault="00C23778" w:rsidP="00C23778">
      <w:pPr>
        <w:spacing w:line="480" w:lineRule="auto"/>
        <w:ind w:firstLine="720"/>
        <w:rPr>
          <w:rFonts w:eastAsia="Times New Roman" w:cs="Times New Roman"/>
          <w:color w:val="000000"/>
          <w:shd w:val="clear" w:color="auto" w:fill="FFFFFF"/>
        </w:rPr>
      </w:pPr>
      <w:proofErr w:type="spellStart"/>
      <w:r w:rsidRPr="00C23778">
        <w:rPr>
          <w:rFonts w:eastAsia="Times New Roman" w:cs="Times New Roman"/>
          <w:color w:val="000000"/>
          <w:shd w:val="clear" w:color="auto" w:fill="FFFFFF"/>
        </w:rPr>
        <w:t>Türe</w:t>
      </w:r>
      <w:proofErr w:type="spellEnd"/>
      <w:r w:rsidRPr="00C23778">
        <w:rPr>
          <w:rFonts w:eastAsia="Times New Roman" w:cs="Times New Roman"/>
          <w:color w:val="000000"/>
          <w:shd w:val="clear" w:color="auto" w:fill="FFFFFF"/>
        </w:rPr>
        <w:t xml:space="preserve"> (2014) writes that obj</w:t>
      </w:r>
      <w:r>
        <w:rPr>
          <w:rFonts w:eastAsia="Times New Roman" w:cs="Times New Roman"/>
          <w:color w:val="000000"/>
          <w:shd w:val="clear" w:color="auto" w:fill="FFFFFF"/>
        </w:rPr>
        <w:t>ect pathways are contingent on t</w:t>
      </w:r>
      <w:r w:rsidRPr="00C23778">
        <w:rPr>
          <w:rFonts w:eastAsia="Times New Roman" w:cs="Times New Roman"/>
          <w:color w:val="000000"/>
          <w:shd w:val="clear" w:color="auto" w:fill="FFFFFF"/>
        </w:rPr>
        <w:t xml:space="preserve">he availability of exchange partners with similar skills and dispositions to </w:t>
      </w:r>
      <w:r>
        <w:rPr>
          <w:rFonts w:eastAsia="Times New Roman" w:cs="Times New Roman"/>
          <w:color w:val="000000"/>
          <w:shd w:val="clear" w:color="auto" w:fill="FFFFFF"/>
        </w:rPr>
        <w:t>perform</w:t>
      </w:r>
      <w:r w:rsidRPr="00C23778">
        <w:rPr>
          <w:rFonts w:eastAsia="Times New Roman" w:cs="Times New Roman"/>
          <w:color w:val="000000"/>
          <w:shd w:val="clear" w:color="auto" w:fill="FFFFFF"/>
        </w:rPr>
        <w:t xml:space="preserve"> </w:t>
      </w:r>
      <w:r w:rsidR="004025C2">
        <w:rPr>
          <w:rFonts w:eastAsia="Times New Roman" w:cs="Times New Roman"/>
          <w:color w:val="000000"/>
          <w:shd w:val="clear" w:color="auto" w:fill="FFFFFF"/>
        </w:rPr>
        <w:t xml:space="preserve">necessary </w:t>
      </w:r>
      <w:r w:rsidR="00F422B0">
        <w:rPr>
          <w:rFonts w:eastAsia="Times New Roman" w:cs="Times New Roman"/>
          <w:color w:val="000000"/>
          <w:shd w:val="clear" w:color="auto" w:fill="FFFFFF"/>
        </w:rPr>
        <w:t>practices</w:t>
      </w:r>
      <w:r w:rsidRPr="00C23778">
        <w:rPr>
          <w:rFonts w:eastAsia="Times New Roman" w:cs="Times New Roman"/>
          <w:color w:val="000000"/>
          <w:shd w:val="clear" w:color="auto" w:fill="FFFFFF"/>
        </w:rPr>
        <w:t xml:space="preserve">. </w:t>
      </w:r>
      <w:r w:rsidR="004025C2">
        <w:rPr>
          <w:rFonts w:eastAsia="Times New Roman" w:cs="Times New Roman"/>
          <w:color w:val="000000"/>
          <w:shd w:val="clear" w:color="auto" w:fill="FFFFFF"/>
        </w:rPr>
        <w:t xml:space="preserve">Recruiting other practitioners was key to maintaining and expanding the alternative pathway for salvaged food. </w:t>
      </w:r>
      <w:r w:rsidR="0067518D">
        <w:rPr>
          <w:rFonts w:eastAsia="Times New Roman" w:cs="Times New Roman"/>
          <w:color w:val="000000"/>
          <w:shd w:val="clear" w:color="auto" w:fill="FFFFFF"/>
        </w:rPr>
        <w:t>S</w:t>
      </w:r>
      <w:r w:rsidR="00A366BC">
        <w:rPr>
          <w:rFonts w:eastAsia="Times New Roman" w:cs="Times New Roman"/>
          <w:color w:val="000000"/>
          <w:shd w:val="clear" w:color="auto" w:fill="FFFFFF"/>
        </w:rPr>
        <w:t>har</w:t>
      </w:r>
      <w:r w:rsidR="0067518D">
        <w:rPr>
          <w:rFonts w:eastAsia="Times New Roman" w:cs="Times New Roman"/>
          <w:color w:val="000000"/>
          <w:shd w:val="clear" w:color="auto" w:fill="FFFFFF"/>
        </w:rPr>
        <w:t xml:space="preserve">ing or gifting </w:t>
      </w:r>
      <w:r w:rsidR="004025C2">
        <w:rPr>
          <w:rFonts w:eastAsia="Times New Roman" w:cs="Times New Roman"/>
          <w:color w:val="000000"/>
          <w:shd w:val="clear" w:color="auto" w:fill="FFFFFF"/>
        </w:rPr>
        <w:t>the</w:t>
      </w:r>
      <w:r w:rsidR="004025C2" w:rsidRPr="00B82EF7">
        <w:rPr>
          <w:rFonts w:eastAsia="Times New Roman" w:cs="Times New Roman"/>
          <w:color w:val="000000"/>
          <w:shd w:val="clear" w:color="auto" w:fill="FFFFFF"/>
        </w:rPr>
        <w:t xml:space="preserve"> </w:t>
      </w:r>
      <w:r w:rsidR="00B24633" w:rsidRPr="00B82EF7">
        <w:rPr>
          <w:rFonts w:eastAsia="Times New Roman" w:cs="Times New Roman"/>
          <w:color w:val="000000"/>
          <w:shd w:val="clear" w:color="auto" w:fill="FFFFFF"/>
        </w:rPr>
        <w:t>food beyond activist circulation networks</w:t>
      </w:r>
      <w:r w:rsidR="00A366BC">
        <w:rPr>
          <w:rFonts w:eastAsia="Times New Roman" w:cs="Times New Roman"/>
          <w:color w:val="000000"/>
          <w:shd w:val="clear" w:color="auto" w:fill="FFFFFF"/>
        </w:rPr>
        <w:t xml:space="preserve"> served as a means for recruiting and educating interested consumers. </w:t>
      </w:r>
      <w:r w:rsidR="00B24633" w:rsidRPr="00B82EF7">
        <w:rPr>
          <w:rFonts w:eastAsia="Times New Roman" w:cs="Times New Roman"/>
          <w:color w:val="000000"/>
          <w:shd w:val="clear" w:color="auto" w:fill="FFFFFF"/>
        </w:rPr>
        <w:t xml:space="preserve">Karin, </w:t>
      </w:r>
      <w:r w:rsidR="0031408E">
        <w:rPr>
          <w:rFonts w:eastAsia="Times New Roman" w:cs="Times New Roman"/>
          <w:color w:val="000000"/>
          <w:shd w:val="clear" w:color="auto" w:fill="FFFFFF"/>
        </w:rPr>
        <w:t>Maureen</w:t>
      </w:r>
      <w:r w:rsidR="00B24633" w:rsidRPr="00B82EF7">
        <w:rPr>
          <w:rFonts w:eastAsia="Times New Roman" w:cs="Times New Roman"/>
          <w:color w:val="000000"/>
          <w:shd w:val="clear" w:color="auto" w:fill="FFFFFF"/>
        </w:rPr>
        <w:t xml:space="preserve">, and </w:t>
      </w:r>
      <w:r w:rsidR="0031408E">
        <w:rPr>
          <w:rFonts w:eastAsia="Times New Roman" w:cs="Times New Roman"/>
          <w:color w:val="000000"/>
          <w:shd w:val="clear" w:color="auto" w:fill="FFFFFF"/>
        </w:rPr>
        <w:t xml:space="preserve">Emma </w:t>
      </w:r>
      <w:r w:rsidR="00B24633" w:rsidRPr="00B82EF7">
        <w:rPr>
          <w:rFonts w:eastAsia="Times New Roman" w:cs="Times New Roman"/>
          <w:color w:val="000000"/>
          <w:shd w:val="clear" w:color="auto" w:fill="FFFFFF"/>
        </w:rPr>
        <w:t xml:space="preserve">have all shared salvaged food both in and outside their activist networks. </w:t>
      </w:r>
      <w:r w:rsidR="00133CAE">
        <w:rPr>
          <w:rFonts w:eastAsia="Times New Roman" w:cs="Times New Roman"/>
          <w:color w:val="000000"/>
          <w:shd w:val="clear" w:color="auto" w:fill="FFFFFF"/>
        </w:rPr>
        <w:t>Maureen</w:t>
      </w:r>
      <w:r w:rsidR="00B24633" w:rsidRPr="00B82EF7">
        <w:rPr>
          <w:rFonts w:eastAsia="Times New Roman" w:cs="Times New Roman"/>
          <w:color w:val="000000"/>
          <w:shd w:val="clear" w:color="auto" w:fill="FFFFFF"/>
        </w:rPr>
        <w:t xml:space="preserve"> shared food</w:t>
      </w:r>
      <w:r w:rsidR="00EA2C7E">
        <w:rPr>
          <w:rFonts w:eastAsia="Times New Roman" w:cs="Times New Roman"/>
          <w:color w:val="000000"/>
          <w:shd w:val="clear" w:color="auto" w:fill="FFFFFF"/>
        </w:rPr>
        <w:t xml:space="preserve"> </w:t>
      </w:r>
      <w:r w:rsidR="00B24633" w:rsidRPr="00B82EF7">
        <w:rPr>
          <w:rFonts w:eastAsia="Times New Roman" w:cs="Times New Roman"/>
          <w:color w:val="000000"/>
          <w:shd w:val="clear" w:color="auto" w:fill="FFFFFF"/>
        </w:rPr>
        <w:t xml:space="preserve">waste </w:t>
      </w:r>
      <w:r w:rsidR="00EA2C7E">
        <w:rPr>
          <w:rFonts w:eastAsia="Times New Roman" w:cs="Times New Roman"/>
          <w:color w:val="000000"/>
          <w:shd w:val="clear" w:color="auto" w:fill="FFFFFF"/>
        </w:rPr>
        <w:t>meals</w:t>
      </w:r>
      <w:r w:rsidR="00B24633" w:rsidRPr="00B82EF7">
        <w:rPr>
          <w:rFonts w:eastAsia="Times New Roman" w:cs="Times New Roman"/>
          <w:color w:val="000000"/>
          <w:shd w:val="clear" w:color="auto" w:fill="FFFFFF"/>
        </w:rPr>
        <w:t xml:space="preserve"> with colleagues at work, and </w:t>
      </w:r>
      <w:r w:rsidR="0031408E">
        <w:rPr>
          <w:rFonts w:eastAsia="Times New Roman" w:cs="Times New Roman"/>
          <w:color w:val="000000"/>
          <w:shd w:val="clear" w:color="auto" w:fill="FFFFFF"/>
        </w:rPr>
        <w:t>Emma</w:t>
      </w:r>
      <w:r w:rsidR="00B24633" w:rsidRPr="00B82EF7">
        <w:rPr>
          <w:rFonts w:eastAsia="Times New Roman" w:cs="Times New Roman"/>
          <w:color w:val="000000"/>
          <w:shd w:val="clear" w:color="auto" w:fill="FFFFFF"/>
        </w:rPr>
        <w:t xml:space="preserve"> periodically invited friends to her home for food</w:t>
      </w:r>
      <w:r w:rsidR="004C48AC">
        <w:rPr>
          <w:rFonts w:eastAsia="Times New Roman" w:cs="Times New Roman"/>
          <w:color w:val="000000"/>
          <w:shd w:val="clear" w:color="auto" w:fill="FFFFFF"/>
        </w:rPr>
        <w:t>-</w:t>
      </w:r>
      <w:r w:rsidR="00B24633" w:rsidRPr="00B82EF7">
        <w:rPr>
          <w:rFonts w:eastAsia="Times New Roman" w:cs="Times New Roman"/>
          <w:color w:val="000000"/>
          <w:shd w:val="clear" w:color="auto" w:fill="FFFFFF"/>
        </w:rPr>
        <w:t>waste dinners.</w:t>
      </w:r>
      <w:r w:rsidR="00B24633">
        <w:rPr>
          <w:rFonts w:eastAsia="Times New Roman" w:cs="Times New Roman"/>
          <w:color w:val="000000"/>
          <w:shd w:val="clear" w:color="auto" w:fill="FFFFFF"/>
        </w:rPr>
        <w:t xml:space="preserve"> </w:t>
      </w:r>
      <w:r w:rsidR="00B24633" w:rsidRPr="006D637E">
        <w:rPr>
          <w:rFonts w:eastAsia="Times New Roman" w:cs="Times New Roman"/>
          <w:color w:val="000000"/>
          <w:shd w:val="clear" w:color="auto" w:fill="FFFFFF"/>
        </w:rPr>
        <w:t xml:space="preserve">Whereas homeless or indigent dumpster divers practice food salvaging mostly out of sight, so as not to attract attention </w:t>
      </w:r>
      <w:r w:rsidR="00B24633" w:rsidRPr="006D637E">
        <w:rPr>
          <w:rFonts w:eastAsia="Times New Roman" w:cs="Times New Roman"/>
          <w:color w:val="000000"/>
          <w:shd w:val="clear" w:color="auto" w:fill="FFFFFF"/>
        </w:rPr>
        <w:fldChar w:fldCharType="begin" w:fldLock="1"/>
      </w:r>
      <w:r w:rsidR="00B24633" w:rsidRPr="006D637E">
        <w:rPr>
          <w:rFonts w:eastAsia="Times New Roman" w:cs="Times New Roman"/>
          <w:color w:val="000000"/>
          <w:shd w:val="clear" w:color="auto" w:fill="FFFFFF"/>
        </w:rPr>
        <w:instrText>ADDIN CSL_CITATION { "citationItems" : [ { "id" : "ITEM-1", "itemData" : { "author" : [ { "dropping-particle" : "", "family" : "Hill", "given" : "Ronald P.", "non-dropping-particle" : "", "parse-names" : false, "suffix" : "" }, { "dropping-particle" : "", "family" : "Stamey", "given" : "Mark", "non-dropping-particle" : "", "parse-names" : false, "suffix" : "" } ], "container-title" : "Journal of Consumer Research", "id" : "ITEM-1", "issue" : "3", "issued" : { "date-parts" : [ [ "1990", "12" ] ] }, "page" : "303-321", "title" : "The Homeless in America: An Examination of Possessions and Consumption Behaviors", "type" : "article-journal", "volume" : "17" }, "uris" : [ "http://www.mendeley.com/documents/?uuid=e419ce8e-937b-4b3b-af50-eba0f4395023" ] } ], "mendeley" : { "formattedCitation" : "(Hill and Stamey 1990)", "manualFormatting" : "(Hill and Stamey 1990)", "plainTextFormattedCitation" : "(Hill and Stamey 1990)", "previouslyFormattedCitation" : "(Hill and Stamey 1990)" }, "properties" : { "noteIndex" : 0 }, "schema" : "https://github.com/citation-style-language/schema/raw/master/csl-citation.json" }</w:instrText>
      </w:r>
      <w:r w:rsidR="00B24633" w:rsidRPr="006D637E">
        <w:rPr>
          <w:rFonts w:eastAsia="Times New Roman" w:cs="Times New Roman"/>
          <w:color w:val="000000"/>
          <w:shd w:val="clear" w:color="auto" w:fill="FFFFFF"/>
        </w:rPr>
        <w:fldChar w:fldCharType="separate"/>
      </w:r>
      <w:r w:rsidR="00B24633" w:rsidRPr="006D637E">
        <w:rPr>
          <w:rFonts w:eastAsia="Times New Roman" w:cs="Times New Roman"/>
          <w:color w:val="000000"/>
          <w:shd w:val="clear" w:color="auto" w:fill="FFFFFF"/>
        </w:rPr>
        <w:t>(Hill and Stamey 1990)</w:t>
      </w:r>
      <w:r w:rsidR="00B24633" w:rsidRPr="006D637E">
        <w:rPr>
          <w:rFonts w:eastAsia="Times New Roman" w:cs="Times New Roman"/>
          <w:color w:val="000000"/>
          <w:shd w:val="clear" w:color="auto" w:fill="FFFFFF"/>
        </w:rPr>
        <w:fldChar w:fldCharType="end"/>
      </w:r>
      <w:r w:rsidR="00B24633" w:rsidRPr="006D637E">
        <w:rPr>
          <w:rFonts w:eastAsia="Times New Roman" w:cs="Times New Roman"/>
          <w:color w:val="000000"/>
          <w:shd w:val="clear" w:color="auto" w:fill="FFFFFF"/>
        </w:rPr>
        <w:t xml:space="preserve">, activist dumpster divers </w:t>
      </w:r>
      <w:r w:rsidR="00B24633">
        <w:rPr>
          <w:rFonts w:eastAsia="Times New Roman" w:cs="Times New Roman"/>
          <w:color w:val="000000"/>
          <w:shd w:val="clear" w:color="auto" w:fill="FFFFFF"/>
        </w:rPr>
        <w:t>welcomed the attention to build awareness for their cause</w:t>
      </w:r>
      <w:r w:rsidR="008950A6">
        <w:rPr>
          <w:rFonts w:eastAsia="Times New Roman" w:cs="Times New Roman"/>
          <w:color w:val="000000"/>
          <w:shd w:val="clear" w:color="auto" w:fill="FFFFFF"/>
        </w:rPr>
        <w:t xml:space="preserve"> and their higher-order values</w:t>
      </w:r>
      <w:r w:rsidR="00B24633">
        <w:rPr>
          <w:rFonts w:eastAsia="Times New Roman" w:cs="Times New Roman"/>
          <w:color w:val="000000"/>
          <w:shd w:val="clear" w:color="auto" w:fill="FFFFFF"/>
        </w:rPr>
        <w:t>.</w:t>
      </w:r>
      <w:r w:rsidR="00A366BC">
        <w:rPr>
          <w:rFonts w:eastAsia="Times New Roman" w:cs="Times New Roman"/>
          <w:color w:val="000000"/>
          <w:shd w:val="clear" w:color="auto" w:fill="FFFFFF"/>
        </w:rPr>
        <w:t xml:space="preserve"> </w:t>
      </w:r>
      <w:r w:rsidR="008323C4" w:rsidRPr="00B82EF7">
        <w:rPr>
          <w:rFonts w:eastAsia="Times New Roman" w:cs="Times New Roman"/>
          <w:color w:val="000000"/>
          <w:shd w:val="clear" w:color="auto" w:fill="FFFFFF"/>
        </w:rPr>
        <w:t xml:space="preserve">Some </w:t>
      </w:r>
      <w:r w:rsidR="000A00C7">
        <w:rPr>
          <w:rFonts w:eastAsia="Times New Roman" w:cs="Times New Roman"/>
          <w:color w:val="000000"/>
          <w:shd w:val="clear" w:color="auto" w:fill="FFFFFF"/>
        </w:rPr>
        <w:t xml:space="preserve">informants </w:t>
      </w:r>
      <w:r w:rsidR="008323C4" w:rsidRPr="00B82EF7">
        <w:rPr>
          <w:rFonts w:eastAsia="Times New Roman" w:cs="Times New Roman"/>
          <w:color w:val="000000"/>
          <w:shd w:val="clear" w:color="auto" w:fill="FFFFFF"/>
        </w:rPr>
        <w:t>engaged in advocacy to recruit practitioners</w:t>
      </w:r>
      <w:r>
        <w:rPr>
          <w:rFonts w:eastAsia="Times New Roman" w:cs="Times New Roman"/>
          <w:color w:val="000000"/>
          <w:shd w:val="clear" w:color="auto" w:fill="FFFFFF"/>
        </w:rPr>
        <w:t xml:space="preserve"> </w:t>
      </w:r>
      <w:r w:rsidR="008323C4" w:rsidRPr="00B82EF7">
        <w:rPr>
          <w:rFonts w:eastAsia="Times New Roman" w:cs="Times New Roman"/>
          <w:color w:val="000000"/>
          <w:shd w:val="clear" w:color="auto" w:fill="FFFFFF"/>
        </w:rPr>
        <w:fldChar w:fldCharType="begin" w:fldLock="1"/>
      </w:r>
      <w:r w:rsidR="008323C4" w:rsidRPr="00B82EF7">
        <w:rPr>
          <w:rFonts w:eastAsia="Times New Roman" w:cs="Times New Roman"/>
          <w:color w:val="000000"/>
          <w:shd w:val="clear" w:color="auto" w:fill="FFFFFF"/>
        </w:rPr>
        <w:instrText>ADDIN CSL_CITATION { "citationItems" : [ { "id" : "ITEM-1", "itemData" : { "DOI" : "10.1093/jcr/ucw077", "ISSN" : "00935301", "abstract" : "Communal consumption is often described as inherently playful; previous research focuses mainly on successful ludic communal experiences and largely disregards their potential pitfalls. Moreover, the marketer is usually seen as the primary facilitator of ludic experiences, which has marginalized the role of the consumer. This article explores how consumers produce and sustain ludic consumption community experiences in the face of growing instrumental costs. It assumes a practice theory lens and is based on an ethnographic inquiry into cosplay, a time- and resource-intensive form of pop culture masquerade and craft consumption. Prolonged engagement in the cosplay community leads to growing emotional, material, temporal, and competence-related costs, which hinder playful experiences. Consumers practice modularization, reinforcement, and collaboration to overcome these costs and maintain the important ludic sensations that motivate communal engagements.", "author" : [ { "dropping-particle" : "", "family" : "Seregina", "given" : "Anastasia", "non-dropping-particle" : "", "parse-names" : false, "suffix" : "" }, { "dropping-particle" : "", "family" : "Weijo", "given" : "Henri A.", "non-dropping-particle" : "", "parse-names" : false, "suffix" : "" } ], "container-title" : "Journal of Consumer Research", "id" : "ITEM-1", "issue" : "1", "issued" : { "date-parts" : [ [ "2017" ] ] }, "page" : "139-159", "title" : "Play at any cost: How cosplayers produce and sustain their ludic communal consumption experiences", "type" : "article-journal", "volume" : "44" }, "uris" : [ "http://www.mendeley.com/documents/?uuid=e83864b3-24ee-4d0d-acf7-ec8c416d0e19" ] } ], "mendeley" : { "formattedCitation" : "(Seregina and Weijo 2017)", "plainTextFormattedCitation" : "(Seregina and Weijo 2017)", "previouslyFormattedCitation" : "(Seregina and Weijo 2017)" }, "properties" : { "noteIndex" : 0 }, "schema" : "https://github.com/citation-style-language/schema/raw/master/csl-citation.json" }</w:instrText>
      </w:r>
      <w:r w:rsidR="008323C4" w:rsidRPr="00B82EF7">
        <w:rPr>
          <w:rFonts w:eastAsia="Times New Roman" w:cs="Times New Roman"/>
          <w:color w:val="000000"/>
          <w:shd w:val="clear" w:color="auto" w:fill="FFFFFF"/>
        </w:rPr>
        <w:fldChar w:fldCharType="separate"/>
      </w:r>
      <w:r w:rsidR="008323C4" w:rsidRPr="00B82EF7">
        <w:rPr>
          <w:rFonts w:eastAsia="Times New Roman" w:cs="Times New Roman"/>
          <w:color w:val="000000"/>
          <w:shd w:val="clear" w:color="auto" w:fill="FFFFFF"/>
        </w:rPr>
        <w:t>(Seregina and Weijo 2017)</w:t>
      </w:r>
      <w:r w:rsidR="008323C4" w:rsidRPr="00B82EF7">
        <w:rPr>
          <w:rFonts w:eastAsia="Times New Roman" w:cs="Times New Roman"/>
          <w:color w:val="000000"/>
          <w:shd w:val="clear" w:color="auto" w:fill="FFFFFF"/>
        </w:rPr>
        <w:fldChar w:fldCharType="end"/>
      </w:r>
      <w:r>
        <w:rPr>
          <w:rFonts w:eastAsia="Times New Roman" w:cs="Times New Roman"/>
          <w:color w:val="000000"/>
          <w:shd w:val="clear" w:color="auto" w:fill="FFFFFF"/>
        </w:rPr>
        <w:t xml:space="preserve"> and </w:t>
      </w:r>
      <w:r w:rsidR="00DC1F1A">
        <w:rPr>
          <w:rFonts w:eastAsia="Times New Roman" w:cs="Times New Roman"/>
          <w:color w:val="000000"/>
          <w:shd w:val="clear" w:color="auto" w:fill="FFFFFF"/>
        </w:rPr>
        <w:t xml:space="preserve">to </w:t>
      </w:r>
      <w:r>
        <w:rPr>
          <w:rFonts w:eastAsia="Times New Roman" w:cs="Times New Roman"/>
          <w:color w:val="000000"/>
          <w:shd w:val="clear" w:color="auto" w:fill="FFFFFF"/>
        </w:rPr>
        <w:t>align expectations for value outcomes</w:t>
      </w:r>
      <w:r w:rsidR="008323C4" w:rsidRPr="00B82EF7">
        <w:rPr>
          <w:rFonts w:eastAsia="Times New Roman" w:cs="Times New Roman"/>
          <w:color w:val="000000"/>
          <w:shd w:val="clear" w:color="auto" w:fill="FFFFFF"/>
        </w:rPr>
        <w:t xml:space="preserve">. </w:t>
      </w:r>
      <w:r w:rsidR="0031408E">
        <w:rPr>
          <w:rFonts w:eastAsia="Times New Roman" w:cs="Times New Roman"/>
          <w:color w:val="000000"/>
          <w:shd w:val="clear" w:color="auto" w:fill="FFFFFF"/>
        </w:rPr>
        <w:t>Sabrina</w:t>
      </w:r>
      <w:r w:rsidR="00623125">
        <w:rPr>
          <w:rFonts w:eastAsia="Times New Roman" w:cs="Times New Roman"/>
          <w:color w:val="000000"/>
          <w:shd w:val="clear" w:color="auto" w:fill="FFFFFF"/>
        </w:rPr>
        <w:t xml:space="preserve"> explained</w:t>
      </w:r>
      <w:r w:rsidR="00487739">
        <w:rPr>
          <w:rFonts w:eastAsia="Times New Roman" w:cs="Times New Roman"/>
          <w:color w:val="000000"/>
          <w:shd w:val="clear" w:color="auto" w:fill="FFFFFF"/>
        </w:rPr>
        <w:t>:</w:t>
      </w:r>
    </w:p>
    <w:p w14:paraId="65FCCB4F" w14:textId="7729D297" w:rsidR="00B06E80" w:rsidRDefault="008323C4" w:rsidP="006E442F">
      <w:pPr>
        <w:spacing w:line="480" w:lineRule="auto"/>
        <w:ind w:left="720"/>
        <w:rPr>
          <w:rFonts w:eastAsia="Times New Roman" w:cs="Times New Roman"/>
          <w:iCs/>
          <w:color w:val="000000"/>
          <w:shd w:val="clear" w:color="auto" w:fill="FFFFFF"/>
        </w:rPr>
      </w:pPr>
      <w:r w:rsidRPr="00B82EF7">
        <w:rPr>
          <w:rFonts w:eastAsia="Times New Roman" w:cs="Times New Roman"/>
          <w:iCs/>
          <w:color w:val="000000"/>
          <w:shd w:val="clear" w:color="auto" w:fill="FFFFFF"/>
        </w:rPr>
        <w:t xml:space="preserve">Once a week at the university I organized dumpster diving and events for shared cooking. I taught dumpster diving for freshmen as a part of a class. There were around 15 students, let’s say 10-20, and each week I took other people dumpster diving… Last year there was also a conference in the city. A lot of students came from Germany, Austria and </w:t>
      </w:r>
      <w:r w:rsidRPr="00B82EF7">
        <w:rPr>
          <w:rFonts w:eastAsia="Times New Roman" w:cs="Times New Roman"/>
          <w:iCs/>
          <w:color w:val="000000"/>
          <w:shd w:val="clear" w:color="auto" w:fill="FFFFFF"/>
        </w:rPr>
        <w:lastRenderedPageBreak/>
        <w:t>Switzerland, altogether around 300. We cooked for them three times a day. It was mainly food out of the dumpster, around 80%.</w:t>
      </w:r>
    </w:p>
    <w:p w14:paraId="5E92E8CB" w14:textId="23BF4694" w:rsidR="006F3FD8" w:rsidRDefault="008323C4">
      <w:pPr>
        <w:spacing w:line="480" w:lineRule="auto"/>
        <w:rPr>
          <w:rFonts w:eastAsia="Times New Roman" w:cs="Times New Roman"/>
          <w:color w:val="000000"/>
          <w:shd w:val="clear" w:color="auto" w:fill="FFFFFF"/>
        </w:rPr>
      </w:pPr>
      <w:r w:rsidRPr="00B82EF7">
        <w:rPr>
          <w:rFonts w:eastAsia="Times New Roman" w:cs="Times New Roman"/>
          <w:color w:val="000000"/>
          <w:shd w:val="clear" w:color="auto" w:fill="FFFFFF"/>
        </w:rPr>
        <w:t xml:space="preserve">By teaching dumpster diving at the university, </w:t>
      </w:r>
      <w:r w:rsidR="0031408E">
        <w:rPr>
          <w:rFonts w:eastAsia="Times New Roman" w:cs="Times New Roman"/>
          <w:color w:val="000000"/>
          <w:shd w:val="clear" w:color="auto" w:fill="FFFFFF"/>
        </w:rPr>
        <w:t>Sabrina</w:t>
      </w:r>
      <w:r w:rsidRPr="00B82EF7">
        <w:rPr>
          <w:rFonts w:eastAsia="Times New Roman" w:cs="Times New Roman"/>
          <w:color w:val="000000"/>
          <w:shd w:val="clear" w:color="auto" w:fill="FFFFFF"/>
        </w:rPr>
        <w:t xml:space="preserve"> spread the practice</w:t>
      </w:r>
      <w:r w:rsidR="009F0074">
        <w:rPr>
          <w:rFonts w:eastAsia="Times New Roman" w:cs="Times New Roman"/>
          <w:color w:val="000000"/>
          <w:shd w:val="clear" w:color="auto" w:fill="FFFFFF"/>
        </w:rPr>
        <w:t xml:space="preserve"> and related object pathways</w:t>
      </w:r>
      <w:r w:rsidR="009F380A">
        <w:rPr>
          <w:rFonts w:eastAsia="Times New Roman" w:cs="Times New Roman"/>
          <w:color w:val="000000"/>
          <w:shd w:val="clear" w:color="auto" w:fill="FFFFFF"/>
        </w:rPr>
        <w:t>.</w:t>
      </w:r>
      <w:r w:rsidRPr="00B82EF7">
        <w:rPr>
          <w:rFonts w:eastAsia="Times New Roman" w:cs="Times New Roman"/>
          <w:color w:val="000000"/>
          <w:shd w:val="clear" w:color="auto" w:fill="FFFFFF"/>
        </w:rPr>
        <w:t xml:space="preserve"> Institutional complicity and support from the university </w:t>
      </w:r>
      <w:r w:rsidR="00EA2C7E">
        <w:rPr>
          <w:rFonts w:eastAsia="Times New Roman" w:cs="Times New Roman"/>
          <w:color w:val="000000"/>
          <w:shd w:val="clear" w:color="auto" w:fill="FFFFFF"/>
        </w:rPr>
        <w:t>provided legitimacy to the practice, which likely facilitated recruitment efforts</w:t>
      </w:r>
      <w:r w:rsidRPr="00B82EF7">
        <w:rPr>
          <w:rFonts w:eastAsia="Times New Roman" w:cs="Times New Roman"/>
          <w:color w:val="000000"/>
          <w:shd w:val="clear" w:color="auto" w:fill="FFFFFF"/>
        </w:rPr>
        <w:t xml:space="preserve">. </w:t>
      </w:r>
      <w:r w:rsidR="0031408E">
        <w:rPr>
          <w:rFonts w:eastAsia="Times New Roman" w:cs="Times New Roman"/>
          <w:color w:val="000000"/>
          <w:shd w:val="clear" w:color="auto" w:fill="FFFFFF"/>
        </w:rPr>
        <w:t>Beatrice</w:t>
      </w:r>
      <w:r w:rsidRPr="00B82EF7">
        <w:rPr>
          <w:rFonts w:eastAsia="Times New Roman" w:cs="Times New Roman"/>
          <w:color w:val="000000"/>
          <w:shd w:val="clear" w:color="auto" w:fill="FFFFFF"/>
        </w:rPr>
        <w:t xml:space="preserve"> also offered an introductory class on dumpster diving in conjunction with an environmental political organization. These courses communicate</w:t>
      </w:r>
      <w:r w:rsidR="00553D82">
        <w:rPr>
          <w:rFonts w:eastAsia="Times New Roman" w:cs="Times New Roman"/>
          <w:color w:val="000000"/>
          <w:shd w:val="clear" w:color="auto" w:fill="FFFFFF"/>
        </w:rPr>
        <w:t>d</w:t>
      </w:r>
      <w:r w:rsidRPr="00B82EF7">
        <w:rPr>
          <w:rFonts w:eastAsia="Times New Roman" w:cs="Times New Roman"/>
          <w:color w:val="000000"/>
          <w:shd w:val="clear" w:color="auto" w:fill="FFFFFF"/>
        </w:rPr>
        <w:t xml:space="preserve"> </w:t>
      </w:r>
      <w:r w:rsidR="009F380A">
        <w:rPr>
          <w:rFonts w:eastAsia="Times New Roman" w:cs="Times New Roman"/>
          <w:color w:val="000000"/>
          <w:shd w:val="clear" w:color="auto" w:fill="FFFFFF"/>
        </w:rPr>
        <w:t xml:space="preserve">the dumpster divers’ </w:t>
      </w:r>
      <w:r w:rsidR="00AD79EE">
        <w:rPr>
          <w:rFonts w:eastAsia="Times New Roman" w:cs="Times New Roman"/>
          <w:color w:val="000000"/>
          <w:shd w:val="clear" w:color="auto" w:fill="FFFFFF"/>
        </w:rPr>
        <w:t>higher-order values</w:t>
      </w:r>
      <w:r w:rsidR="009F0074">
        <w:rPr>
          <w:rFonts w:eastAsia="Times New Roman" w:cs="Times New Roman"/>
          <w:color w:val="000000"/>
          <w:shd w:val="clear" w:color="auto" w:fill="FFFFFF"/>
        </w:rPr>
        <w:t xml:space="preserve"> </w:t>
      </w:r>
      <w:r w:rsidR="000915ED">
        <w:rPr>
          <w:rFonts w:eastAsia="Times New Roman" w:cs="Times New Roman"/>
          <w:color w:val="000000"/>
          <w:shd w:val="clear" w:color="auto" w:fill="FFFFFF"/>
        </w:rPr>
        <w:t>relating to</w:t>
      </w:r>
      <w:r w:rsidR="009F0074">
        <w:rPr>
          <w:rFonts w:eastAsia="Times New Roman" w:cs="Times New Roman"/>
          <w:color w:val="000000"/>
          <w:shd w:val="clear" w:color="auto" w:fill="FFFFFF"/>
        </w:rPr>
        <w:t xml:space="preserve"> sustainability</w:t>
      </w:r>
      <w:r w:rsidR="000915ED">
        <w:rPr>
          <w:rFonts w:eastAsia="Times New Roman" w:cs="Times New Roman"/>
          <w:color w:val="000000"/>
          <w:shd w:val="clear" w:color="auto" w:fill="FFFFFF"/>
        </w:rPr>
        <w:t xml:space="preserve"> </w:t>
      </w:r>
      <w:r w:rsidR="00553D82">
        <w:rPr>
          <w:rFonts w:eastAsia="Times New Roman" w:cs="Times New Roman"/>
          <w:color w:val="000000"/>
          <w:shd w:val="clear" w:color="auto" w:fill="FFFFFF"/>
        </w:rPr>
        <w:t xml:space="preserve">through </w:t>
      </w:r>
      <w:r w:rsidR="009F380A">
        <w:rPr>
          <w:rFonts w:eastAsia="Times New Roman" w:cs="Times New Roman"/>
          <w:color w:val="000000"/>
          <w:shd w:val="clear" w:color="auto" w:fill="FFFFFF"/>
        </w:rPr>
        <w:t>practice</w:t>
      </w:r>
      <w:r w:rsidR="009F0074">
        <w:rPr>
          <w:rFonts w:eastAsia="Times New Roman" w:cs="Times New Roman"/>
          <w:color w:val="000000"/>
          <w:shd w:val="clear" w:color="auto" w:fill="FFFFFF"/>
        </w:rPr>
        <w:t xml:space="preserve">, </w:t>
      </w:r>
      <w:r w:rsidR="009F380A">
        <w:rPr>
          <w:rFonts w:eastAsia="Times New Roman" w:cs="Times New Roman"/>
          <w:color w:val="000000"/>
          <w:shd w:val="clear" w:color="auto" w:fill="FFFFFF"/>
        </w:rPr>
        <w:t>speech</w:t>
      </w:r>
      <w:r w:rsidR="00850386">
        <w:rPr>
          <w:rFonts w:eastAsia="Times New Roman" w:cs="Times New Roman"/>
          <w:color w:val="000000"/>
          <w:shd w:val="clear" w:color="auto" w:fill="FFFFFF"/>
        </w:rPr>
        <w:t>,</w:t>
      </w:r>
      <w:r w:rsidR="009F0074">
        <w:rPr>
          <w:rFonts w:eastAsia="Times New Roman" w:cs="Times New Roman"/>
          <w:color w:val="000000"/>
          <w:shd w:val="clear" w:color="auto" w:fill="FFFFFF"/>
        </w:rPr>
        <w:t xml:space="preserve"> and narrative</w:t>
      </w:r>
      <w:r w:rsidR="00553D82">
        <w:rPr>
          <w:rFonts w:eastAsia="Times New Roman" w:cs="Times New Roman"/>
          <w:color w:val="000000"/>
          <w:shd w:val="clear" w:color="auto" w:fill="FFFFFF"/>
        </w:rPr>
        <w:t xml:space="preserve">. </w:t>
      </w:r>
      <w:r w:rsidR="00080907" w:rsidRPr="00B82EF7">
        <w:rPr>
          <w:rFonts w:eastAsia="Times New Roman" w:cs="Times New Roman"/>
          <w:color w:val="000000"/>
          <w:shd w:val="clear" w:color="auto" w:fill="FFFFFF"/>
        </w:rPr>
        <w:t>The</w:t>
      </w:r>
      <w:r w:rsidR="00080907">
        <w:rPr>
          <w:rFonts w:eastAsia="Times New Roman" w:cs="Times New Roman"/>
          <w:color w:val="000000"/>
          <w:shd w:val="clear" w:color="auto" w:fill="FFFFFF"/>
        </w:rPr>
        <w:t xml:space="preserve">ir </w:t>
      </w:r>
      <w:r w:rsidR="00EA2C7E">
        <w:rPr>
          <w:rFonts w:eastAsia="Times New Roman" w:cs="Times New Roman"/>
          <w:color w:val="000000"/>
          <w:shd w:val="clear" w:color="auto" w:fill="FFFFFF"/>
        </w:rPr>
        <w:t xml:space="preserve">events allowed </w:t>
      </w:r>
      <w:r w:rsidR="00850386">
        <w:rPr>
          <w:rFonts w:eastAsia="Times New Roman" w:cs="Times New Roman"/>
          <w:color w:val="000000"/>
          <w:shd w:val="clear" w:color="auto" w:fill="FFFFFF"/>
        </w:rPr>
        <w:t xml:space="preserve">for the </w:t>
      </w:r>
      <w:r w:rsidRPr="00B82EF7">
        <w:rPr>
          <w:rFonts w:eastAsia="Times New Roman" w:cs="Times New Roman"/>
          <w:color w:val="000000"/>
          <w:shd w:val="clear" w:color="auto" w:fill="FFFFFF"/>
        </w:rPr>
        <w:t xml:space="preserve">sharing of retrieval know-how, dumpster locations, </w:t>
      </w:r>
      <w:r w:rsidR="00080907">
        <w:rPr>
          <w:rFonts w:eastAsia="Times New Roman" w:cs="Times New Roman"/>
          <w:color w:val="000000"/>
          <w:shd w:val="clear" w:color="auto" w:fill="FFFFFF"/>
        </w:rPr>
        <w:t xml:space="preserve">and </w:t>
      </w:r>
      <w:r w:rsidRPr="00B82EF7">
        <w:rPr>
          <w:rFonts w:eastAsia="Times New Roman" w:cs="Times New Roman"/>
          <w:color w:val="000000"/>
          <w:shd w:val="clear" w:color="auto" w:fill="FFFFFF"/>
        </w:rPr>
        <w:t>inspirational stories</w:t>
      </w:r>
      <w:r w:rsidR="00EA2C7E">
        <w:rPr>
          <w:rFonts w:eastAsia="Times New Roman" w:cs="Times New Roman"/>
          <w:color w:val="000000"/>
          <w:shd w:val="clear" w:color="auto" w:fill="FFFFFF"/>
        </w:rPr>
        <w:t xml:space="preserve"> of </w:t>
      </w:r>
      <w:r w:rsidR="00BC3C85">
        <w:rPr>
          <w:rFonts w:eastAsia="Times New Roman" w:cs="Times New Roman"/>
          <w:color w:val="000000"/>
          <w:shd w:val="clear" w:color="auto" w:fill="FFFFFF"/>
        </w:rPr>
        <w:t>dumpster diving</w:t>
      </w:r>
      <w:r w:rsidR="00EA2C7E">
        <w:rPr>
          <w:rFonts w:eastAsia="Times New Roman" w:cs="Times New Roman"/>
          <w:color w:val="000000"/>
          <w:shd w:val="clear" w:color="auto" w:fill="FFFFFF"/>
        </w:rPr>
        <w:t xml:space="preserve">. </w:t>
      </w:r>
    </w:p>
    <w:p w14:paraId="250618D2" w14:textId="62F1208A" w:rsidR="006E442F" w:rsidRDefault="00A95282" w:rsidP="008950A6">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We now provide an interim summary of the </w:t>
      </w:r>
      <w:r w:rsidR="00216BB3">
        <w:rPr>
          <w:rFonts w:eastAsia="Times New Roman" w:cs="Times New Roman"/>
          <w:color w:val="000000"/>
          <w:shd w:val="clear" w:color="auto" w:fill="FFFFFF"/>
        </w:rPr>
        <w:t xml:space="preserve">alternative object </w:t>
      </w:r>
      <w:r>
        <w:rPr>
          <w:rFonts w:eastAsia="Times New Roman" w:cs="Times New Roman"/>
          <w:color w:val="000000"/>
          <w:shd w:val="clear" w:color="auto" w:fill="FFFFFF"/>
        </w:rPr>
        <w:t xml:space="preserve">pathway. </w:t>
      </w:r>
      <w:r w:rsidR="00C376DE">
        <w:rPr>
          <w:rFonts w:eastAsia="Times New Roman" w:cs="Times New Roman"/>
          <w:color w:val="000000"/>
          <w:shd w:val="clear" w:color="auto" w:fill="FFFFFF"/>
        </w:rPr>
        <w:t>After retailers have thrown food away</w:t>
      </w:r>
      <w:r w:rsidR="0052242B">
        <w:rPr>
          <w:rFonts w:eastAsia="Times New Roman" w:cs="Times New Roman"/>
          <w:color w:val="000000"/>
          <w:shd w:val="clear" w:color="auto" w:fill="FFFFFF"/>
        </w:rPr>
        <w:t>,</w:t>
      </w:r>
      <w:r w:rsidR="00C376DE">
        <w:rPr>
          <w:rFonts w:eastAsia="Times New Roman" w:cs="Times New Roman"/>
          <w:color w:val="000000"/>
          <w:shd w:val="clear" w:color="auto" w:fill="FFFFFF"/>
        </w:rPr>
        <w:t xml:space="preserve"> but before </w:t>
      </w:r>
      <w:r w:rsidR="00357EBA">
        <w:rPr>
          <w:rFonts w:eastAsia="Times New Roman" w:cs="Times New Roman"/>
          <w:color w:val="000000"/>
          <w:shd w:val="clear" w:color="auto" w:fill="FFFFFF"/>
        </w:rPr>
        <w:t xml:space="preserve">garbage </w:t>
      </w:r>
      <w:r w:rsidR="00C376DE">
        <w:rPr>
          <w:rFonts w:eastAsia="Times New Roman" w:cs="Times New Roman"/>
          <w:color w:val="000000"/>
          <w:shd w:val="clear" w:color="auto" w:fill="FFFFFF"/>
        </w:rPr>
        <w:t xml:space="preserve">haulers pick </w:t>
      </w:r>
      <w:r w:rsidR="00853FB9">
        <w:rPr>
          <w:rFonts w:eastAsia="Times New Roman" w:cs="Times New Roman"/>
          <w:color w:val="000000"/>
          <w:shd w:val="clear" w:color="auto" w:fill="FFFFFF"/>
        </w:rPr>
        <w:t>it</w:t>
      </w:r>
      <w:r w:rsidR="00C376DE">
        <w:rPr>
          <w:rFonts w:eastAsia="Times New Roman" w:cs="Times New Roman"/>
          <w:color w:val="000000"/>
          <w:shd w:val="clear" w:color="auto" w:fill="FFFFFF"/>
        </w:rPr>
        <w:t xml:space="preserve"> up </w:t>
      </w:r>
      <w:r w:rsidR="00357EBA">
        <w:rPr>
          <w:rFonts w:eastAsia="Times New Roman" w:cs="Times New Roman"/>
          <w:color w:val="000000"/>
          <w:shd w:val="clear" w:color="auto" w:fill="FFFFFF"/>
        </w:rPr>
        <w:t xml:space="preserve">and </w:t>
      </w:r>
      <w:r w:rsidR="00C376DE">
        <w:rPr>
          <w:rFonts w:eastAsia="Times New Roman" w:cs="Times New Roman"/>
          <w:color w:val="000000"/>
          <w:shd w:val="clear" w:color="auto" w:fill="FFFFFF"/>
        </w:rPr>
        <w:t>take</w:t>
      </w:r>
      <w:r w:rsidR="00357EBA">
        <w:rPr>
          <w:rFonts w:eastAsia="Times New Roman" w:cs="Times New Roman"/>
          <w:color w:val="000000"/>
          <w:shd w:val="clear" w:color="auto" w:fill="FFFFFF"/>
        </w:rPr>
        <w:t xml:space="preserve"> </w:t>
      </w:r>
      <w:r w:rsidR="00853FB9">
        <w:rPr>
          <w:rFonts w:eastAsia="Times New Roman" w:cs="Times New Roman"/>
          <w:color w:val="000000"/>
          <w:shd w:val="clear" w:color="auto" w:fill="FFFFFF"/>
        </w:rPr>
        <w:t>it</w:t>
      </w:r>
      <w:r w:rsidR="00357EBA">
        <w:rPr>
          <w:rFonts w:eastAsia="Times New Roman" w:cs="Times New Roman"/>
          <w:color w:val="000000"/>
          <w:shd w:val="clear" w:color="auto" w:fill="FFFFFF"/>
        </w:rPr>
        <w:t xml:space="preserve"> to the landfill, dumpster divers </w:t>
      </w:r>
      <w:r w:rsidR="0052242B">
        <w:rPr>
          <w:rFonts w:eastAsia="Times New Roman" w:cs="Times New Roman"/>
          <w:color w:val="000000"/>
          <w:shd w:val="clear" w:color="auto" w:fill="FFFFFF"/>
        </w:rPr>
        <w:t>intervene to recover edible food</w:t>
      </w:r>
      <w:r w:rsidR="00C376DE">
        <w:rPr>
          <w:rFonts w:eastAsia="Times New Roman" w:cs="Times New Roman"/>
          <w:color w:val="000000"/>
          <w:shd w:val="clear" w:color="auto" w:fill="FFFFFF"/>
        </w:rPr>
        <w:t xml:space="preserve">. </w:t>
      </w:r>
      <w:r w:rsidR="00637F3B">
        <w:rPr>
          <w:rFonts w:eastAsia="Times New Roman" w:cs="Times New Roman"/>
          <w:color w:val="000000"/>
          <w:shd w:val="clear" w:color="auto" w:fill="FFFFFF"/>
        </w:rPr>
        <w:t>Practice synchronization lie</w:t>
      </w:r>
      <w:r w:rsidR="00F422B0">
        <w:rPr>
          <w:rFonts w:eastAsia="Times New Roman" w:cs="Times New Roman"/>
          <w:color w:val="000000"/>
          <w:shd w:val="clear" w:color="auto" w:fill="FFFFFF"/>
        </w:rPr>
        <w:t>s</w:t>
      </w:r>
      <w:r w:rsidR="00637F3B">
        <w:rPr>
          <w:rFonts w:eastAsia="Times New Roman" w:cs="Times New Roman"/>
          <w:color w:val="000000"/>
          <w:shd w:val="clear" w:color="auto" w:fill="FFFFFF"/>
        </w:rPr>
        <w:t xml:space="preserve"> at the heart of </w:t>
      </w:r>
      <w:r w:rsidR="00F422B0">
        <w:rPr>
          <w:rFonts w:eastAsia="Times New Roman" w:cs="Times New Roman"/>
          <w:color w:val="000000"/>
          <w:shd w:val="clear" w:color="auto" w:fill="FFFFFF"/>
        </w:rPr>
        <w:t xml:space="preserve">integrating </w:t>
      </w:r>
      <w:r w:rsidR="00637F3B">
        <w:rPr>
          <w:rFonts w:eastAsia="Times New Roman" w:cs="Times New Roman"/>
          <w:color w:val="000000"/>
          <w:shd w:val="clear" w:color="auto" w:fill="FFFFFF"/>
        </w:rPr>
        <w:t>dispersed practice into an alternative object pathway</w:t>
      </w:r>
      <w:r w:rsidR="00F422B0">
        <w:rPr>
          <w:rFonts w:eastAsia="Times New Roman" w:cs="Times New Roman"/>
          <w:color w:val="000000"/>
          <w:shd w:val="clear" w:color="auto" w:fill="FFFFFF"/>
        </w:rPr>
        <w:t>. F</w:t>
      </w:r>
      <w:r w:rsidR="00637F3B">
        <w:rPr>
          <w:rFonts w:eastAsia="Times New Roman" w:cs="Times New Roman"/>
          <w:color w:val="000000"/>
          <w:shd w:val="clear" w:color="auto" w:fill="FFFFFF"/>
        </w:rPr>
        <w:t xml:space="preserve">or instance, dumpster divers </w:t>
      </w:r>
      <w:r w:rsidR="00C376DE">
        <w:rPr>
          <w:rFonts w:eastAsia="Times New Roman" w:cs="Times New Roman"/>
          <w:color w:val="000000"/>
          <w:shd w:val="clear" w:color="auto" w:fill="FFFFFF"/>
        </w:rPr>
        <w:t>clean</w:t>
      </w:r>
      <w:r w:rsidR="00853FB9">
        <w:rPr>
          <w:rFonts w:eastAsia="Times New Roman" w:cs="Times New Roman"/>
          <w:color w:val="000000"/>
          <w:shd w:val="clear" w:color="auto" w:fill="FFFFFF"/>
        </w:rPr>
        <w:t>ed</w:t>
      </w:r>
      <w:r w:rsidR="00C376DE">
        <w:rPr>
          <w:rFonts w:eastAsia="Times New Roman" w:cs="Times New Roman"/>
          <w:color w:val="000000"/>
          <w:shd w:val="clear" w:color="auto" w:fill="FFFFFF"/>
        </w:rPr>
        <w:t>, store</w:t>
      </w:r>
      <w:r w:rsidR="00853FB9">
        <w:rPr>
          <w:rFonts w:eastAsia="Times New Roman" w:cs="Times New Roman"/>
          <w:color w:val="000000"/>
          <w:shd w:val="clear" w:color="auto" w:fill="FFFFFF"/>
        </w:rPr>
        <w:t>d</w:t>
      </w:r>
      <w:r w:rsidR="00C376DE">
        <w:rPr>
          <w:rFonts w:eastAsia="Times New Roman" w:cs="Times New Roman"/>
          <w:color w:val="000000"/>
          <w:shd w:val="clear" w:color="auto" w:fill="FFFFFF"/>
        </w:rPr>
        <w:t>, cook</w:t>
      </w:r>
      <w:r w:rsidR="00853FB9">
        <w:rPr>
          <w:rFonts w:eastAsia="Times New Roman" w:cs="Times New Roman"/>
          <w:color w:val="000000"/>
          <w:shd w:val="clear" w:color="auto" w:fill="FFFFFF"/>
        </w:rPr>
        <w:t>ed</w:t>
      </w:r>
      <w:r w:rsidR="00C376DE">
        <w:rPr>
          <w:rFonts w:eastAsia="Times New Roman" w:cs="Times New Roman"/>
          <w:color w:val="000000"/>
          <w:shd w:val="clear" w:color="auto" w:fill="FFFFFF"/>
        </w:rPr>
        <w:t>, and circulate</w:t>
      </w:r>
      <w:r w:rsidR="00853FB9">
        <w:rPr>
          <w:rFonts w:eastAsia="Times New Roman" w:cs="Times New Roman"/>
          <w:color w:val="000000"/>
          <w:shd w:val="clear" w:color="auto" w:fill="FFFFFF"/>
        </w:rPr>
        <w:t>d</w:t>
      </w:r>
      <w:r w:rsidR="00C376DE">
        <w:rPr>
          <w:rFonts w:eastAsia="Times New Roman" w:cs="Times New Roman"/>
          <w:color w:val="000000"/>
          <w:shd w:val="clear" w:color="auto" w:fill="FFFFFF"/>
        </w:rPr>
        <w:t xml:space="preserve"> the food explicitly through gift and sharing practices. </w:t>
      </w:r>
      <w:r w:rsidR="00B817B7">
        <w:rPr>
          <w:rFonts w:eastAsia="Times New Roman" w:cs="Times New Roman"/>
          <w:color w:val="000000"/>
          <w:shd w:val="clear" w:color="auto" w:fill="FFFFFF"/>
        </w:rPr>
        <w:t xml:space="preserve">By traversing through this alternative pathway, </w:t>
      </w:r>
      <w:r w:rsidR="00C376DE">
        <w:rPr>
          <w:rFonts w:eastAsia="Times New Roman" w:cs="Times New Roman"/>
          <w:color w:val="000000"/>
          <w:shd w:val="clear" w:color="auto" w:fill="FFFFFF"/>
        </w:rPr>
        <w:t xml:space="preserve">food items </w:t>
      </w:r>
      <w:r w:rsidR="00420259">
        <w:rPr>
          <w:rFonts w:eastAsia="Times New Roman" w:cs="Times New Roman"/>
          <w:color w:val="000000"/>
          <w:shd w:val="clear" w:color="auto" w:fill="FFFFFF"/>
        </w:rPr>
        <w:t>saw</w:t>
      </w:r>
      <w:r w:rsidR="00C376DE">
        <w:rPr>
          <w:rFonts w:eastAsia="Times New Roman" w:cs="Times New Roman"/>
          <w:color w:val="000000"/>
          <w:shd w:val="clear" w:color="auto" w:fill="FFFFFF"/>
        </w:rPr>
        <w:t xml:space="preserve"> their use value reinstated</w:t>
      </w:r>
      <w:r w:rsidR="0052242B">
        <w:rPr>
          <w:rFonts w:eastAsia="Times New Roman" w:cs="Times New Roman"/>
          <w:color w:val="000000"/>
          <w:shd w:val="clear" w:color="auto" w:fill="FFFFFF"/>
        </w:rPr>
        <w:t xml:space="preserve"> and</w:t>
      </w:r>
      <w:r w:rsidR="00C376DE">
        <w:rPr>
          <w:rFonts w:eastAsia="Times New Roman" w:cs="Times New Roman"/>
          <w:color w:val="000000"/>
          <w:shd w:val="clear" w:color="auto" w:fill="FFFFFF"/>
        </w:rPr>
        <w:t xml:space="preserve"> their expressive value reimagined</w:t>
      </w:r>
      <w:r w:rsidR="0052242B">
        <w:rPr>
          <w:rFonts w:eastAsia="Times New Roman" w:cs="Times New Roman"/>
          <w:color w:val="000000"/>
          <w:shd w:val="clear" w:color="auto" w:fill="FFFFFF"/>
        </w:rPr>
        <w:t xml:space="preserve">. </w:t>
      </w:r>
      <w:r w:rsidR="008950A6">
        <w:rPr>
          <w:rFonts w:eastAsia="Times New Roman" w:cs="Times New Roman"/>
          <w:color w:val="000000"/>
          <w:shd w:val="clear" w:color="auto" w:fill="FFFFFF"/>
        </w:rPr>
        <w:t xml:space="preserve">These value outcomes were aligned with the activists’ </w:t>
      </w:r>
      <w:r w:rsidR="00FE14D7">
        <w:rPr>
          <w:rFonts w:eastAsia="Times New Roman" w:cs="Times New Roman"/>
          <w:color w:val="000000"/>
          <w:shd w:val="clear" w:color="auto" w:fill="FFFFFF"/>
        </w:rPr>
        <w:t>higher-order values</w:t>
      </w:r>
      <w:r w:rsidR="00853FB9">
        <w:rPr>
          <w:rFonts w:eastAsia="Times New Roman" w:cs="Times New Roman"/>
          <w:color w:val="000000"/>
          <w:shd w:val="clear" w:color="auto" w:fill="FFFFFF"/>
        </w:rPr>
        <w:t xml:space="preserve"> of sustainability, counterculture, and anti-capitalism</w:t>
      </w:r>
      <w:r w:rsidR="00FE14D7">
        <w:rPr>
          <w:rFonts w:eastAsia="Times New Roman" w:cs="Times New Roman"/>
          <w:color w:val="000000"/>
          <w:shd w:val="clear" w:color="auto" w:fill="FFFFFF"/>
        </w:rPr>
        <w:t xml:space="preserve">. </w:t>
      </w:r>
      <w:r w:rsidR="008C2390">
        <w:rPr>
          <w:rFonts w:eastAsia="Times New Roman" w:cs="Times New Roman"/>
          <w:color w:val="000000"/>
          <w:shd w:val="clear" w:color="auto" w:fill="FFFFFF"/>
        </w:rPr>
        <w:t xml:space="preserve">In the following two subsections, we discuss the limitations and challenges </w:t>
      </w:r>
      <w:r w:rsidR="0052242B">
        <w:rPr>
          <w:rFonts w:eastAsia="Times New Roman" w:cs="Times New Roman"/>
          <w:color w:val="000000"/>
          <w:shd w:val="clear" w:color="auto" w:fill="FFFFFF"/>
        </w:rPr>
        <w:t xml:space="preserve">to </w:t>
      </w:r>
      <w:r w:rsidR="008C2390">
        <w:rPr>
          <w:rFonts w:eastAsia="Times New Roman" w:cs="Times New Roman"/>
          <w:color w:val="000000"/>
          <w:shd w:val="clear" w:color="auto" w:fill="FFFFFF"/>
        </w:rPr>
        <w:t>the alternative pathway</w:t>
      </w:r>
      <w:r w:rsidR="000915ED">
        <w:rPr>
          <w:rFonts w:eastAsia="Times New Roman" w:cs="Times New Roman"/>
          <w:color w:val="000000"/>
          <w:shd w:val="clear" w:color="auto" w:fill="FFFFFF"/>
        </w:rPr>
        <w:t xml:space="preserve">. The disjunctive pathway was not well-aligned with the regime’s governance mechanisms and certain higher-order values championed by other regime actors, particularly retailers. </w:t>
      </w:r>
    </w:p>
    <w:p w14:paraId="577A468B" w14:textId="77777777" w:rsidR="008D3BD8" w:rsidRDefault="008D3BD8" w:rsidP="008950A6">
      <w:pPr>
        <w:spacing w:line="480" w:lineRule="auto"/>
        <w:ind w:firstLine="720"/>
        <w:rPr>
          <w:rFonts w:eastAsia="Times New Roman" w:cs="Times New Roman"/>
          <w:color w:val="000000"/>
          <w:shd w:val="clear" w:color="auto" w:fill="FFFFFF"/>
        </w:rPr>
      </w:pPr>
    </w:p>
    <w:p w14:paraId="244087C5" w14:textId="0F503B1D" w:rsidR="008D3BD8" w:rsidRDefault="008C2390" w:rsidP="00940066">
      <w:pPr>
        <w:pStyle w:val="berschrift2"/>
        <w:rPr>
          <w:shd w:val="clear" w:color="auto" w:fill="FFFFFF"/>
        </w:rPr>
      </w:pPr>
      <w:r w:rsidRPr="00A96BC0">
        <w:rPr>
          <w:shd w:val="clear" w:color="auto" w:fill="FFFFFF"/>
        </w:rPr>
        <w:t>Stigma and Contagion</w:t>
      </w:r>
      <w:r w:rsidR="00DC7F30">
        <w:rPr>
          <w:shd w:val="clear" w:color="auto" w:fill="FFFFFF"/>
        </w:rPr>
        <w:t xml:space="preserve"> </w:t>
      </w:r>
      <w:r w:rsidR="00F210E6">
        <w:rPr>
          <w:shd w:val="clear" w:color="auto" w:fill="FFFFFF"/>
        </w:rPr>
        <w:t>E</w:t>
      </w:r>
      <w:r w:rsidR="00DC7F30">
        <w:rPr>
          <w:shd w:val="clear" w:color="auto" w:fill="FFFFFF"/>
        </w:rPr>
        <w:t>ndanger</w:t>
      </w:r>
      <w:r w:rsidR="00491045">
        <w:rPr>
          <w:shd w:val="clear" w:color="auto" w:fill="FFFFFF"/>
        </w:rPr>
        <w:t xml:space="preserve"> </w:t>
      </w:r>
      <w:r w:rsidR="00D5089A">
        <w:rPr>
          <w:shd w:val="clear" w:color="auto" w:fill="FFFFFF"/>
        </w:rPr>
        <w:t xml:space="preserve">the </w:t>
      </w:r>
      <w:r w:rsidR="00D10AFA">
        <w:rPr>
          <w:shd w:val="clear" w:color="auto" w:fill="FFFFFF"/>
        </w:rPr>
        <w:t>Alternative Pathway</w:t>
      </w:r>
    </w:p>
    <w:p w14:paraId="7AA4E082" w14:textId="23D7DF5B" w:rsidR="00BB7C9A" w:rsidRPr="00BB7C9A" w:rsidRDefault="000915ED" w:rsidP="00940066">
      <w:pPr>
        <w:spacing w:line="480" w:lineRule="auto"/>
        <w:ind w:firstLine="720"/>
        <w:rPr>
          <w:rFonts w:eastAsia="Times New Roman" w:cs="Times New Roman"/>
          <w:iCs/>
          <w:color w:val="000000"/>
          <w:shd w:val="clear" w:color="auto" w:fill="FFFFFF"/>
        </w:rPr>
      </w:pPr>
      <w:r>
        <w:rPr>
          <w:rFonts w:eastAsia="Times New Roman" w:cs="Times New Roman"/>
          <w:color w:val="000000"/>
          <w:shd w:val="clear" w:color="auto" w:fill="FFFFFF"/>
        </w:rPr>
        <w:t>D</w:t>
      </w:r>
      <w:r w:rsidR="00011E90">
        <w:rPr>
          <w:rFonts w:eastAsia="Times New Roman" w:cs="Times New Roman"/>
          <w:color w:val="000000"/>
          <w:shd w:val="clear" w:color="auto" w:fill="FFFFFF"/>
        </w:rPr>
        <w:t xml:space="preserve">umpster diving </w:t>
      </w:r>
      <w:r>
        <w:rPr>
          <w:rFonts w:eastAsia="Times New Roman" w:cs="Times New Roman"/>
          <w:color w:val="000000"/>
          <w:shd w:val="clear" w:color="auto" w:fill="FFFFFF"/>
        </w:rPr>
        <w:t xml:space="preserve">is </w:t>
      </w:r>
      <w:r w:rsidR="00011E90">
        <w:rPr>
          <w:rFonts w:eastAsia="Times New Roman" w:cs="Times New Roman"/>
          <w:color w:val="000000"/>
          <w:shd w:val="clear" w:color="auto" w:fill="FFFFFF"/>
        </w:rPr>
        <w:t xml:space="preserve">a messy affair. For some of our </w:t>
      </w:r>
      <w:r w:rsidR="00BB7C9A" w:rsidRPr="00BB7C9A">
        <w:rPr>
          <w:rFonts w:eastAsia="Times New Roman" w:cs="Times New Roman"/>
          <w:color w:val="000000"/>
          <w:shd w:val="clear" w:color="auto" w:fill="FFFFFF"/>
        </w:rPr>
        <w:t>informants</w:t>
      </w:r>
      <w:r w:rsidR="00011E90">
        <w:rPr>
          <w:rFonts w:eastAsia="Times New Roman" w:cs="Times New Roman"/>
          <w:color w:val="000000"/>
          <w:shd w:val="clear" w:color="auto" w:fill="FFFFFF"/>
        </w:rPr>
        <w:t>, this produced</w:t>
      </w:r>
      <w:r w:rsidR="00BB7C9A" w:rsidRPr="00BB7C9A">
        <w:rPr>
          <w:rFonts w:eastAsia="Times New Roman" w:cs="Times New Roman"/>
          <w:color w:val="000000"/>
          <w:shd w:val="clear" w:color="auto" w:fill="FFFFFF"/>
        </w:rPr>
        <w:t xml:space="preserve"> </w:t>
      </w:r>
      <w:r>
        <w:rPr>
          <w:rFonts w:eastAsia="Times New Roman" w:cs="Times New Roman"/>
          <w:color w:val="000000"/>
          <w:shd w:val="clear" w:color="auto" w:fill="FFFFFF"/>
        </w:rPr>
        <w:t xml:space="preserve">value outcomes of </w:t>
      </w:r>
      <w:r w:rsidR="00BB7C9A" w:rsidRPr="00BB7C9A">
        <w:rPr>
          <w:rFonts w:eastAsia="Times New Roman" w:cs="Times New Roman"/>
          <w:color w:val="000000"/>
          <w:shd w:val="clear" w:color="auto" w:fill="FFFFFF"/>
        </w:rPr>
        <w:t xml:space="preserve">fear of physical contagion and related health concerns. As </w:t>
      </w:r>
      <w:r w:rsidR="0031408E">
        <w:rPr>
          <w:rFonts w:eastAsia="Times New Roman" w:cs="Times New Roman"/>
          <w:color w:val="000000"/>
          <w:shd w:val="clear" w:color="auto" w:fill="FFFFFF"/>
        </w:rPr>
        <w:t>Maureen</w:t>
      </w:r>
      <w:r w:rsidR="00BB7C9A" w:rsidRPr="00BB7C9A">
        <w:rPr>
          <w:rFonts w:eastAsia="Times New Roman" w:cs="Times New Roman"/>
          <w:color w:val="000000"/>
          <w:shd w:val="clear" w:color="auto" w:fill="FFFFFF"/>
        </w:rPr>
        <w:t xml:space="preserve"> said:</w:t>
      </w:r>
      <w:r w:rsidR="00BB7C9A" w:rsidRPr="00BB7C9A">
        <w:rPr>
          <w:rFonts w:eastAsia="Times New Roman" w:cs="Times New Roman"/>
          <w:iCs/>
          <w:color w:val="000000"/>
          <w:shd w:val="clear" w:color="auto" w:fill="FFFFFF"/>
        </w:rPr>
        <w:t xml:space="preserve"> </w:t>
      </w:r>
      <w:r>
        <w:rPr>
          <w:rFonts w:eastAsia="Times New Roman" w:cs="Times New Roman"/>
          <w:iCs/>
          <w:color w:val="000000"/>
          <w:shd w:val="clear" w:color="auto" w:fill="FFFFFF"/>
        </w:rPr>
        <w:t>“</w:t>
      </w:r>
      <w:r w:rsidR="00BB7C9A" w:rsidRPr="00BB7C9A">
        <w:rPr>
          <w:rFonts w:eastAsia="Times New Roman" w:cs="Times New Roman"/>
          <w:iCs/>
          <w:color w:val="000000"/>
          <w:shd w:val="clear" w:color="auto" w:fill="FFFFFF"/>
        </w:rPr>
        <w:t xml:space="preserve">The </w:t>
      </w:r>
      <w:r w:rsidR="00BB7C9A" w:rsidRPr="00BB7C9A">
        <w:rPr>
          <w:rFonts w:eastAsia="Times New Roman" w:cs="Times New Roman"/>
          <w:iCs/>
          <w:color w:val="000000"/>
          <w:shd w:val="clear" w:color="auto" w:fill="FFFFFF"/>
        </w:rPr>
        <w:lastRenderedPageBreak/>
        <w:t>strange feeling of climbing into the dumpsters, of then swallowing the waste ... For me it is—although I understand that the food items are often packaged and have only wandered from one place to another – but, still, there is this feeling of dumpsters: dirty, the smell … I always had the feeling that I’m eating waste and not being sure whether the food items were still ok, always questioning the quality.</w:t>
      </w:r>
      <w:r>
        <w:rPr>
          <w:rFonts w:eastAsia="Times New Roman" w:cs="Times New Roman"/>
          <w:iCs/>
          <w:color w:val="000000"/>
          <w:shd w:val="clear" w:color="auto" w:fill="FFFFFF"/>
        </w:rPr>
        <w:t>”</w:t>
      </w:r>
      <w:r w:rsidR="00BB7C9A" w:rsidRPr="00BB7C9A">
        <w:rPr>
          <w:rFonts w:eastAsia="Times New Roman" w:cs="Times New Roman"/>
          <w:iCs/>
          <w:color w:val="000000"/>
          <w:shd w:val="clear" w:color="auto" w:fill="FFFFFF"/>
        </w:rPr>
        <w:t xml:space="preserve"> </w:t>
      </w:r>
    </w:p>
    <w:p w14:paraId="23D4AC9E" w14:textId="0980A267" w:rsidR="000915ED" w:rsidRDefault="00BB7C9A" w:rsidP="004B3592">
      <w:pPr>
        <w:spacing w:line="480" w:lineRule="auto"/>
        <w:ind w:firstLine="720"/>
        <w:rPr>
          <w:rFonts w:eastAsia="Times New Roman" w:cs="Times New Roman"/>
          <w:color w:val="000000"/>
          <w:shd w:val="clear" w:color="auto" w:fill="FFFFFF"/>
        </w:rPr>
      </w:pPr>
      <w:r w:rsidRPr="00BB7C9A">
        <w:rPr>
          <w:rFonts w:eastAsia="Times New Roman" w:cs="Times New Roman"/>
          <w:color w:val="000000"/>
          <w:shd w:val="clear" w:color="auto" w:fill="FFFFFF"/>
        </w:rPr>
        <w:t>Foul odors</w:t>
      </w:r>
      <w:r w:rsidR="00D26D22">
        <w:rPr>
          <w:rFonts w:eastAsia="Times New Roman" w:cs="Times New Roman"/>
          <w:color w:val="000000"/>
          <w:shd w:val="clear" w:color="auto" w:fill="FFFFFF"/>
        </w:rPr>
        <w:t xml:space="preserve"> as a value outcome</w:t>
      </w:r>
      <w:r w:rsidRPr="00BB7C9A">
        <w:rPr>
          <w:rFonts w:eastAsia="Times New Roman" w:cs="Times New Roman"/>
          <w:color w:val="000000"/>
          <w:shd w:val="clear" w:color="auto" w:fill="FFFFFF"/>
        </w:rPr>
        <w:t xml:space="preserve"> may emanate from a single source and, from there, induce further contamination</w:t>
      </w:r>
      <w:r w:rsidR="005C38BE">
        <w:rPr>
          <w:rFonts w:eastAsia="Times New Roman" w:cs="Times New Roman"/>
          <w:color w:val="000000"/>
          <w:shd w:val="clear" w:color="auto" w:fill="FFFFFF"/>
        </w:rPr>
        <w:t xml:space="preserve"> </w:t>
      </w:r>
      <w:r w:rsidR="00011E90">
        <w:rPr>
          <w:rFonts w:eastAsia="Times New Roman" w:cs="Times New Roman"/>
          <w:color w:val="000000"/>
          <w:shd w:val="clear" w:color="auto" w:fill="FFFFFF"/>
        </w:rPr>
        <w:t xml:space="preserve">that endangers the entire </w:t>
      </w:r>
      <w:r w:rsidR="005C38BE">
        <w:rPr>
          <w:rFonts w:eastAsia="Times New Roman" w:cs="Times New Roman"/>
          <w:color w:val="000000"/>
          <w:shd w:val="clear" w:color="auto" w:fill="FFFFFF"/>
        </w:rPr>
        <w:t>practice sequence</w:t>
      </w:r>
      <w:r w:rsidRPr="00BB7C9A">
        <w:rPr>
          <w:rFonts w:eastAsia="Times New Roman" w:cs="Times New Roman"/>
          <w:color w:val="000000"/>
          <w:shd w:val="clear" w:color="auto" w:fill="FFFFFF"/>
        </w:rPr>
        <w:t xml:space="preserve">. For </w:t>
      </w:r>
      <w:r w:rsidR="0031408E">
        <w:rPr>
          <w:rFonts w:eastAsia="Times New Roman" w:cs="Times New Roman"/>
          <w:color w:val="000000"/>
          <w:shd w:val="clear" w:color="auto" w:fill="FFFFFF"/>
        </w:rPr>
        <w:t>Maureen</w:t>
      </w:r>
      <w:r w:rsidRPr="00BB7C9A">
        <w:rPr>
          <w:rFonts w:eastAsia="Times New Roman" w:cs="Times New Roman"/>
          <w:color w:val="000000"/>
          <w:shd w:val="clear" w:color="auto" w:fill="FFFFFF"/>
        </w:rPr>
        <w:t xml:space="preserve">, bad smells </w:t>
      </w:r>
      <w:r w:rsidR="001F237B">
        <w:rPr>
          <w:rFonts w:eastAsia="Times New Roman" w:cs="Times New Roman"/>
          <w:color w:val="000000"/>
          <w:shd w:val="clear" w:color="auto" w:fill="FFFFFF"/>
        </w:rPr>
        <w:t>evoked</w:t>
      </w:r>
      <w:r w:rsidR="001F237B" w:rsidRPr="00BB7C9A">
        <w:rPr>
          <w:rFonts w:eastAsia="Times New Roman" w:cs="Times New Roman"/>
          <w:color w:val="000000"/>
          <w:shd w:val="clear" w:color="auto" w:fill="FFFFFF"/>
        </w:rPr>
        <w:t xml:space="preserve"> </w:t>
      </w:r>
      <w:r w:rsidRPr="00BB7C9A">
        <w:rPr>
          <w:rFonts w:eastAsia="Times New Roman" w:cs="Times New Roman"/>
          <w:color w:val="000000"/>
          <w:shd w:val="clear" w:color="auto" w:fill="FFFFFF"/>
        </w:rPr>
        <w:t xml:space="preserve">an undesired expressive value, even when she tried to assure herself that consumption </w:t>
      </w:r>
      <w:r w:rsidR="00011E90">
        <w:rPr>
          <w:rFonts w:eastAsia="Times New Roman" w:cs="Times New Roman"/>
          <w:color w:val="000000"/>
          <w:shd w:val="clear" w:color="auto" w:fill="FFFFFF"/>
        </w:rPr>
        <w:t>would be</w:t>
      </w:r>
      <w:r w:rsidR="00011E90" w:rsidRPr="00BB7C9A">
        <w:rPr>
          <w:rFonts w:eastAsia="Times New Roman" w:cs="Times New Roman"/>
          <w:color w:val="000000"/>
          <w:shd w:val="clear" w:color="auto" w:fill="FFFFFF"/>
        </w:rPr>
        <w:t xml:space="preserve"> </w:t>
      </w:r>
      <w:r w:rsidRPr="00BB7C9A">
        <w:rPr>
          <w:rFonts w:eastAsia="Times New Roman" w:cs="Times New Roman"/>
          <w:color w:val="000000"/>
          <w:shd w:val="clear" w:color="auto" w:fill="FFFFFF"/>
        </w:rPr>
        <w:t xml:space="preserve">safe and healthy. </w:t>
      </w:r>
      <w:proofErr w:type="spellStart"/>
      <w:r w:rsidR="00133CAE">
        <w:rPr>
          <w:rFonts w:eastAsia="Times New Roman" w:cs="Times New Roman"/>
          <w:color w:val="000000"/>
          <w:shd w:val="clear" w:color="auto" w:fill="FFFFFF"/>
        </w:rPr>
        <w:t>Reto</w:t>
      </w:r>
      <w:proofErr w:type="spellEnd"/>
      <w:r w:rsidRPr="00BB7C9A">
        <w:rPr>
          <w:rFonts w:eastAsia="Times New Roman" w:cs="Times New Roman"/>
          <w:color w:val="000000"/>
          <w:shd w:val="clear" w:color="auto" w:fill="FFFFFF"/>
        </w:rPr>
        <w:t xml:space="preserve"> reported something similar: “I look in to the dumpster. In theory, I know there is a lot of good stuff in there... but I hesitate.” And from the first author’s fieldnotes: “We found huge amounts of Lindt chocolate bunnies and eggs after Easter. We took it home, but the smell was so disgusting, and we couldn’t get rid of it because it was kind of attached to the wrapping of the chocolate.” </w:t>
      </w:r>
      <w:r w:rsidR="00011E90">
        <w:rPr>
          <w:rFonts w:eastAsia="Times New Roman" w:cs="Times New Roman"/>
          <w:color w:val="000000"/>
          <w:shd w:val="clear" w:color="auto" w:fill="FFFFFF"/>
        </w:rPr>
        <w:t>These examples illustrate strong negative</w:t>
      </w:r>
      <w:r w:rsidR="00D26D22">
        <w:rPr>
          <w:rFonts w:eastAsia="Times New Roman" w:cs="Times New Roman"/>
          <w:color w:val="000000"/>
          <w:shd w:val="clear" w:color="auto" w:fill="FFFFFF"/>
        </w:rPr>
        <w:t xml:space="preserve"> </w:t>
      </w:r>
      <w:r w:rsidR="00011E90">
        <w:rPr>
          <w:rFonts w:eastAsia="Times New Roman" w:cs="Times New Roman"/>
          <w:color w:val="000000"/>
          <w:shd w:val="clear" w:color="auto" w:fill="FFFFFF"/>
        </w:rPr>
        <w:t xml:space="preserve">value outcomes </w:t>
      </w:r>
      <w:r w:rsidR="000915ED">
        <w:rPr>
          <w:rFonts w:eastAsia="Times New Roman" w:cs="Times New Roman"/>
          <w:color w:val="000000"/>
          <w:shd w:val="clear" w:color="auto" w:fill="FFFFFF"/>
        </w:rPr>
        <w:t xml:space="preserve">that </w:t>
      </w:r>
      <w:r w:rsidR="00252718">
        <w:rPr>
          <w:rFonts w:eastAsia="Times New Roman" w:cs="Times New Roman"/>
          <w:color w:val="000000"/>
          <w:shd w:val="clear" w:color="auto" w:fill="FFFFFF"/>
        </w:rPr>
        <w:t>endanger</w:t>
      </w:r>
      <w:r w:rsidR="001F237B">
        <w:rPr>
          <w:rFonts w:eastAsia="Times New Roman" w:cs="Times New Roman"/>
          <w:color w:val="000000"/>
          <w:shd w:val="clear" w:color="auto" w:fill="FFFFFF"/>
        </w:rPr>
        <w:t xml:space="preserve"> the </w:t>
      </w:r>
      <w:r w:rsidR="000915ED">
        <w:rPr>
          <w:rFonts w:eastAsia="Times New Roman" w:cs="Times New Roman"/>
          <w:color w:val="000000"/>
          <w:shd w:val="clear" w:color="auto" w:fill="FFFFFF"/>
        </w:rPr>
        <w:t xml:space="preserve">viability of the </w:t>
      </w:r>
      <w:r w:rsidR="001F237B">
        <w:rPr>
          <w:rFonts w:eastAsia="Times New Roman" w:cs="Times New Roman"/>
          <w:color w:val="000000"/>
          <w:shd w:val="clear" w:color="auto" w:fill="FFFFFF"/>
        </w:rPr>
        <w:t>alternative object pathway.</w:t>
      </w:r>
      <w:r w:rsidR="00252718">
        <w:rPr>
          <w:rFonts w:eastAsia="Times New Roman" w:cs="Times New Roman"/>
          <w:color w:val="000000"/>
          <w:shd w:val="clear" w:color="auto" w:fill="FFFFFF"/>
        </w:rPr>
        <w:t xml:space="preserve"> </w:t>
      </w:r>
    </w:p>
    <w:p w14:paraId="38710306" w14:textId="7F1FFAF4" w:rsidR="001F237B" w:rsidRDefault="00BB7C9A" w:rsidP="004B3592">
      <w:pPr>
        <w:spacing w:line="480" w:lineRule="auto"/>
        <w:ind w:firstLine="720"/>
        <w:rPr>
          <w:rFonts w:eastAsia="Times New Roman" w:cs="Times New Roman"/>
          <w:iCs/>
          <w:color w:val="000000"/>
          <w:shd w:val="clear" w:color="auto" w:fill="FFFFFF"/>
        </w:rPr>
      </w:pPr>
      <w:r w:rsidRPr="00B46BF9">
        <w:rPr>
          <w:rFonts w:eastAsia="Times New Roman" w:cs="Times New Roman"/>
          <w:color w:val="000000"/>
          <w:shd w:val="clear" w:color="auto" w:fill="FFFFFF"/>
        </w:rPr>
        <w:t xml:space="preserve">Fear of contagion extended to the personal identities of some activists </w:t>
      </w:r>
      <w:r w:rsidRPr="00B46BF9">
        <w:rPr>
          <w:rFonts w:eastAsia="Times New Roman" w:cs="Times New Roman"/>
          <w:color w:val="000000"/>
          <w:shd w:val="clear" w:color="auto" w:fill="FFFFFF"/>
        </w:rPr>
        <w:fldChar w:fldCharType="begin" w:fldLock="1"/>
      </w:r>
      <w:r w:rsidRPr="00B46BF9">
        <w:rPr>
          <w:rFonts w:eastAsia="Times New Roman" w:cs="Times New Roman"/>
          <w:color w:val="000000"/>
          <w:shd w:val="clear" w:color="auto" w:fill="FFFFFF"/>
        </w:rPr>
        <w:instrText>ADDIN CSL_CITATION { "citationItems" : [ { "id" : "ITEM-1", "itemData" : { "author" : [ { "dropping-particle" : "", "family" : "Frazer", "given" : "James G.", "non-dropping-particle" : "", "parse-names" : false, "suffix" : "" } ], "genre" : "Journal Article", "id" : "ITEM-1", "issued" : { "date-parts" : [ [ "1984" ] ] }, "publisher" : "NuVisionPublications", "publisher-place" : "Sioux Falls", "title" : "The golden bough", "type" : "book" }, "uris" : [ "http://www.mendeley.com/documents/?uuid=86086f38-3a03-4e46-b6ee-130e17050d63" ] }, { "id" : "ITEM-2", "itemData" : { "ISBN" : "0022-2437", "author" : [ { "dropping-particle" : "", "family" : "Morales", "given" : "Andrea C.", "non-dropping-particle" : "", "parse-names" : false, "suffix" : "" }, { "dropping-particle" : "", "family" : "Fitzsimons", "given" : "Gavan J.", "non-dropping-particle" : "", "parse-names" : false, "suffix" : "" } ], "container-title" : "Journal of Marketing Research", "genre" : "Journal Article", "id" : "ITEM-2", "issue" : "2", "issued" : { "date-parts" : [ [ "2007" ] ] }, "page" : "272-283", "title" : "Product contagion: Changing consumer evaluations through physical contact with \u201cdisgusting\u201d products", "type" : "article-journal", "volume" : "44" }, "uris" : [ "http://www.mendeley.com/documents/?uuid=28822407-78ee-45f4-8288-5c911912da7f" ] } ], "mendeley" : { "formattedCitation" : "(Frazer 1984; Morales and Fitzsimons 2007)", "plainTextFormattedCitation" : "(Frazer 1984; Morales and Fitzsimons 2007)", "previouslyFormattedCitation" : "(Frazer 1984; Morales and Fitzsimons 2007)" }, "properties" : { "noteIndex" : 0 }, "schema" : "https://github.com/citation-style-language/schema/raw/master/csl-citation.json" }</w:instrText>
      </w:r>
      <w:r w:rsidRPr="00B46BF9">
        <w:rPr>
          <w:rFonts w:eastAsia="Times New Roman" w:cs="Times New Roman"/>
          <w:color w:val="000000"/>
          <w:shd w:val="clear" w:color="auto" w:fill="FFFFFF"/>
        </w:rPr>
        <w:fldChar w:fldCharType="separate"/>
      </w:r>
      <w:r w:rsidRPr="00B46BF9">
        <w:rPr>
          <w:rFonts w:eastAsia="Times New Roman" w:cs="Times New Roman"/>
          <w:color w:val="000000"/>
          <w:shd w:val="clear" w:color="auto" w:fill="FFFFFF"/>
        </w:rPr>
        <w:t>(Frazer 1984)</w:t>
      </w:r>
      <w:r w:rsidRPr="00B46BF9">
        <w:rPr>
          <w:rFonts w:eastAsia="Times New Roman" w:cs="Times New Roman"/>
          <w:color w:val="000000"/>
          <w:shd w:val="clear" w:color="auto" w:fill="FFFFFF"/>
        </w:rPr>
        <w:fldChar w:fldCharType="end"/>
      </w:r>
      <w:r w:rsidRPr="00B46BF9">
        <w:rPr>
          <w:rFonts w:eastAsia="Times New Roman" w:cs="Times New Roman"/>
          <w:color w:val="000000"/>
          <w:shd w:val="clear" w:color="auto" w:fill="FFFFFF"/>
        </w:rPr>
        <w:t>, further undermining the</w:t>
      </w:r>
      <w:r w:rsidR="00491045">
        <w:rPr>
          <w:rFonts w:eastAsia="Times New Roman" w:cs="Times New Roman"/>
          <w:color w:val="000000"/>
          <w:shd w:val="clear" w:color="auto" w:fill="FFFFFF"/>
        </w:rPr>
        <w:t xml:space="preserve"> </w:t>
      </w:r>
      <w:r w:rsidRPr="00B46BF9">
        <w:rPr>
          <w:rFonts w:eastAsia="Times New Roman" w:cs="Times New Roman"/>
          <w:color w:val="000000"/>
          <w:shd w:val="clear" w:color="auto" w:fill="FFFFFF"/>
        </w:rPr>
        <w:t xml:space="preserve">alternative </w:t>
      </w:r>
      <w:r w:rsidR="000915ED">
        <w:rPr>
          <w:rFonts w:eastAsia="Times New Roman" w:cs="Times New Roman"/>
          <w:color w:val="000000"/>
          <w:shd w:val="clear" w:color="auto" w:fill="FFFFFF"/>
        </w:rPr>
        <w:t>object pathway</w:t>
      </w:r>
      <w:r w:rsidRPr="00B46BF9">
        <w:rPr>
          <w:rFonts w:eastAsia="Times New Roman" w:cs="Times New Roman"/>
          <w:color w:val="000000"/>
          <w:shd w:val="clear" w:color="auto" w:fill="FFFFFF"/>
        </w:rPr>
        <w:t xml:space="preserve">. </w:t>
      </w:r>
      <w:r w:rsidR="00133CAE">
        <w:rPr>
          <w:rFonts w:eastAsia="Times New Roman" w:cs="Times New Roman"/>
          <w:color w:val="000000"/>
          <w:shd w:val="clear" w:color="auto" w:fill="FFFFFF"/>
        </w:rPr>
        <w:t>Emma</w:t>
      </w:r>
      <w:r w:rsidRPr="00B46BF9">
        <w:rPr>
          <w:rFonts w:eastAsia="Times New Roman" w:cs="Times New Roman"/>
          <w:color w:val="000000"/>
          <w:shd w:val="clear" w:color="auto" w:fill="FFFFFF"/>
        </w:rPr>
        <w:t xml:space="preserve"> recounted: </w:t>
      </w:r>
      <w:r w:rsidR="000915ED">
        <w:rPr>
          <w:rFonts w:eastAsia="Times New Roman" w:cs="Times New Roman"/>
          <w:iCs/>
          <w:color w:val="000000"/>
          <w:shd w:val="clear" w:color="auto" w:fill="FFFFFF"/>
        </w:rPr>
        <w:t>“</w:t>
      </w:r>
      <w:r w:rsidRPr="00B46BF9">
        <w:rPr>
          <w:rFonts w:eastAsia="Times New Roman" w:cs="Times New Roman"/>
          <w:iCs/>
          <w:color w:val="000000"/>
          <w:shd w:val="clear" w:color="auto" w:fill="FFFFFF"/>
        </w:rPr>
        <w:t>In the beginning it was difficult for me, the awareness that someone has thrown these items away. It was depreciated. There was no value left. And I am taking stuff that has no value. Does this depreciate me as well? I think it is a psychological effect of others telling you that you cannot use those items any longer.</w:t>
      </w:r>
      <w:r w:rsidR="000915ED">
        <w:rPr>
          <w:rFonts w:eastAsia="Times New Roman" w:cs="Times New Roman"/>
          <w:iCs/>
          <w:color w:val="000000"/>
          <w:shd w:val="clear" w:color="auto" w:fill="FFFFFF"/>
        </w:rPr>
        <w:t>”</w:t>
      </w:r>
    </w:p>
    <w:p w14:paraId="7565274D" w14:textId="2158C686" w:rsidR="008C2390" w:rsidRDefault="00BB7C9A" w:rsidP="004B3592">
      <w:pPr>
        <w:spacing w:line="480" w:lineRule="auto"/>
        <w:ind w:firstLine="720"/>
        <w:rPr>
          <w:rFonts w:eastAsia="Times New Roman" w:cs="Times New Roman"/>
          <w:color w:val="000000"/>
          <w:shd w:val="clear" w:color="auto" w:fill="FFFFFF"/>
        </w:rPr>
      </w:pPr>
      <w:r w:rsidRPr="00B46BF9">
        <w:rPr>
          <w:rFonts w:eastAsia="Times New Roman" w:cs="Times New Roman"/>
          <w:color w:val="000000"/>
          <w:shd w:val="clear" w:color="auto" w:fill="FFFFFF"/>
        </w:rPr>
        <w:t xml:space="preserve">Though </w:t>
      </w:r>
      <w:r w:rsidR="00133CAE">
        <w:rPr>
          <w:rFonts w:eastAsia="Times New Roman" w:cs="Times New Roman"/>
          <w:color w:val="000000"/>
          <w:shd w:val="clear" w:color="auto" w:fill="FFFFFF"/>
        </w:rPr>
        <w:t>Emma</w:t>
      </w:r>
      <w:r w:rsidRPr="00B46BF9">
        <w:rPr>
          <w:rFonts w:eastAsia="Times New Roman" w:cs="Times New Roman"/>
          <w:color w:val="000000"/>
          <w:shd w:val="clear" w:color="auto" w:fill="FFFFFF"/>
        </w:rPr>
        <w:t xml:space="preserve"> eventually overcame the</w:t>
      </w:r>
      <w:r w:rsidR="00011E90">
        <w:rPr>
          <w:rFonts w:eastAsia="Times New Roman" w:cs="Times New Roman"/>
          <w:color w:val="000000"/>
          <w:shd w:val="clear" w:color="auto" w:fill="FFFFFF"/>
        </w:rPr>
        <w:t>se</w:t>
      </w:r>
      <w:r w:rsidRPr="00B46BF9">
        <w:rPr>
          <w:rFonts w:eastAsia="Times New Roman" w:cs="Times New Roman"/>
          <w:color w:val="000000"/>
          <w:shd w:val="clear" w:color="auto" w:fill="FFFFFF"/>
        </w:rPr>
        <w:t xml:space="preserve"> feelings of depreciated self-worth, her account illustrates that the dumpster, as a material element</w:t>
      </w:r>
      <w:r w:rsidR="00FF615B">
        <w:rPr>
          <w:rFonts w:eastAsia="Times New Roman" w:cs="Times New Roman"/>
          <w:color w:val="000000"/>
          <w:shd w:val="clear" w:color="auto" w:fill="FFFFFF"/>
        </w:rPr>
        <w:t xml:space="preserve"> in the </w:t>
      </w:r>
      <w:r w:rsidR="000915ED">
        <w:rPr>
          <w:rFonts w:eastAsia="Times New Roman" w:cs="Times New Roman"/>
          <w:color w:val="000000"/>
          <w:shd w:val="clear" w:color="auto" w:fill="FFFFFF"/>
        </w:rPr>
        <w:t>object pathway</w:t>
      </w:r>
      <w:r w:rsidRPr="00B46BF9">
        <w:rPr>
          <w:rFonts w:eastAsia="Times New Roman" w:cs="Times New Roman"/>
          <w:color w:val="000000"/>
          <w:shd w:val="clear" w:color="auto" w:fill="FFFFFF"/>
        </w:rPr>
        <w:t xml:space="preserve">, had </w:t>
      </w:r>
      <w:r w:rsidR="00FF615B">
        <w:rPr>
          <w:rFonts w:eastAsia="Times New Roman" w:cs="Times New Roman"/>
          <w:color w:val="000000"/>
          <w:shd w:val="clear" w:color="auto" w:fill="FFFFFF"/>
        </w:rPr>
        <w:t>an undesired spill-over effect on activists’ identities</w:t>
      </w:r>
      <w:r w:rsidR="00517BD3">
        <w:rPr>
          <w:rFonts w:eastAsia="Times New Roman" w:cs="Times New Roman"/>
          <w:color w:val="000000"/>
          <w:shd w:val="clear" w:color="auto" w:fill="FFFFFF"/>
        </w:rPr>
        <w:t xml:space="preserve"> as well as strong use value consequences (“you cannot use those items any longer”)</w:t>
      </w:r>
      <w:r w:rsidR="004A51B9">
        <w:rPr>
          <w:rFonts w:eastAsia="Times New Roman" w:cs="Times New Roman"/>
          <w:color w:val="000000"/>
          <w:shd w:val="clear" w:color="auto" w:fill="FFFFFF"/>
        </w:rPr>
        <w:t>.</w:t>
      </w:r>
      <w:r w:rsidR="005C38BE">
        <w:rPr>
          <w:rFonts w:eastAsia="Times New Roman" w:cs="Times New Roman"/>
          <w:color w:val="000000"/>
          <w:shd w:val="clear" w:color="auto" w:fill="FFFFFF"/>
        </w:rPr>
        <w:t xml:space="preserve"> </w:t>
      </w:r>
      <w:r w:rsidR="00133CAE">
        <w:rPr>
          <w:rFonts w:eastAsia="Times New Roman" w:cs="Times New Roman"/>
          <w:color w:val="000000"/>
          <w:shd w:val="clear" w:color="auto" w:fill="FFFFFF"/>
        </w:rPr>
        <w:t>Emma</w:t>
      </w:r>
      <w:r w:rsidRPr="00B46BF9">
        <w:rPr>
          <w:rFonts w:eastAsia="Times New Roman" w:cs="Times New Roman"/>
          <w:color w:val="000000"/>
          <w:shd w:val="clear" w:color="auto" w:fill="FFFFFF"/>
        </w:rPr>
        <w:t xml:space="preserve"> </w:t>
      </w:r>
      <w:r w:rsidR="00CC143C">
        <w:rPr>
          <w:rFonts w:eastAsia="Times New Roman" w:cs="Times New Roman"/>
          <w:color w:val="000000"/>
          <w:shd w:val="clear" w:color="auto" w:fill="FFFFFF"/>
        </w:rPr>
        <w:t xml:space="preserve">also </w:t>
      </w:r>
      <w:r w:rsidRPr="00B46BF9">
        <w:rPr>
          <w:rFonts w:eastAsia="Times New Roman" w:cs="Times New Roman"/>
          <w:color w:val="000000"/>
          <w:shd w:val="clear" w:color="auto" w:fill="FFFFFF"/>
        </w:rPr>
        <w:t xml:space="preserve">faced identity costs </w:t>
      </w:r>
      <w:r w:rsidR="001F237B">
        <w:rPr>
          <w:rFonts w:eastAsia="Times New Roman" w:cs="Times New Roman"/>
          <w:color w:val="000000"/>
          <w:shd w:val="clear" w:color="auto" w:fill="FFFFFF"/>
        </w:rPr>
        <w:t>from</w:t>
      </w:r>
      <w:r w:rsidRPr="00B46BF9">
        <w:rPr>
          <w:rFonts w:eastAsia="Times New Roman" w:cs="Times New Roman"/>
          <w:color w:val="000000"/>
          <w:shd w:val="clear" w:color="auto" w:fill="FFFFFF"/>
        </w:rPr>
        <w:t xml:space="preserve"> sharing dumpster spoils at work</w:t>
      </w:r>
      <w:r w:rsidR="001F237B">
        <w:rPr>
          <w:rFonts w:eastAsia="Times New Roman" w:cs="Times New Roman"/>
          <w:color w:val="000000"/>
          <w:shd w:val="clear" w:color="auto" w:fill="FFFFFF"/>
        </w:rPr>
        <w:t xml:space="preserve">, </w:t>
      </w:r>
      <w:r w:rsidR="001F237B">
        <w:rPr>
          <w:rFonts w:eastAsia="Times New Roman" w:cs="Times New Roman"/>
          <w:color w:val="000000"/>
          <w:shd w:val="clear" w:color="auto" w:fill="FFFFFF"/>
        </w:rPr>
        <w:lastRenderedPageBreak/>
        <w:t>which her co-workers</w:t>
      </w:r>
      <w:r w:rsidRPr="00B46BF9">
        <w:rPr>
          <w:rFonts w:eastAsia="Times New Roman" w:cs="Times New Roman"/>
          <w:color w:val="000000"/>
          <w:shd w:val="clear" w:color="auto" w:fill="FFFFFF"/>
        </w:rPr>
        <w:t xml:space="preserve"> characterized as “strange and crazy</w:t>
      </w:r>
      <w:r w:rsidR="001F237B">
        <w:rPr>
          <w:rFonts w:eastAsia="Times New Roman" w:cs="Times New Roman"/>
          <w:color w:val="000000"/>
          <w:shd w:val="clear" w:color="auto" w:fill="FFFFFF"/>
        </w:rPr>
        <w:t>.</w:t>
      </w:r>
      <w:r w:rsidRPr="00B46BF9">
        <w:rPr>
          <w:rFonts w:eastAsia="Times New Roman" w:cs="Times New Roman"/>
          <w:color w:val="000000"/>
          <w:shd w:val="clear" w:color="auto" w:fill="FFFFFF"/>
        </w:rPr>
        <w:t xml:space="preserve">” </w:t>
      </w:r>
      <w:r w:rsidR="00133CAE">
        <w:rPr>
          <w:rFonts w:eastAsia="Times New Roman" w:cs="Times New Roman"/>
          <w:color w:val="000000"/>
          <w:shd w:val="clear" w:color="auto" w:fill="FFFFFF"/>
        </w:rPr>
        <w:t>Beatrice</w:t>
      </w:r>
      <w:r w:rsidRPr="00B46BF9">
        <w:rPr>
          <w:rFonts w:eastAsia="Times New Roman" w:cs="Times New Roman"/>
          <w:color w:val="000000"/>
          <w:shd w:val="clear" w:color="auto" w:fill="FFFFFF"/>
        </w:rPr>
        <w:t xml:space="preserve"> believed that her “sister would die of a heart attack if she found out” that she was dumpster diving. </w:t>
      </w:r>
      <w:r w:rsidR="00133CAE">
        <w:rPr>
          <w:rFonts w:eastAsia="Times New Roman" w:cs="Times New Roman"/>
          <w:color w:val="000000"/>
          <w:shd w:val="clear" w:color="auto" w:fill="FFFFFF"/>
        </w:rPr>
        <w:t xml:space="preserve">Alice </w:t>
      </w:r>
      <w:r w:rsidRPr="00B46BF9">
        <w:rPr>
          <w:rFonts w:eastAsia="Times New Roman" w:cs="Times New Roman"/>
          <w:color w:val="000000"/>
          <w:shd w:val="clear" w:color="auto" w:fill="FFFFFF"/>
        </w:rPr>
        <w:t xml:space="preserve">reported that her mother objects to the practice, even though its </w:t>
      </w:r>
      <w:r w:rsidR="009A0333">
        <w:rPr>
          <w:rFonts w:eastAsia="Times New Roman" w:cs="Times New Roman"/>
          <w:color w:val="000000"/>
          <w:shd w:val="clear" w:color="auto" w:fill="FFFFFF"/>
        </w:rPr>
        <w:t>higher-orders values</w:t>
      </w:r>
      <w:r w:rsidRPr="00B46BF9">
        <w:rPr>
          <w:rFonts w:eastAsia="Times New Roman" w:cs="Times New Roman"/>
          <w:color w:val="000000"/>
          <w:shd w:val="clear" w:color="auto" w:fill="FFFFFF"/>
        </w:rPr>
        <w:t xml:space="preserve"> of sustainability align with her own</w:t>
      </w:r>
      <w:r w:rsidR="00C3795E">
        <w:rPr>
          <w:rFonts w:eastAsia="Times New Roman" w:cs="Times New Roman"/>
          <w:color w:val="000000"/>
          <w:shd w:val="clear" w:color="auto" w:fill="FFFFFF"/>
        </w:rPr>
        <w:t xml:space="preserve"> higher-order</w:t>
      </w:r>
      <w:r w:rsidRPr="00B46BF9">
        <w:rPr>
          <w:rFonts w:eastAsia="Times New Roman" w:cs="Times New Roman"/>
          <w:color w:val="000000"/>
          <w:shd w:val="clear" w:color="auto" w:fill="FFFFFF"/>
        </w:rPr>
        <w:t xml:space="preserve"> values: </w:t>
      </w:r>
      <w:r w:rsidRPr="00B46BF9">
        <w:rPr>
          <w:rFonts w:eastAsia="Times New Roman" w:cs="Times New Roman"/>
          <w:iCs/>
          <w:color w:val="000000"/>
          <w:shd w:val="clear" w:color="auto" w:fill="FFFFFF"/>
        </w:rPr>
        <w:t>“My mother only buys renewable electricity, and she is proud of consuming in a sustainable way and only buying organic stuff. But dumpster diving – that is too much for her… My parents just don’t want to see their daughter as a bum scavenging for food.”</w:t>
      </w:r>
      <w:r w:rsidRPr="00B46BF9">
        <w:rPr>
          <w:rFonts w:eastAsia="Times New Roman" w:cs="Times New Roman"/>
          <w:color w:val="000000"/>
          <w:shd w:val="clear" w:color="auto" w:fill="FFFFFF"/>
        </w:rPr>
        <w:t xml:space="preserve"> </w:t>
      </w:r>
    </w:p>
    <w:p w14:paraId="50AA7E94" w14:textId="77777777" w:rsidR="008D3BD8" w:rsidRDefault="008D3BD8" w:rsidP="004B3592">
      <w:pPr>
        <w:spacing w:line="480" w:lineRule="auto"/>
        <w:ind w:firstLine="720"/>
        <w:rPr>
          <w:rFonts w:eastAsia="Times New Roman" w:cs="Times New Roman"/>
          <w:color w:val="000000"/>
          <w:shd w:val="clear" w:color="auto" w:fill="FFFFFF"/>
        </w:rPr>
      </w:pPr>
    </w:p>
    <w:p w14:paraId="151B5E89" w14:textId="77777777" w:rsidR="008D3BD8" w:rsidRDefault="000915ED" w:rsidP="00940066">
      <w:pPr>
        <w:pStyle w:val="berschrift2"/>
        <w:rPr>
          <w:shd w:val="clear" w:color="auto" w:fill="FFFFFF"/>
        </w:rPr>
      </w:pPr>
      <w:r>
        <w:rPr>
          <w:shd w:val="clear" w:color="auto" w:fill="FFFFFF"/>
        </w:rPr>
        <w:t xml:space="preserve">Other </w:t>
      </w:r>
      <w:r w:rsidR="008C2390" w:rsidRPr="00CC7002">
        <w:rPr>
          <w:shd w:val="clear" w:color="auto" w:fill="FFFFFF"/>
        </w:rPr>
        <w:t xml:space="preserve">Regime </w:t>
      </w:r>
      <w:r>
        <w:rPr>
          <w:shd w:val="clear" w:color="auto" w:fill="FFFFFF"/>
        </w:rPr>
        <w:t xml:space="preserve">Actors </w:t>
      </w:r>
      <w:r w:rsidR="008C2390">
        <w:rPr>
          <w:shd w:val="clear" w:color="auto" w:fill="FFFFFF"/>
        </w:rPr>
        <w:t>S</w:t>
      </w:r>
      <w:r w:rsidR="008C2390" w:rsidRPr="00CC7002">
        <w:rPr>
          <w:shd w:val="clear" w:color="auto" w:fill="FFFFFF"/>
        </w:rPr>
        <w:t>uppres</w:t>
      </w:r>
      <w:r w:rsidR="008C2390">
        <w:rPr>
          <w:shd w:val="clear" w:color="auto" w:fill="FFFFFF"/>
        </w:rPr>
        <w:t>s</w:t>
      </w:r>
      <w:r w:rsidR="005424B1">
        <w:rPr>
          <w:shd w:val="clear" w:color="auto" w:fill="FFFFFF"/>
        </w:rPr>
        <w:t xml:space="preserve"> the</w:t>
      </w:r>
      <w:r w:rsidR="008C2390" w:rsidRPr="00CC7002">
        <w:rPr>
          <w:shd w:val="clear" w:color="auto" w:fill="FFFFFF"/>
        </w:rPr>
        <w:t xml:space="preserve"> </w:t>
      </w:r>
      <w:r w:rsidR="0057231B">
        <w:rPr>
          <w:shd w:val="clear" w:color="auto" w:fill="FFFFFF"/>
        </w:rPr>
        <w:t>Alternative</w:t>
      </w:r>
      <w:r w:rsidR="008C2390" w:rsidRPr="00CC7002">
        <w:rPr>
          <w:shd w:val="clear" w:color="auto" w:fill="FFFFFF"/>
        </w:rPr>
        <w:t xml:space="preserve"> </w:t>
      </w:r>
      <w:r w:rsidR="008C2390">
        <w:rPr>
          <w:shd w:val="clear" w:color="auto" w:fill="FFFFFF"/>
        </w:rPr>
        <w:t>P</w:t>
      </w:r>
      <w:r w:rsidR="008C2390" w:rsidRPr="00CC7002">
        <w:rPr>
          <w:shd w:val="clear" w:color="auto" w:fill="FFFFFF"/>
        </w:rPr>
        <w:t>athway</w:t>
      </w:r>
    </w:p>
    <w:p w14:paraId="1045F1AA" w14:textId="20B9EDC2" w:rsidR="008C2390" w:rsidRPr="00BB7C9A" w:rsidRDefault="008C2390"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By taking food from </w:t>
      </w:r>
      <w:r w:rsidR="005424B1">
        <w:rPr>
          <w:rFonts w:eastAsia="Times New Roman" w:cs="Times New Roman"/>
          <w:color w:val="000000"/>
          <w:shd w:val="clear" w:color="auto" w:fill="FFFFFF"/>
        </w:rPr>
        <w:t xml:space="preserve">retail </w:t>
      </w:r>
      <w:r>
        <w:rPr>
          <w:rFonts w:eastAsia="Times New Roman" w:cs="Times New Roman"/>
          <w:color w:val="000000"/>
          <w:shd w:val="clear" w:color="auto" w:fill="FFFFFF"/>
        </w:rPr>
        <w:t>bins, dumpster divers were actively interfering with established object pathways</w:t>
      </w:r>
      <w:r w:rsidR="00D26D22">
        <w:rPr>
          <w:rFonts w:eastAsia="Times New Roman" w:cs="Times New Roman"/>
          <w:color w:val="000000"/>
          <w:shd w:val="clear" w:color="auto" w:fill="FFFFFF"/>
        </w:rPr>
        <w:t>, higher-order values</w:t>
      </w:r>
      <w:r w:rsidR="00DA4A7F">
        <w:rPr>
          <w:rFonts w:eastAsia="Times New Roman" w:cs="Times New Roman"/>
          <w:color w:val="000000"/>
          <w:shd w:val="clear" w:color="auto" w:fill="FFFFFF"/>
        </w:rPr>
        <w:t>,</w:t>
      </w:r>
      <w:r w:rsidR="00D26D22">
        <w:rPr>
          <w:rFonts w:eastAsia="Times New Roman" w:cs="Times New Roman"/>
          <w:color w:val="000000"/>
          <w:shd w:val="clear" w:color="auto" w:fill="FFFFFF"/>
        </w:rPr>
        <w:t xml:space="preserve"> and even governance </w:t>
      </w:r>
      <w:r w:rsidR="00C3795E">
        <w:rPr>
          <w:rFonts w:eastAsia="Times New Roman" w:cs="Times New Roman"/>
          <w:color w:val="000000"/>
          <w:shd w:val="clear" w:color="auto" w:fill="FFFFFF"/>
        </w:rPr>
        <w:t>mechanisms. While</w:t>
      </w:r>
      <w:r>
        <w:rPr>
          <w:rFonts w:eastAsia="Times New Roman" w:cs="Times New Roman"/>
          <w:color w:val="000000"/>
          <w:shd w:val="clear" w:color="auto" w:fill="FFFFFF"/>
        </w:rPr>
        <w:t xml:space="preserve"> </w:t>
      </w:r>
      <w:r w:rsidR="005424B1">
        <w:rPr>
          <w:rFonts w:eastAsia="Times New Roman" w:cs="Times New Roman"/>
          <w:color w:val="000000"/>
          <w:shd w:val="clear" w:color="auto" w:fill="FFFFFF"/>
        </w:rPr>
        <w:t xml:space="preserve">the activists </w:t>
      </w:r>
      <w:r w:rsidRPr="00BB7C9A">
        <w:rPr>
          <w:rFonts w:eastAsia="Times New Roman" w:cs="Times New Roman"/>
          <w:color w:val="000000"/>
          <w:shd w:val="clear" w:color="auto" w:fill="FFFFFF"/>
        </w:rPr>
        <w:t xml:space="preserve">professed sustainability as their </w:t>
      </w:r>
      <w:r>
        <w:rPr>
          <w:rFonts w:eastAsia="Times New Roman" w:cs="Times New Roman"/>
          <w:color w:val="000000"/>
          <w:shd w:val="clear" w:color="auto" w:fill="FFFFFF"/>
        </w:rPr>
        <w:t xml:space="preserve">primary </w:t>
      </w:r>
      <w:r w:rsidRPr="00BB7C9A">
        <w:rPr>
          <w:rFonts w:eastAsia="Times New Roman" w:cs="Times New Roman"/>
          <w:color w:val="000000"/>
          <w:shd w:val="clear" w:color="auto" w:fill="FFFFFF"/>
        </w:rPr>
        <w:t xml:space="preserve">higher-order value, </w:t>
      </w:r>
      <w:r w:rsidR="005424B1">
        <w:rPr>
          <w:rFonts w:eastAsia="Times New Roman" w:cs="Times New Roman"/>
          <w:color w:val="000000"/>
          <w:shd w:val="clear" w:color="auto" w:fill="FFFFFF"/>
        </w:rPr>
        <w:t xml:space="preserve">their </w:t>
      </w:r>
      <w:r>
        <w:rPr>
          <w:rFonts w:eastAsia="Times New Roman" w:cs="Times New Roman"/>
          <w:color w:val="000000"/>
          <w:shd w:val="clear" w:color="auto" w:fill="FFFFFF"/>
        </w:rPr>
        <w:t>utterances</w:t>
      </w:r>
      <w:r w:rsidRPr="00BB7C9A">
        <w:rPr>
          <w:rFonts w:eastAsia="Times New Roman" w:cs="Times New Roman"/>
          <w:color w:val="000000"/>
          <w:shd w:val="clear" w:color="auto" w:fill="FFFFFF"/>
        </w:rPr>
        <w:t xml:space="preserve"> w</w:t>
      </w:r>
      <w:r>
        <w:rPr>
          <w:rFonts w:eastAsia="Times New Roman" w:cs="Times New Roman"/>
          <w:color w:val="000000"/>
          <w:shd w:val="clear" w:color="auto" w:fill="FFFFFF"/>
        </w:rPr>
        <w:t>ere</w:t>
      </w:r>
      <w:r w:rsidRPr="00BB7C9A">
        <w:rPr>
          <w:rFonts w:eastAsia="Times New Roman" w:cs="Times New Roman"/>
          <w:color w:val="000000"/>
          <w:shd w:val="clear" w:color="auto" w:fill="FFFFFF"/>
        </w:rPr>
        <w:t xml:space="preserve"> often combined with anti-capitalist rhetoric</w:t>
      </w:r>
      <w:r w:rsidR="002E0C1C">
        <w:rPr>
          <w:rFonts w:eastAsia="Times New Roman" w:cs="Times New Roman"/>
          <w:color w:val="000000"/>
          <w:shd w:val="clear" w:color="auto" w:fill="FFFFFF"/>
        </w:rPr>
        <w:t xml:space="preserve"> (</w:t>
      </w:r>
      <w:proofErr w:type="spellStart"/>
      <w:r w:rsidR="002E0C1C">
        <w:rPr>
          <w:rFonts w:eastAsia="Times New Roman" w:cs="Times New Roman"/>
          <w:color w:val="000000"/>
          <w:shd w:val="clear" w:color="auto" w:fill="FFFFFF"/>
        </w:rPr>
        <w:t>Kozinets</w:t>
      </w:r>
      <w:proofErr w:type="spellEnd"/>
      <w:r w:rsidR="002E0C1C">
        <w:rPr>
          <w:rFonts w:eastAsia="Times New Roman" w:cs="Times New Roman"/>
          <w:color w:val="000000"/>
          <w:shd w:val="clear" w:color="auto" w:fill="FFFFFF"/>
        </w:rPr>
        <w:t xml:space="preserve"> and </w:t>
      </w:r>
      <w:proofErr w:type="spellStart"/>
      <w:r w:rsidR="002E0C1C">
        <w:rPr>
          <w:rFonts w:eastAsia="Times New Roman" w:cs="Times New Roman"/>
          <w:color w:val="000000"/>
          <w:shd w:val="clear" w:color="auto" w:fill="FFFFFF"/>
        </w:rPr>
        <w:t>Handelman</w:t>
      </w:r>
      <w:proofErr w:type="spellEnd"/>
      <w:r w:rsidR="002E0C1C">
        <w:rPr>
          <w:rFonts w:eastAsia="Times New Roman" w:cs="Times New Roman"/>
          <w:color w:val="000000"/>
          <w:shd w:val="clear" w:color="auto" w:fill="FFFFFF"/>
        </w:rPr>
        <w:t xml:space="preserve"> 2004)</w:t>
      </w:r>
      <w:r w:rsidRPr="00BB7C9A">
        <w:rPr>
          <w:rFonts w:eastAsia="Times New Roman" w:cs="Times New Roman"/>
          <w:color w:val="000000"/>
          <w:shd w:val="clear" w:color="auto" w:fill="FFFFFF"/>
        </w:rPr>
        <w:t xml:space="preserve"> </w:t>
      </w:r>
      <w:r>
        <w:rPr>
          <w:rFonts w:eastAsia="Times New Roman" w:cs="Times New Roman"/>
          <w:color w:val="000000"/>
          <w:shd w:val="clear" w:color="auto" w:fill="FFFFFF"/>
        </w:rPr>
        <w:t>and scorn for retailers</w:t>
      </w:r>
      <w:r w:rsidR="005424B1">
        <w:rPr>
          <w:rFonts w:eastAsia="Times New Roman" w:cs="Times New Roman"/>
          <w:color w:val="000000"/>
          <w:shd w:val="clear" w:color="auto" w:fill="FFFFFF"/>
        </w:rPr>
        <w:t xml:space="preserve">. </w:t>
      </w:r>
      <w:r w:rsidRPr="00BB7C9A">
        <w:rPr>
          <w:rFonts w:eastAsia="Times New Roman" w:cs="Times New Roman"/>
          <w:color w:val="000000"/>
          <w:shd w:val="clear" w:color="auto" w:fill="FFFFFF"/>
        </w:rPr>
        <w:t>Retailers took note of dumpster divers’ rhetoric</w:t>
      </w:r>
      <w:r>
        <w:rPr>
          <w:rFonts w:eastAsia="Times New Roman" w:cs="Times New Roman"/>
          <w:color w:val="000000"/>
          <w:shd w:val="clear" w:color="auto" w:fill="FFFFFF"/>
        </w:rPr>
        <w:t xml:space="preserve"> </w:t>
      </w:r>
      <w:r w:rsidRPr="00BB7C9A">
        <w:rPr>
          <w:rFonts w:eastAsia="Times New Roman" w:cs="Times New Roman"/>
          <w:color w:val="000000"/>
          <w:shd w:val="clear" w:color="auto" w:fill="FFFFFF"/>
        </w:rPr>
        <w:t xml:space="preserve">and </w:t>
      </w:r>
      <w:r>
        <w:rPr>
          <w:rFonts w:eastAsia="Times New Roman" w:cs="Times New Roman"/>
          <w:color w:val="000000"/>
          <w:shd w:val="clear" w:color="auto" w:fill="FFFFFF"/>
        </w:rPr>
        <w:t xml:space="preserve">responded </w:t>
      </w:r>
      <w:r w:rsidR="00502FE4">
        <w:rPr>
          <w:rFonts w:eastAsia="Times New Roman" w:cs="Times New Roman"/>
          <w:color w:val="000000"/>
          <w:shd w:val="clear" w:color="auto" w:fill="FFFFFF"/>
        </w:rPr>
        <w:t>in kind</w:t>
      </w:r>
      <w:r w:rsidR="005424B1">
        <w:rPr>
          <w:rFonts w:eastAsia="Times New Roman" w:cs="Times New Roman"/>
          <w:color w:val="000000"/>
          <w:shd w:val="clear" w:color="auto" w:fill="FFFFFF"/>
        </w:rPr>
        <w:t xml:space="preserve">, </w:t>
      </w:r>
      <w:r w:rsidRPr="00BB7C9A">
        <w:rPr>
          <w:rFonts w:eastAsia="Times New Roman" w:cs="Times New Roman"/>
          <w:color w:val="000000"/>
          <w:shd w:val="clear" w:color="auto" w:fill="FFFFFF"/>
        </w:rPr>
        <w:t>li</w:t>
      </w:r>
      <w:r w:rsidR="009A0333">
        <w:rPr>
          <w:rFonts w:eastAsia="Times New Roman" w:cs="Times New Roman"/>
          <w:color w:val="000000"/>
          <w:shd w:val="clear" w:color="auto" w:fill="FFFFFF"/>
        </w:rPr>
        <w:t>nking</w:t>
      </w:r>
      <w:r w:rsidRPr="00BB7C9A">
        <w:rPr>
          <w:rFonts w:eastAsia="Times New Roman" w:cs="Times New Roman"/>
          <w:color w:val="000000"/>
          <w:shd w:val="clear" w:color="auto" w:fill="FFFFFF"/>
        </w:rPr>
        <w:t xml:space="preserve"> </w:t>
      </w:r>
      <w:r w:rsidR="005424B1">
        <w:rPr>
          <w:rFonts w:eastAsia="Times New Roman" w:cs="Times New Roman"/>
          <w:color w:val="000000"/>
          <w:shd w:val="clear" w:color="auto" w:fill="FFFFFF"/>
        </w:rPr>
        <w:t>dumpster diving</w:t>
      </w:r>
      <w:r w:rsidR="005424B1" w:rsidRPr="00BB7C9A">
        <w:rPr>
          <w:rFonts w:eastAsia="Times New Roman" w:cs="Times New Roman"/>
          <w:color w:val="000000"/>
          <w:shd w:val="clear" w:color="auto" w:fill="FFFFFF"/>
        </w:rPr>
        <w:t xml:space="preserve"> </w:t>
      </w:r>
      <w:r w:rsidRPr="00BB7C9A">
        <w:rPr>
          <w:rFonts w:eastAsia="Times New Roman" w:cs="Times New Roman"/>
          <w:color w:val="000000"/>
          <w:shd w:val="clear" w:color="auto" w:fill="FFFFFF"/>
        </w:rPr>
        <w:t>practices to anarchy, thievery, or trespassing. Ludwig, the manager of a small retail chain, exclaimed in an interview: “[Dumpster diving] is an illegal practice! S</w:t>
      </w:r>
      <w:r w:rsidR="0099505A">
        <w:rPr>
          <w:rFonts w:eastAsia="Times New Roman" w:cs="Times New Roman"/>
          <w:color w:val="000000"/>
          <w:shd w:val="clear" w:color="auto" w:fill="FFFFFF"/>
        </w:rPr>
        <w:t>imilar to stealing!” Retailers also retaliated at the practical level</w:t>
      </w:r>
      <w:r w:rsidRPr="00BB7C9A">
        <w:rPr>
          <w:rFonts w:eastAsia="Times New Roman" w:cs="Times New Roman"/>
          <w:color w:val="000000"/>
          <w:shd w:val="clear" w:color="auto" w:fill="FFFFFF"/>
        </w:rPr>
        <w:t>, which escalated the conflict. Our informants reported, for example, that</w:t>
      </w:r>
      <w:r w:rsidR="00265827">
        <w:rPr>
          <w:rFonts w:eastAsia="Times New Roman" w:cs="Times New Roman"/>
          <w:color w:val="000000"/>
          <w:shd w:val="clear" w:color="auto" w:fill="FFFFFF"/>
        </w:rPr>
        <w:t xml:space="preserve"> some</w:t>
      </w:r>
      <w:r w:rsidRPr="00BB7C9A">
        <w:rPr>
          <w:rFonts w:eastAsia="Times New Roman" w:cs="Times New Roman"/>
          <w:color w:val="000000"/>
          <w:shd w:val="clear" w:color="auto" w:fill="FFFFFF"/>
        </w:rPr>
        <w:t xml:space="preserve"> retailers struck back by putting locks on dumpsters. Dumpster divers, for their part, countered by sabotaging the locks with glue. We also learned that retailers deliberately contaminated dumpster contents. A rant in a private Facebook group recounted: </w:t>
      </w:r>
      <w:r w:rsidR="00502FE4">
        <w:rPr>
          <w:rFonts w:eastAsia="Times New Roman" w:cs="Times New Roman"/>
          <w:color w:val="000000"/>
          <w:shd w:val="clear" w:color="auto" w:fill="FFFFFF"/>
        </w:rPr>
        <w:t>“</w:t>
      </w:r>
      <w:r w:rsidRPr="00BB7C9A">
        <w:rPr>
          <w:rFonts w:eastAsia="Times New Roman" w:cs="Times New Roman"/>
          <w:color w:val="000000"/>
          <w:shd w:val="clear" w:color="auto" w:fill="FFFFFF"/>
        </w:rPr>
        <w:t>Some retailers really suck. They keep the bread inside the store until it perishes, so that no one can eat it anymore. Such idiots! Others try to fight back with fences. And others put disgusting stuff or coffee grounds on top of the good stuff so that you do not find the good stuff. Or it becomes so disgusting that you don’t want to lay your hands on the nice stuff.</w:t>
      </w:r>
      <w:r w:rsidR="00502FE4">
        <w:rPr>
          <w:rFonts w:eastAsia="Times New Roman" w:cs="Times New Roman"/>
          <w:color w:val="000000"/>
          <w:shd w:val="clear" w:color="auto" w:fill="FFFFFF"/>
        </w:rPr>
        <w:t>”</w:t>
      </w:r>
      <w:r w:rsidR="002D06EA">
        <w:rPr>
          <w:rFonts w:eastAsia="Times New Roman" w:cs="Times New Roman"/>
          <w:color w:val="000000"/>
          <w:shd w:val="clear" w:color="auto" w:fill="FFFFFF"/>
        </w:rPr>
        <w:t xml:space="preserve"> </w:t>
      </w:r>
      <w:r w:rsidRPr="00BB7C9A">
        <w:rPr>
          <w:rFonts w:eastAsia="Times New Roman" w:cs="Times New Roman"/>
          <w:color w:val="000000"/>
          <w:shd w:val="clear" w:color="auto" w:fill="FFFFFF"/>
        </w:rPr>
        <w:t xml:space="preserve">Dumpster divers </w:t>
      </w:r>
      <w:r w:rsidRPr="00BB7C9A">
        <w:rPr>
          <w:rFonts w:eastAsia="Times New Roman" w:cs="Times New Roman"/>
          <w:color w:val="000000"/>
          <w:shd w:val="clear" w:color="auto" w:fill="FFFFFF"/>
        </w:rPr>
        <w:lastRenderedPageBreak/>
        <w:t xml:space="preserve">were both surprised and upset by retailer reactions. Retailer retaliation was a common topic in the dumpster divers’ private Facebook group and decried as “ridiculous,” “unbelievable,” “shocking,” and “depressing.” </w:t>
      </w:r>
      <w:r w:rsidR="004A51B9" w:rsidRPr="00BB7C9A">
        <w:rPr>
          <w:rFonts w:eastAsia="Times New Roman" w:cs="Times New Roman"/>
          <w:color w:val="000000"/>
          <w:shd w:val="clear" w:color="auto" w:fill="FFFFFF"/>
        </w:rPr>
        <w:t>Martina, a dedicated dumpster diver, lament</w:t>
      </w:r>
      <w:r w:rsidR="00502FE4">
        <w:rPr>
          <w:rFonts w:eastAsia="Times New Roman" w:cs="Times New Roman"/>
          <w:color w:val="000000"/>
          <w:shd w:val="clear" w:color="auto" w:fill="FFFFFF"/>
        </w:rPr>
        <w:t>ed</w:t>
      </w:r>
      <w:r w:rsidR="004A51B9" w:rsidRPr="00BB7C9A">
        <w:rPr>
          <w:rFonts w:eastAsia="Times New Roman" w:cs="Times New Roman"/>
          <w:color w:val="000000"/>
          <w:shd w:val="clear" w:color="auto" w:fill="FFFFFF"/>
        </w:rPr>
        <w:t xml:space="preserve"> that retailers effectively shut down many “dumpster paradises.”</w:t>
      </w:r>
    </w:p>
    <w:p w14:paraId="0216156E" w14:textId="5A34B18F" w:rsidR="006E442F" w:rsidRDefault="001E534D" w:rsidP="00265827">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The alternative pathways also conflicted with </w:t>
      </w:r>
      <w:r w:rsidR="00904965">
        <w:rPr>
          <w:rFonts w:eastAsia="Times New Roman" w:cs="Times New Roman"/>
          <w:color w:val="000000"/>
          <w:shd w:val="clear" w:color="auto" w:fill="FFFFFF"/>
        </w:rPr>
        <w:t xml:space="preserve">the </w:t>
      </w:r>
      <w:r>
        <w:rPr>
          <w:rFonts w:eastAsia="Times New Roman" w:cs="Times New Roman"/>
          <w:color w:val="000000"/>
          <w:shd w:val="clear" w:color="auto" w:fill="FFFFFF"/>
        </w:rPr>
        <w:t>regime’s governance mechanisms</w:t>
      </w:r>
      <w:r w:rsidR="002D06EA">
        <w:rPr>
          <w:rFonts w:eastAsia="Times New Roman" w:cs="Times New Roman"/>
          <w:color w:val="000000"/>
          <w:shd w:val="clear" w:color="auto" w:fill="FFFFFF"/>
        </w:rPr>
        <w:t>, which supported</w:t>
      </w:r>
      <w:r>
        <w:rPr>
          <w:rFonts w:eastAsia="Times New Roman" w:cs="Times New Roman"/>
          <w:color w:val="000000"/>
          <w:shd w:val="clear" w:color="auto" w:fill="FFFFFF"/>
        </w:rPr>
        <w:t xml:space="preserve"> </w:t>
      </w:r>
      <w:r w:rsidR="004B3592">
        <w:rPr>
          <w:rFonts w:eastAsia="Times New Roman" w:cs="Times New Roman"/>
          <w:color w:val="000000"/>
          <w:shd w:val="clear" w:color="auto" w:fill="FFFFFF"/>
        </w:rPr>
        <w:t>r</w:t>
      </w:r>
      <w:r w:rsidR="008C2390">
        <w:rPr>
          <w:rFonts w:eastAsia="Times New Roman" w:cs="Times New Roman"/>
          <w:color w:val="000000"/>
          <w:shd w:val="clear" w:color="auto" w:fill="FFFFFF"/>
        </w:rPr>
        <w:t xml:space="preserve">etailer practices. Institutional legitimacy allowed retailers to repress the alternative pathway through </w:t>
      </w:r>
      <w:r w:rsidR="008C2390" w:rsidRPr="00BB7C9A">
        <w:rPr>
          <w:rFonts w:eastAsia="Times New Roman" w:cs="Times New Roman"/>
          <w:color w:val="000000"/>
          <w:shd w:val="clear" w:color="auto" w:fill="FFFFFF"/>
        </w:rPr>
        <w:t>legal action against dumpster divers</w:t>
      </w:r>
      <w:r w:rsidR="005924D9">
        <w:rPr>
          <w:rFonts w:eastAsia="Times New Roman" w:cs="Times New Roman"/>
          <w:color w:val="000000"/>
          <w:shd w:val="clear" w:color="auto" w:fill="FFFFFF"/>
        </w:rPr>
        <w:t>.</w:t>
      </w:r>
      <w:r w:rsidR="008C2390" w:rsidRPr="00BB7C9A">
        <w:rPr>
          <w:rFonts w:eastAsia="Times New Roman" w:cs="Times New Roman"/>
          <w:color w:val="000000"/>
          <w:shd w:val="clear" w:color="auto" w:fill="FFFFFF"/>
        </w:rPr>
        <w:t xml:space="preserve"> Marcel, one of our informants, was arrested for trespassing. </w:t>
      </w:r>
      <w:r w:rsidR="008C2390">
        <w:rPr>
          <w:rFonts w:eastAsia="Times New Roman" w:cs="Times New Roman"/>
          <w:color w:val="000000"/>
          <w:shd w:val="clear" w:color="auto" w:fill="FFFFFF"/>
        </w:rPr>
        <w:t xml:space="preserve">However, despite </w:t>
      </w:r>
      <w:r w:rsidR="00011E90">
        <w:rPr>
          <w:rFonts w:eastAsia="Times New Roman" w:cs="Times New Roman"/>
          <w:color w:val="000000"/>
          <w:shd w:val="clear" w:color="auto" w:fill="FFFFFF"/>
        </w:rPr>
        <w:t>setbacks</w:t>
      </w:r>
      <w:r w:rsidR="008C2390">
        <w:rPr>
          <w:rFonts w:eastAsia="Times New Roman" w:cs="Times New Roman"/>
          <w:color w:val="000000"/>
          <w:shd w:val="clear" w:color="auto" w:fill="FFFFFF"/>
        </w:rPr>
        <w:t>, dumpster divers</w:t>
      </w:r>
      <w:r w:rsidR="00971C59">
        <w:rPr>
          <w:rFonts w:eastAsia="Times New Roman" w:cs="Times New Roman"/>
          <w:color w:val="000000"/>
          <w:shd w:val="clear" w:color="auto" w:fill="FFFFFF"/>
        </w:rPr>
        <w:t>’ activism</w:t>
      </w:r>
      <w:r w:rsidR="008C2390">
        <w:rPr>
          <w:rFonts w:eastAsia="Times New Roman" w:cs="Times New Roman"/>
          <w:color w:val="000000"/>
          <w:shd w:val="clear" w:color="auto" w:fill="FFFFFF"/>
        </w:rPr>
        <w:t xml:space="preserve"> managed </w:t>
      </w:r>
      <w:r w:rsidR="00011E90">
        <w:rPr>
          <w:rFonts w:eastAsia="Times New Roman" w:cs="Times New Roman"/>
          <w:color w:val="000000"/>
          <w:shd w:val="clear" w:color="auto" w:fill="FFFFFF"/>
        </w:rPr>
        <w:t xml:space="preserve">to </w:t>
      </w:r>
      <w:r w:rsidR="00971C59">
        <w:rPr>
          <w:rFonts w:eastAsia="Times New Roman" w:cs="Times New Roman"/>
          <w:color w:val="000000"/>
          <w:shd w:val="clear" w:color="auto" w:fill="FFFFFF"/>
        </w:rPr>
        <w:t xml:space="preserve">call into question the regime’s governance mechanisms. </w:t>
      </w:r>
      <w:r w:rsidR="008C2390">
        <w:rPr>
          <w:rFonts w:eastAsia="Times New Roman" w:cs="Times New Roman"/>
          <w:color w:val="000000"/>
          <w:shd w:val="clear" w:color="auto" w:fill="FFFFFF"/>
        </w:rPr>
        <w:t xml:space="preserve">For instance, prosecutions </w:t>
      </w:r>
      <w:r w:rsidR="008C2390" w:rsidRPr="00BB7C9A">
        <w:rPr>
          <w:rFonts w:eastAsia="Times New Roman" w:cs="Times New Roman"/>
          <w:color w:val="000000"/>
          <w:shd w:val="clear" w:color="auto" w:fill="FFFFFF"/>
        </w:rPr>
        <w:t xml:space="preserve">generally backfired, and charges were dismissed, leading the media to </w:t>
      </w:r>
      <w:r w:rsidR="00904965">
        <w:rPr>
          <w:rFonts w:eastAsia="Times New Roman" w:cs="Times New Roman"/>
          <w:color w:val="000000"/>
          <w:shd w:val="clear" w:color="auto" w:fill="FFFFFF"/>
        </w:rPr>
        <w:t>depict</w:t>
      </w:r>
      <w:r w:rsidR="00904965" w:rsidRPr="00BB7C9A">
        <w:rPr>
          <w:rFonts w:eastAsia="Times New Roman" w:cs="Times New Roman"/>
          <w:color w:val="000000"/>
          <w:shd w:val="clear" w:color="auto" w:fill="FFFFFF"/>
        </w:rPr>
        <w:t xml:space="preserve"> </w:t>
      </w:r>
      <w:r w:rsidR="008C2390" w:rsidRPr="00BB7C9A">
        <w:rPr>
          <w:rFonts w:eastAsia="Times New Roman" w:cs="Times New Roman"/>
          <w:color w:val="000000"/>
          <w:shd w:val="clear" w:color="auto" w:fill="FFFFFF"/>
        </w:rPr>
        <w:t xml:space="preserve">retailers as foolish, petty, and cruel </w:t>
      </w:r>
      <w:r w:rsidR="008C2390" w:rsidRPr="00BB7C9A">
        <w:rPr>
          <w:rFonts w:eastAsia="Times New Roman" w:cs="Times New Roman"/>
          <w:color w:val="000000"/>
          <w:shd w:val="clear" w:color="auto" w:fill="FFFFFF"/>
        </w:rPr>
        <w:fldChar w:fldCharType="begin" w:fldLock="1"/>
      </w:r>
      <w:r w:rsidR="008C2390" w:rsidRPr="00BB7C9A">
        <w:rPr>
          <w:rFonts w:eastAsia="Times New Roman" w:cs="Times New Roman"/>
          <w:color w:val="000000"/>
          <w:shd w:val="clear" w:color="auto" w:fill="FFFFFF"/>
        </w:rPr>
        <w:instrText>ADDIN CSL_CITATION { "citationItems" : [ { "id" : "ITEM-1", "itemData" : { "author" : [ { "dropping-particle" : "", "family" : "M\u00f6sken", "given" : "Anne-Lena", "non-dropping-particle" : "", "parse-names" : false, "suffix" : "" } ], "container-title" : "Frankfurter Rundschau", "id" : "ITEM-1", "issued" : { "date-parts" : [ [ "2012" ] ] }, "title" : "Wem geh\u00f6ren die Kekse im M\u00fcll?", "type" : "article-newspaper" }, "uris" : [ "http://www.mendeley.com/documents/?uuid=34396cc1-9749-478d-a5ba-615370e97b7e" ] }, { "id" : "ITEM-2", "itemData" : { "author" : [ { "dropping-particle" : "", "family" : "Woldin", "given" : "Philipp", "non-dropping-particle" : "", "parse-names" : false, "suffix" : "" } ], "container-title" : "Frankfurter Allgemeine Zeitung", "id" : "ITEM-2", "issued" : { "date-parts" : [ [ "2014" ] ] }, "title" : "So ein M\u00fcll", "type" : "article-newspaper" }, "uris" : [ "http://www.mendeley.com/documents/?uuid=cb91c885-7f75-4ecd-8a53-f60a0176f492" ] } ], "mendeley" : { "formattedCitation" : "(M\u00f6sken 2012; Woldin 2014)", "plainTextFormattedCitation" : "(M\u00f6sken 2012; Woldin 2014)", "previouslyFormattedCitation" : "(M\u00f6sken 2012; Woldin 2014)" }, "properties" : { "noteIndex" : 0 }, "schema" : "https://github.com/citation-style-language/schema/raw/master/csl-citation.json" }</w:instrText>
      </w:r>
      <w:r w:rsidR="008C2390" w:rsidRPr="00BB7C9A">
        <w:rPr>
          <w:rFonts w:eastAsia="Times New Roman" w:cs="Times New Roman"/>
          <w:color w:val="000000"/>
          <w:shd w:val="clear" w:color="auto" w:fill="FFFFFF"/>
        </w:rPr>
        <w:fldChar w:fldCharType="separate"/>
      </w:r>
      <w:r w:rsidR="008C2390" w:rsidRPr="00BB7C9A">
        <w:rPr>
          <w:rFonts w:eastAsia="Times New Roman" w:cs="Times New Roman"/>
          <w:color w:val="000000"/>
          <w:shd w:val="clear" w:color="auto" w:fill="FFFFFF"/>
        </w:rPr>
        <w:t>(Mösken 2012; Woldin 2014)</w:t>
      </w:r>
      <w:r w:rsidR="008C2390" w:rsidRPr="00BB7C9A">
        <w:rPr>
          <w:rFonts w:eastAsia="Times New Roman" w:cs="Times New Roman"/>
          <w:color w:val="000000"/>
          <w:shd w:val="clear" w:color="auto" w:fill="FFFFFF"/>
        </w:rPr>
        <w:fldChar w:fldCharType="end"/>
      </w:r>
      <w:r w:rsidR="008C2390" w:rsidRPr="00BB7C9A">
        <w:rPr>
          <w:rFonts w:eastAsia="Times New Roman" w:cs="Times New Roman"/>
          <w:color w:val="000000"/>
          <w:shd w:val="clear" w:color="auto" w:fill="FFFFFF"/>
        </w:rPr>
        <w:t xml:space="preserve">. Growing media attention prompted politicians to take sides as well. The left-wing party in Germany publicly declared that they did not </w:t>
      </w:r>
      <w:r w:rsidR="005924D9">
        <w:rPr>
          <w:rFonts w:eastAsia="Times New Roman" w:cs="Times New Roman"/>
          <w:color w:val="000000"/>
          <w:shd w:val="clear" w:color="auto" w:fill="FFFFFF"/>
        </w:rPr>
        <w:t>see</w:t>
      </w:r>
      <w:r w:rsidR="005924D9" w:rsidRPr="00BB7C9A">
        <w:rPr>
          <w:rFonts w:eastAsia="Times New Roman" w:cs="Times New Roman"/>
          <w:color w:val="000000"/>
          <w:shd w:val="clear" w:color="auto" w:fill="FFFFFF"/>
        </w:rPr>
        <w:t xml:space="preserve"> </w:t>
      </w:r>
      <w:r w:rsidR="008C2390" w:rsidRPr="00BB7C9A">
        <w:rPr>
          <w:rFonts w:eastAsia="Times New Roman" w:cs="Times New Roman"/>
          <w:color w:val="000000"/>
          <w:shd w:val="clear" w:color="auto" w:fill="FFFFFF"/>
        </w:rPr>
        <w:t xml:space="preserve">dumpster diving </w:t>
      </w:r>
      <w:r w:rsidR="005924D9">
        <w:rPr>
          <w:rFonts w:eastAsia="Times New Roman" w:cs="Times New Roman"/>
          <w:color w:val="000000"/>
          <w:shd w:val="clear" w:color="auto" w:fill="FFFFFF"/>
        </w:rPr>
        <w:t>as</w:t>
      </w:r>
      <w:r w:rsidR="008C2390" w:rsidRPr="00BB7C9A">
        <w:rPr>
          <w:rFonts w:eastAsia="Times New Roman" w:cs="Times New Roman"/>
          <w:color w:val="000000"/>
          <w:shd w:val="clear" w:color="auto" w:fill="FFFFFF"/>
        </w:rPr>
        <w:t xml:space="preserve"> a crime </w:t>
      </w:r>
      <w:r w:rsidR="008C2390" w:rsidRPr="00BB7C9A">
        <w:rPr>
          <w:rFonts w:eastAsia="Times New Roman" w:cs="Times New Roman"/>
          <w:color w:val="000000"/>
          <w:shd w:val="clear" w:color="auto" w:fill="FFFFFF"/>
        </w:rPr>
        <w:fldChar w:fldCharType="begin" w:fldLock="1"/>
      </w:r>
      <w:r w:rsidR="008C2390" w:rsidRPr="00BB7C9A">
        <w:rPr>
          <w:rFonts w:eastAsia="Times New Roman" w:cs="Times New Roman"/>
          <w:color w:val="000000"/>
          <w:shd w:val="clear" w:color="auto" w:fill="FFFFFF"/>
        </w:rPr>
        <w:instrText>ADDIN CSL_CITATION { "citationItems" : [ { "id" : "ITEM-1", "itemData" : { "author" : [ { "dropping-particle" : "", "family" : "Binder", "given" : "Karin", "non-dropping-particle" : "", "parse-names" : false, "suffix" : "" } ], "container-title" : "Die Linke - Im Bundestag", "id" : "ITEM-1", "issued" : { "date-parts" : [ [ "2012" ] ] }, "title" : "\"Containern\" ist kein Verbrechen", "type" : "article-newspaper" }, "uris" : [ "http://www.mendeley.com/documents/?uuid=5bc2dfb3-808f-4b80-8969-8a3b87ee9b29" ] } ], "mendeley" : { "formattedCitation" : "(Binder 2012)", "plainTextFormattedCitation" : "(Binder 2012)", "previouslyFormattedCitation" : "(Binder 2012)" }, "properties" : { "noteIndex" : 0 }, "schema" : "https://github.com/citation-style-language/schema/raw/master/csl-citation.json" }</w:instrText>
      </w:r>
      <w:r w:rsidR="008C2390" w:rsidRPr="00BB7C9A">
        <w:rPr>
          <w:rFonts w:eastAsia="Times New Roman" w:cs="Times New Roman"/>
          <w:color w:val="000000"/>
          <w:shd w:val="clear" w:color="auto" w:fill="FFFFFF"/>
        </w:rPr>
        <w:fldChar w:fldCharType="separate"/>
      </w:r>
      <w:r w:rsidR="008C2390" w:rsidRPr="00BB7C9A">
        <w:rPr>
          <w:rFonts w:eastAsia="Times New Roman" w:cs="Times New Roman"/>
          <w:color w:val="000000"/>
          <w:shd w:val="clear" w:color="auto" w:fill="FFFFFF"/>
        </w:rPr>
        <w:t>(Binder 2012)</w:t>
      </w:r>
      <w:r w:rsidR="008C2390" w:rsidRPr="00BB7C9A">
        <w:rPr>
          <w:rFonts w:eastAsia="Times New Roman" w:cs="Times New Roman"/>
          <w:color w:val="000000"/>
          <w:shd w:val="clear" w:color="auto" w:fill="FFFFFF"/>
        </w:rPr>
        <w:fldChar w:fldCharType="end"/>
      </w:r>
      <w:r w:rsidR="008C2390" w:rsidRPr="00BB7C9A">
        <w:rPr>
          <w:rFonts w:eastAsia="Times New Roman" w:cs="Times New Roman"/>
          <w:color w:val="000000"/>
          <w:shd w:val="clear" w:color="auto" w:fill="FFFFFF"/>
        </w:rPr>
        <w:t>.</w:t>
      </w:r>
      <w:r w:rsidR="008C2390">
        <w:rPr>
          <w:rFonts w:eastAsia="Times New Roman" w:cs="Times New Roman"/>
          <w:color w:val="000000"/>
          <w:shd w:val="clear" w:color="auto" w:fill="FFFFFF"/>
        </w:rPr>
        <w:t xml:space="preserve"> </w:t>
      </w:r>
    </w:p>
    <w:p w14:paraId="3C56BEFC" w14:textId="77777777" w:rsidR="006E442F" w:rsidRDefault="006E442F" w:rsidP="00265827">
      <w:pPr>
        <w:spacing w:line="480" w:lineRule="auto"/>
        <w:rPr>
          <w:shd w:val="clear" w:color="auto" w:fill="FFFFFF"/>
        </w:rPr>
      </w:pPr>
    </w:p>
    <w:p w14:paraId="20186897" w14:textId="7CC26720" w:rsidR="00F1707C" w:rsidRDefault="008D3BD8" w:rsidP="00940066">
      <w:pPr>
        <w:pStyle w:val="berschrift1"/>
        <w:spacing w:line="480" w:lineRule="auto"/>
        <w:rPr>
          <w:shd w:val="clear" w:color="auto" w:fill="FFFFFF"/>
        </w:rPr>
      </w:pPr>
      <w:r>
        <w:rPr>
          <w:shd w:val="clear" w:color="auto" w:fill="FFFFFF"/>
        </w:rPr>
        <w:t>BUILDING A COMPLEMENTARY OBJECT PATHWAY: THE CASE OF FOODSHARING</w:t>
      </w:r>
    </w:p>
    <w:p w14:paraId="655F9832" w14:textId="77777777" w:rsidR="008D3BD8" w:rsidRDefault="008D3BD8" w:rsidP="00444F71">
      <w:pPr>
        <w:spacing w:line="480" w:lineRule="auto"/>
        <w:ind w:firstLine="720"/>
        <w:rPr>
          <w:rFonts w:eastAsia="Times New Roman" w:cs="Times New Roman"/>
          <w:color w:val="000000"/>
          <w:shd w:val="clear" w:color="auto" w:fill="FFFFFF"/>
        </w:rPr>
      </w:pPr>
    </w:p>
    <w:p w14:paraId="113EFE8F" w14:textId="48FB224C" w:rsidR="002404F2" w:rsidRDefault="004F6B86" w:rsidP="00444F71">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As we show next, the struggles </w:t>
      </w:r>
      <w:r w:rsidR="00F51553">
        <w:rPr>
          <w:rFonts w:eastAsia="Times New Roman" w:cs="Times New Roman"/>
          <w:color w:val="000000"/>
          <w:shd w:val="clear" w:color="auto" w:fill="FFFFFF"/>
        </w:rPr>
        <w:t>and</w:t>
      </w:r>
      <w:r>
        <w:rPr>
          <w:rFonts w:eastAsia="Times New Roman" w:cs="Times New Roman"/>
          <w:color w:val="000000"/>
          <w:shd w:val="clear" w:color="auto" w:fill="FFFFFF"/>
        </w:rPr>
        <w:t xml:space="preserve"> the small victories gained by dump</w:t>
      </w:r>
      <w:r w:rsidR="00697850">
        <w:rPr>
          <w:rFonts w:eastAsia="Times New Roman" w:cs="Times New Roman"/>
          <w:color w:val="000000"/>
          <w:shd w:val="clear" w:color="auto" w:fill="FFFFFF"/>
        </w:rPr>
        <w:t>ster divers paved the way for a</w:t>
      </w:r>
      <w:r>
        <w:rPr>
          <w:rFonts w:eastAsia="Times New Roman" w:cs="Times New Roman"/>
          <w:color w:val="000000"/>
          <w:shd w:val="clear" w:color="auto" w:fill="FFFFFF"/>
        </w:rPr>
        <w:t xml:space="preserve"> </w:t>
      </w:r>
      <w:r w:rsidR="00502FE4">
        <w:rPr>
          <w:rFonts w:eastAsia="Times New Roman" w:cs="Times New Roman"/>
          <w:color w:val="000000"/>
          <w:shd w:val="clear" w:color="auto" w:fill="FFFFFF"/>
        </w:rPr>
        <w:t>different way of enacting the strategy of intervening into object pathways</w:t>
      </w:r>
      <w:r>
        <w:rPr>
          <w:rFonts w:eastAsia="Times New Roman" w:cs="Times New Roman"/>
          <w:color w:val="000000"/>
          <w:shd w:val="clear" w:color="auto" w:fill="FFFFFF"/>
        </w:rPr>
        <w:t xml:space="preserve">. </w:t>
      </w:r>
      <w:r w:rsidR="002F3838" w:rsidRPr="002F3838">
        <w:rPr>
          <w:rFonts w:eastAsia="Times New Roman" w:cs="Times New Roman"/>
          <w:color w:val="000000"/>
          <w:shd w:val="clear" w:color="auto" w:fill="FFFFFF"/>
        </w:rPr>
        <w:t>Foodsharing</w:t>
      </w:r>
      <w:r w:rsidR="00F51553">
        <w:rPr>
          <w:rFonts w:eastAsia="Times New Roman" w:cs="Times New Roman"/>
          <w:color w:val="000000"/>
          <w:shd w:val="clear" w:color="auto" w:fill="FFFFFF"/>
        </w:rPr>
        <w:t>,</w:t>
      </w:r>
      <w:r w:rsidR="002F3838" w:rsidRPr="002F3838">
        <w:rPr>
          <w:rFonts w:eastAsia="Times New Roman" w:cs="Times New Roman"/>
          <w:color w:val="000000"/>
          <w:shd w:val="clear" w:color="auto" w:fill="FFFFFF"/>
        </w:rPr>
        <w:t xml:space="preserve"> and the alternative pathway</w:t>
      </w:r>
      <w:r w:rsidR="00F51553">
        <w:rPr>
          <w:rFonts w:eastAsia="Times New Roman" w:cs="Times New Roman"/>
          <w:color w:val="000000"/>
          <w:shd w:val="clear" w:color="auto" w:fill="FFFFFF"/>
        </w:rPr>
        <w:t xml:space="preserve"> it created,</w:t>
      </w:r>
      <w:r w:rsidR="002F3838" w:rsidRPr="002F3838">
        <w:rPr>
          <w:rFonts w:eastAsia="Times New Roman" w:cs="Times New Roman"/>
          <w:color w:val="000000"/>
          <w:shd w:val="clear" w:color="auto" w:fill="FFFFFF"/>
        </w:rPr>
        <w:t xml:space="preserve"> was more complementary to existing value regime elements compared to the disjunctive</w:t>
      </w:r>
      <w:r w:rsidR="00444F71">
        <w:rPr>
          <w:rFonts w:eastAsia="Times New Roman" w:cs="Times New Roman"/>
          <w:color w:val="000000"/>
          <w:shd w:val="clear" w:color="auto" w:fill="FFFFFF"/>
        </w:rPr>
        <w:t xml:space="preserve"> pathway of</w:t>
      </w:r>
      <w:r w:rsidR="002F3838" w:rsidRPr="002F3838">
        <w:rPr>
          <w:rFonts w:eastAsia="Times New Roman" w:cs="Times New Roman"/>
          <w:color w:val="000000"/>
          <w:shd w:val="clear" w:color="auto" w:fill="FFFFFF"/>
        </w:rPr>
        <w:t xml:space="preserve"> dumpster diving. We conceptualize a complementary object pathway as a consumer-built pathway that complements </w:t>
      </w:r>
      <w:r w:rsidR="00BD48D6">
        <w:rPr>
          <w:rFonts w:eastAsia="Times New Roman" w:cs="Times New Roman"/>
          <w:color w:val="000000"/>
          <w:shd w:val="clear" w:color="auto" w:fill="FFFFFF"/>
        </w:rPr>
        <w:t>or does not actively clash</w:t>
      </w:r>
      <w:r w:rsidR="00444F71">
        <w:rPr>
          <w:rFonts w:eastAsia="Times New Roman" w:cs="Times New Roman"/>
          <w:color w:val="000000"/>
          <w:shd w:val="clear" w:color="auto" w:fill="FFFFFF"/>
        </w:rPr>
        <w:t xml:space="preserve"> to the value regime’s established object pathways, </w:t>
      </w:r>
      <w:r w:rsidR="002F3838" w:rsidRPr="002F3838">
        <w:rPr>
          <w:rFonts w:eastAsia="Times New Roman" w:cs="Times New Roman"/>
          <w:color w:val="000000"/>
          <w:shd w:val="clear" w:color="auto" w:fill="FFFFFF"/>
        </w:rPr>
        <w:t>prevailing higher-order values</w:t>
      </w:r>
      <w:r w:rsidR="00976312">
        <w:rPr>
          <w:rFonts w:eastAsia="Times New Roman" w:cs="Times New Roman"/>
          <w:color w:val="000000"/>
          <w:shd w:val="clear" w:color="auto" w:fill="FFFFFF"/>
        </w:rPr>
        <w:t>,</w:t>
      </w:r>
      <w:r w:rsidR="002F3838" w:rsidRPr="002F3838">
        <w:rPr>
          <w:rFonts w:eastAsia="Times New Roman" w:cs="Times New Roman"/>
          <w:color w:val="000000"/>
          <w:shd w:val="clear" w:color="auto" w:fill="FFFFFF"/>
        </w:rPr>
        <w:t xml:space="preserve"> and</w:t>
      </w:r>
      <w:r w:rsidR="00444F71">
        <w:rPr>
          <w:rFonts w:eastAsia="Times New Roman" w:cs="Times New Roman"/>
          <w:color w:val="000000"/>
          <w:shd w:val="clear" w:color="auto" w:fill="FFFFFF"/>
        </w:rPr>
        <w:t>/or</w:t>
      </w:r>
      <w:r w:rsidR="002F3838" w:rsidRPr="002F3838">
        <w:rPr>
          <w:rFonts w:eastAsia="Times New Roman" w:cs="Times New Roman"/>
          <w:color w:val="000000"/>
          <w:shd w:val="clear" w:color="auto" w:fill="FFFFFF"/>
        </w:rPr>
        <w:t xml:space="preserve"> governance mechanisms</w:t>
      </w:r>
      <w:r w:rsidR="002404F2">
        <w:rPr>
          <w:rFonts w:eastAsia="Times New Roman" w:cs="Times New Roman"/>
          <w:color w:val="000000"/>
          <w:shd w:val="clear" w:color="auto" w:fill="FFFFFF"/>
        </w:rPr>
        <w:t>.</w:t>
      </w:r>
    </w:p>
    <w:p w14:paraId="43C0C5E8" w14:textId="1F5EA729" w:rsidR="00585226" w:rsidRDefault="00444F71" w:rsidP="00444F71">
      <w:pPr>
        <w:spacing w:line="480" w:lineRule="auto"/>
        <w:rPr>
          <w:rFonts w:eastAsia="Times New Roman" w:cs="Times New Roman"/>
          <w:color w:val="000000"/>
          <w:shd w:val="clear" w:color="auto" w:fill="FFFFFF"/>
        </w:rPr>
      </w:pPr>
      <w:r>
        <w:rPr>
          <w:rFonts w:eastAsia="Times New Roman" w:cs="Times New Roman"/>
          <w:color w:val="000000"/>
          <w:shd w:val="clear" w:color="auto" w:fill="FFFFFF"/>
        </w:rPr>
        <w:lastRenderedPageBreak/>
        <w:tab/>
      </w:r>
      <w:proofErr w:type="spellStart"/>
      <w:r w:rsidR="00D875D2" w:rsidRPr="00C876E8">
        <w:rPr>
          <w:rFonts w:eastAsia="Times New Roman" w:cs="Times New Roman"/>
          <w:color w:val="000000"/>
          <w:shd w:val="clear" w:color="auto" w:fill="FFFFFF"/>
        </w:rPr>
        <w:t>Foodsharing</w:t>
      </w:r>
      <w:r w:rsidR="00486BF4">
        <w:rPr>
          <w:rFonts w:eastAsia="Times New Roman" w:cs="Times New Roman"/>
          <w:color w:val="000000"/>
          <w:shd w:val="clear" w:color="auto" w:fill="FFFFFF"/>
        </w:rPr>
        <w:t>’s</w:t>
      </w:r>
      <w:proofErr w:type="spellEnd"/>
      <w:r w:rsidR="00486BF4">
        <w:rPr>
          <w:rFonts w:eastAsia="Times New Roman" w:cs="Times New Roman"/>
          <w:color w:val="000000"/>
          <w:shd w:val="clear" w:color="auto" w:fill="FFFFFF"/>
        </w:rPr>
        <w:t xml:space="preserve"> origins can be traced to </w:t>
      </w:r>
      <w:r w:rsidR="00D875D2">
        <w:rPr>
          <w:rFonts w:eastAsia="Times New Roman" w:cs="Times New Roman"/>
          <w:color w:val="000000"/>
          <w:shd w:val="clear" w:color="auto" w:fill="FFFFFF"/>
        </w:rPr>
        <w:t xml:space="preserve">dumpster diving </w:t>
      </w:r>
      <w:r w:rsidR="00486BF4">
        <w:rPr>
          <w:rFonts w:eastAsia="Times New Roman" w:cs="Times New Roman"/>
          <w:color w:val="000000"/>
          <w:shd w:val="clear" w:color="auto" w:fill="FFFFFF"/>
        </w:rPr>
        <w:t xml:space="preserve">both through shared higher-order values </w:t>
      </w:r>
      <w:r w:rsidR="00D875D2">
        <w:rPr>
          <w:rFonts w:eastAsia="Times New Roman" w:cs="Times New Roman"/>
          <w:color w:val="000000"/>
          <w:shd w:val="clear" w:color="auto" w:fill="FFFFFF"/>
        </w:rPr>
        <w:t xml:space="preserve">as well as </w:t>
      </w:r>
      <w:r w:rsidR="00486BF4">
        <w:rPr>
          <w:rFonts w:eastAsia="Times New Roman" w:cs="Times New Roman"/>
          <w:color w:val="000000"/>
          <w:shd w:val="clear" w:color="auto" w:fill="FFFFFF"/>
        </w:rPr>
        <w:t xml:space="preserve">through </w:t>
      </w:r>
      <w:r w:rsidR="00D875D2">
        <w:rPr>
          <w:rFonts w:eastAsia="Times New Roman" w:cs="Times New Roman"/>
          <w:color w:val="000000"/>
          <w:shd w:val="clear" w:color="auto" w:fill="FFFFFF"/>
        </w:rPr>
        <w:t xml:space="preserve">key </w:t>
      </w:r>
      <w:r w:rsidR="00486BF4">
        <w:rPr>
          <w:rFonts w:eastAsia="Times New Roman" w:cs="Times New Roman"/>
          <w:color w:val="000000"/>
          <w:shd w:val="clear" w:color="auto" w:fill="FFFFFF"/>
        </w:rPr>
        <w:t>mobilizing</w:t>
      </w:r>
      <w:r w:rsidR="00D875D2">
        <w:rPr>
          <w:rFonts w:eastAsia="Times New Roman" w:cs="Times New Roman"/>
          <w:color w:val="000000"/>
          <w:shd w:val="clear" w:color="auto" w:fill="FFFFFF"/>
        </w:rPr>
        <w:t xml:space="preserve"> actors.</w:t>
      </w:r>
      <w:r w:rsidR="00486BF4">
        <w:rPr>
          <w:rFonts w:eastAsia="Times New Roman" w:cs="Times New Roman"/>
          <w:i/>
          <w:color w:val="000000"/>
          <w:shd w:val="clear" w:color="auto" w:fill="FFFFFF"/>
        </w:rPr>
        <w:t xml:space="preserve"> </w:t>
      </w:r>
      <w:r w:rsidR="00486BF4" w:rsidRPr="00C876E8">
        <w:rPr>
          <w:rFonts w:eastAsia="Times New Roman" w:cs="Times New Roman"/>
          <w:color w:val="000000"/>
          <w:shd w:val="clear" w:color="auto" w:fill="FFFFFF"/>
        </w:rPr>
        <w:t>A particularly important</w:t>
      </w:r>
      <w:r w:rsidR="00486BF4">
        <w:rPr>
          <w:rFonts w:eastAsia="Times New Roman" w:cs="Times New Roman"/>
          <w:i/>
          <w:color w:val="000000"/>
          <w:shd w:val="clear" w:color="auto" w:fill="FFFFFF"/>
        </w:rPr>
        <w:t xml:space="preserve"> </w:t>
      </w:r>
      <w:r w:rsidR="00F1707C" w:rsidRPr="00F1707C">
        <w:rPr>
          <w:rFonts w:eastAsia="Times New Roman" w:cs="Times New Roman"/>
          <w:color w:val="000000"/>
          <w:shd w:val="clear" w:color="auto" w:fill="FFFFFF"/>
        </w:rPr>
        <w:t>actor</w:t>
      </w:r>
      <w:r w:rsidR="00182CB2">
        <w:rPr>
          <w:rFonts w:eastAsia="Times New Roman" w:cs="Times New Roman"/>
          <w:color w:val="000000"/>
          <w:shd w:val="clear" w:color="auto" w:fill="FFFFFF"/>
        </w:rPr>
        <w:t xml:space="preserve"> </w:t>
      </w:r>
      <w:r w:rsidR="00F1707C" w:rsidRPr="00F1707C">
        <w:rPr>
          <w:rFonts w:eastAsia="Times New Roman" w:cs="Times New Roman"/>
          <w:color w:val="000000"/>
          <w:shd w:val="clear" w:color="auto" w:fill="FFFFFF"/>
        </w:rPr>
        <w:t xml:space="preserve">was Valentin Thurn, the director of </w:t>
      </w:r>
      <w:r w:rsidR="00F1707C" w:rsidRPr="00F1707C">
        <w:rPr>
          <w:rFonts w:eastAsia="Times New Roman" w:cs="Times New Roman"/>
          <w:i/>
          <w:color w:val="000000"/>
          <w:shd w:val="clear" w:color="auto" w:fill="FFFFFF"/>
        </w:rPr>
        <w:t xml:space="preserve">Taste the Waste </w:t>
      </w:r>
      <w:r w:rsidR="00F1707C" w:rsidRPr="00F1707C">
        <w:rPr>
          <w:rFonts w:eastAsia="Times New Roman" w:cs="Times New Roman"/>
          <w:color w:val="000000"/>
          <w:shd w:val="clear" w:color="auto" w:fill="FFFFFF"/>
        </w:rPr>
        <w:t xml:space="preserve">and dumpster diving advocate. </w:t>
      </w:r>
      <w:r w:rsidR="00437A1C">
        <w:rPr>
          <w:rFonts w:eastAsia="Times New Roman" w:cs="Times New Roman"/>
          <w:color w:val="000000"/>
          <w:shd w:val="clear" w:color="auto" w:fill="FFFFFF"/>
        </w:rPr>
        <w:t xml:space="preserve">Thurn and collaborators </w:t>
      </w:r>
      <w:r w:rsidR="00437A1C" w:rsidRPr="00F1707C">
        <w:rPr>
          <w:rFonts w:eastAsia="Times New Roman" w:cs="Times New Roman"/>
          <w:color w:val="000000"/>
          <w:shd w:val="clear" w:color="auto" w:fill="FFFFFF"/>
        </w:rPr>
        <w:t>initially developed Foodsharing as a peer-to-peer platform for sharing surplus food among private households.</w:t>
      </w:r>
      <w:r w:rsidR="00437A1C">
        <w:rPr>
          <w:rFonts w:eastAsia="Times New Roman" w:cs="Times New Roman"/>
          <w:color w:val="000000"/>
          <w:shd w:val="clear" w:color="auto" w:fill="FFFFFF"/>
        </w:rPr>
        <w:t xml:space="preserve"> </w:t>
      </w:r>
      <w:r w:rsidR="00437A1C" w:rsidRPr="00F1707C">
        <w:rPr>
          <w:rFonts w:eastAsia="Times New Roman" w:cs="Times New Roman"/>
          <w:color w:val="000000"/>
          <w:shd w:val="clear" w:color="auto" w:fill="FFFFFF"/>
        </w:rPr>
        <w:t xml:space="preserve">Yet </w:t>
      </w:r>
      <w:r w:rsidR="00437A1C">
        <w:rPr>
          <w:rFonts w:eastAsia="Times New Roman" w:cs="Times New Roman"/>
          <w:color w:val="000000"/>
          <w:shd w:val="clear" w:color="auto" w:fill="FFFFFF"/>
        </w:rPr>
        <w:t xml:space="preserve">this first version of </w:t>
      </w:r>
      <w:r w:rsidR="00437A1C" w:rsidRPr="00F1707C">
        <w:rPr>
          <w:rFonts w:eastAsia="Times New Roman" w:cs="Times New Roman"/>
          <w:color w:val="000000"/>
          <w:shd w:val="clear" w:color="auto" w:fill="FFFFFF"/>
        </w:rPr>
        <w:t>Foodsharing</w:t>
      </w:r>
      <w:r w:rsidR="00437A1C">
        <w:rPr>
          <w:rFonts w:eastAsia="Times New Roman" w:cs="Times New Roman"/>
          <w:color w:val="000000"/>
          <w:shd w:val="clear" w:color="auto" w:fill="FFFFFF"/>
        </w:rPr>
        <w:t xml:space="preserve"> (1.0) </w:t>
      </w:r>
      <w:r w:rsidR="00437A1C" w:rsidRPr="00F1707C">
        <w:rPr>
          <w:rFonts w:eastAsia="Times New Roman" w:cs="Times New Roman"/>
          <w:color w:val="000000"/>
          <w:shd w:val="clear" w:color="auto" w:fill="FFFFFF"/>
        </w:rPr>
        <w:t>was inefficient to the point of being self-defeating. As reported by Eva, a food activist: “I am really supportive of the idea, but I used it only twice... I had to cycle for about 35 minutes just to pick up a package of tea. I just do not have the time. And I really live in a central location and not in the outback. What do I really gain by saving one package of tea?” Eva</w:t>
      </w:r>
      <w:r w:rsidR="00437A1C">
        <w:rPr>
          <w:rFonts w:eastAsia="Times New Roman" w:cs="Times New Roman"/>
          <w:color w:val="000000"/>
          <w:shd w:val="clear" w:color="auto" w:fill="FFFFFF"/>
        </w:rPr>
        <w:t xml:space="preserve"> professed that her</w:t>
      </w:r>
      <w:r w:rsidR="00F912CD">
        <w:rPr>
          <w:rFonts w:eastAsia="Times New Roman" w:cs="Times New Roman"/>
          <w:color w:val="000000"/>
          <w:shd w:val="clear" w:color="auto" w:fill="FFFFFF"/>
        </w:rPr>
        <w:t xml:space="preserve"> higher-order</w:t>
      </w:r>
      <w:r w:rsidR="00437A1C">
        <w:rPr>
          <w:rFonts w:eastAsia="Times New Roman" w:cs="Times New Roman"/>
          <w:color w:val="000000"/>
          <w:shd w:val="clear" w:color="auto" w:fill="FFFFFF"/>
        </w:rPr>
        <w:t xml:space="preserve"> </w:t>
      </w:r>
      <w:r w:rsidR="00437A1C" w:rsidRPr="00F1707C">
        <w:rPr>
          <w:rFonts w:eastAsia="Times New Roman" w:cs="Times New Roman"/>
          <w:color w:val="000000"/>
          <w:shd w:val="clear" w:color="auto" w:fill="FFFFFF"/>
        </w:rPr>
        <w:t>values aligned with those of Foodsharing 1.</w:t>
      </w:r>
      <w:r w:rsidR="00437A1C">
        <w:rPr>
          <w:rFonts w:eastAsia="Times New Roman" w:cs="Times New Roman"/>
          <w:color w:val="000000"/>
          <w:shd w:val="clear" w:color="auto" w:fill="FFFFFF"/>
        </w:rPr>
        <w:t>0, but</w:t>
      </w:r>
      <w:r w:rsidR="00437A1C" w:rsidRPr="00F1707C">
        <w:rPr>
          <w:rFonts w:eastAsia="Times New Roman" w:cs="Times New Roman"/>
          <w:color w:val="000000"/>
          <w:shd w:val="clear" w:color="auto" w:fill="FFFFFF"/>
        </w:rPr>
        <w:t xml:space="preserve"> </w:t>
      </w:r>
      <w:r w:rsidR="00437A1C">
        <w:rPr>
          <w:rFonts w:eastAsia="Times New Roman" w:cs="Times New Roman"/>
          <w:color w:val="000000"/>
          <w:shd w:val="clear" w:color="auto" w:fill="FFFFFF"/>
        </w:rPr>
        <w:t xml:space="preserve">the service proved difficult to synchronize with her domestic practices. </w:t>
      </w:r>
      <w:r w:rsidR="00437A1C" w:rsidRPr="00F1707C">
        <w:rPr>
          <w:rFonts w:eastAsia="Times New Roman" w:cs="Times New Roman"/>
          <w:color w:val="000000"/>
          <w:shd w:val="clear" w:color="auto" w:fill="FFFFFF"/>
        </w:rPr>
        <w:t xml:space="preserve">Jana </w:t>
      </w:r>
      <w:r w:rsidR="00437A1C">
        <w:rPr>
          <w:rFonts w:eastAsia="Times New Roman" w:cs="Times New Roman"/>
          <w:color w:val="000000"/>
          <w:shd w:val="clear" w:color="auto" w:fill="FFFFFF"/>
        </w:rPr>
        <w:t xml:space="preserve">similarly </w:t>
      </w:r>
      <w:r w:rsidR="00437A1C" w:rsidRPr="00F1707C">
        <w:rPr>
          <w:rFonts w:eastAsia="Times New Roman" w:cs="Times New Roman"/>
          <w:color w:val="000000"/>
          <w:shd w:val="clear" w:color="auto" w:fill="FFFFFF"/>
        </w:rPr>
        <w:t>described Foodsharing 1.0 as “too much effort for zero results</w:t>
      </w:r>
      <w:r w:rsidR="00437A1C">
        <w:rPr>
          <w:rFonts w:eastAsia="Times New Roman" w:cs="Times New Roman"/>
          <w:color w:val="000000"/>
          <w:shd w:val="clear" w:color="auto" w:fill="FFFFFF"/>
        </w:rPr>
        <w:t>.”</w:t>
      </w:r>
    </w:p>
    <w:p w14:paraId="0D3F8014" w14:textId="77777777" w:rsidR="008D3BD8" w:rsidRPr="00F1707C" w:rsidRDefault="008D3BD8" w:rsidP="00444F71">
      <w:pPr>
        <w:spacing w:line="480" w:lineRule="auto"/>
        <w:rPr>
          <w:rFonts w:eastAsia="Times New Roman" w:cs="Times New Roman"/>
          <w:color w:val="000000"/>
          <w:shd w:val="clear" w:color="auto" w:fill="FFFFFF"/>
        </w:rPr>
      </w:pPr>
    </w:p>
    <w:p w14:paraId="0B76A247" w14:textId="77777777" w:rsidR="008D3BD8" w:rsidRDefault="00437A1C" w:rsidP="00940066">
      <w:pPr>
        <w:pStyle w:val="berschrift2"/>
        <w:rPr>
          <w:shd w:val="clear" w:color="auto" w:fill="FFFFFF"/>
        </w:rPr>
      </w:pPr>
      <w:r>
        <w:rPr>
          <w:shd w:val="clear" w:color="auto" w:fill="FFFFFF"/>
        </w:rPr>
        <w:t>Shifting the Locus of Value Regime Intervention</w:t>
      </w:r>
    </w:p>
    <w:p w14:paraId="35970569" w14:textId="17E2F223" w:rsidR="00DF7D61" w:rsidRDefault="00437A1C" w:rsidP="00AD1B3B">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Thurn and some of his collaborators had come to recognize that, since most consumers would never be comfortable with the risks of hygiene and stigmatization, dumpster diving had limited potential </w:t>
      </w:r>
      <w:r w:rsidR="00502FE4">
        <w:rPr>
          <w:rFonts w:eastAsia="Times New Roman" w:cs="Times New Roman"/>
          <w:color w:val="000000"/>
          <w:shd w:val="clear" w:color="auto" w:fill="FFFFFF"/>
        </w:rPr>
        <w:t>to fight the food waste problem</w:t>
      </w:r>
      <w:r>
        <w:rPr>
          <w:rFonts w:eastAsia="Times New Roman" w:cs="Times New Roman"/>
          <w:color w:val="000000"/>
          <w:shd w:val="clear" w:color="auto" w:fill="FFFFFF"/>
        </w:rPr>
        <w:t xml:space="preserve">. They understood that circumventing the dumpster itself would be a key point for the viability of any alternative object pathway. </w:t>
      </w:r>
      <w:r w:rsidR="00585226" w:rsidRPr="00B97540">
        <w:rPr>
          <w:rFonts w:eastAsia="Times New Roman" w:cs="Times New Roman"/>
          <w:color w:val="000000"/>
          <w:shd w:val="clear" w:color="auto" w:fill="FFFFFF"/>
        </w:rPr>
        <w:t>The relationship between</w:t>
      </w:r>
      <w:r w:rsidR="00585226">
        <w:rPr>
          <w:rFonts w:eastAsia="Times New Roman" w:cs="Times New Roman"/>
          <w:i/>
          <w:color w:val="000000"/>
          <w:shd w:val="clear" w:color="auto" w:fill="FFFFFF"/>
        </w:rPr>
        <w:t xml:space="preserve"> </w:t>
      </w:r>
      <w:r w:rsidR="00585226">
        <w:rPr>
          <w:rFonts w:eastAsia="Times New Roman" w:cs="Times New Roman"/>
          <w:color w:val="000000"/>
          <w:shd w:val="clear" w:color="auto" w:fill="FFFFFF"/>
        </w:rPr>
        <w:t>dumpster diving activists and retailers had been contentious.</w:t>
      </w:r>
      <w:r w:rsidR="004B56D7">
        <w:rPr>
          <w:rFonts w:eastAsia="Times New Roman" w:cs="Times New Roman"/>
          <w:color w:val="000000"/>
          <w:shd w:val="clear" w:color="auto" w:fill="FFFFFF"/>
        </w:rPr>
        <w:t xml:space="preserve"> </w:t>
      </w:r>
      <w:r w:rsidR="00F210E6">
        <w:rPr>
          <w:rFonts w:eastAsia="Times New Roman" w:cs="Times New Roman"/>
          <w:color w:val="000000"/>
          <w:shd w:val="clear" w:color="auto" w:fill="FFFFFF"/>
        </w:rPr>
        <w:t>F</w:t>
      </w:r>
      <w:r w:rsidR="004B56D7">
        <w:rPr>
          <w:rFonts w:eastAsia="Times New Roman" w:cs="Times New Roman"/>
          <w:color w:val="000000"/>
          <w:shd w:val="clear" w:color="auto" w:fill="FFFFFF"/>
        </w:rPr>
        <w:t xml:space="preserve">oodsharing activists </w:t>
      </w:r>
      <w:r w:rsidR="009066A5">
        <w:rPr>
          <w:rFonts w:eastAsia="Times New Roman" w:cs="Times New Roman"/>
          <w:color w:val="000000"/>
          <w:shd w:val="clear" w:color="auto" w:fill="FFFFFF"/>
        </w:rPr>
        <w:t xml:space="preserve">realized that seeking support </w:t>
      </w:r>
      <w:r w:rsidR="006A0988">
        <w:rPr>
          <w:rFonts w:eastAsia="Times New Roman" w:cs="Times New Roman"/>
          <w:color w:val="000000"/>
          <w:shd w:val="clear" w:color="auto" w:fill="FFFFFF"/>
        </w:rPr>
        <w:t>from</w:t>
      </w:r>
      <w:r w:rsidR="00E8789C">
        <w:rPr>
          <w:rFonts w:eastAsia="Times New Roman" w:cs="Times New Roman"/>
          <w:color w:val="000000"/>
          <w:shd w:val="clear" w:color="auto" w:fill="FFFFFF"/>
        </w:rPr>
        <w:t>,</w:t>
      </w:r>
      <w:r w:rsidR="009066A5">
        <w:rPr>
          <w:rFonts w:eastAsia="Times New Roman" w:cs="Times New Roman"/>
          <w:color w:val="000000"/>
          <w:shd w:val="clear" w:color="auto" w:fill="FFFFFF"/>
        </w:rPr>
        <w:t xml:space="preserve"> and </w:t>
      </w:r>
      <w:r w:rsidR="00E8789C">
        <w:rPr>
          <w:rFonts w:eastAsia="Times New Roman" w:cs="Times New Roman"/>
          <w:color w:val="000000"/>
          <w:shd w:val="clear" w:color="auto" w:fill="FFFFFF"/>
        </w:rPr>
        <w:t xml:space="preserve">possibly </w:t>
      </w:r>
      <w:r w:rsidR="009066A5">
        <w:rPr>
          <w:rFonts w:eastAsia="Times New Roman" w:cs="Times New Roman"/>
          <w:color w:val="000000"/>
          <w:shd w:val="clear" w:color="auto" w:fill="FFFFFF"/>
        </w:rPr>
        <w:t>allying with</w:t>
      </w:r>
      <w:r w:rsidR="00E8789C">
        <w:rPr>
          <w:rFonts w:eastAsia="Times New Roman" w:cs="Times New Roman"/>
          <w:color w:val="000000"/>
          <w:shd w:val="clear" w:color="auto" w:fill="FFFFFF"/>
        </w:rPr>
        <w:t>,</w:t>
      </w:r>
      <w:r w:rsidR="009066A5">
        <w:rPr>
          <w:rFonts w:eastAsia="Times New Roman" w:cs="Times New Roman"/>
          <w:color w:val="000000"/>
          <w:shd w:val="clear" w:color="auto" w:fill="FFFFFF"/>
        </w:rPr>
        <w:t xml:space="preserve"> these more legitimate institutional actors (</w:t>
      </w:r>
      <w:proofErr w:type="spellStart"/>
      <w:r w:rsidR="009066A5">
        <w:rPr>
          <w:rFonts w:eastAsia="Times New Roman" w:cs="Times New Roman"/>
          <w:color w:val="000000"/>
          <w:shd w:val="clear" w:color="auto" w:fill="FFFFFF"/>
        </w:rPr>
        <w:t>Scaraboto</w:t>
      </w:r>
      <w:proofErr w:type="spellEnd"/>
      <w:r w:rsidR="009066A5">
        <w:rPr>
          <w:rFonts w:eastAsia="Times New Roman" w:cs="Times New Roman"/>
          <w:color w:val="000000"/>
          <w:shd w:val="clear" w:color="auto" w:fill="FFFFFF"/>
        </w:rPr>
        <w:t xml:space="preserve"> and Fischer 2013) </w:t>
      </w:r>
      <w:r w:rsidR="00E8789C">
        <w:rPr>
          <w:rFonts w:eastAsia="Times New Roman" w:cs="Times New Roman"/>
          <w:color w:val="000000"/>
          <w:shd w:val="clear" w:color="auto" w:fill="FFFFFF"/>
        </w:rPr>
        <w:t>may help overcome</w:t>
      </w:r>
      <w:r w:rsidR="009066A5">
        <w:rPr>
          <w:rFonts w:eastAsia="Times New Roman" w:cs="Times New Roman"/>
          <w:color w:val="000000"/>
          <w:shd w:val="clear" w:color="auto" w:fill="FFFFFF"/>
        </w:rPr>
        <w:t xml:space="preserve"> dumpster diving’s limitations. </w:t>
      </w:r>
    </w:p>
    <w:p w14:paraId="1FACEDCA" w14:textId="3640933A" w:rsidR="00803914" w:rsidRDefault="00E8789C" w:rsidP="00F2107A">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I</w:t>
      </w:r>
      <w:r w:rsidRPr="00F1707C">
        <w:rPr>
          <w:rFonts w:eastAsia="Times New Roman" w:cs="Times New Roman"/>
          <w:color w:val="000000"/>
          <w:shd w:val="clear" w:color="auto" w:fill="FFFFFF"/>
        </w:rPr>
        <w:t xml:space="preserve">n early 2012, </w:t>
      </w:r>
      <w:r>
        <w:rPr>
          <w:rFonts w:eastAsia="Times New Roman" w:cs="Times New Roman"/>
          <w:color w:val="000000"/>
          <w:shd w:val="clear" w:color="auto" w:fill="FFFFFF"/>
        </w:rPr>
        <w:t>a</w:t>
      </w:r>
      <w:r w:rsidR="00F1707C" w:rsidRPr="00F1707C">
        <w:rPr>
          <w:rFonts w:eastAsia="Times New Roman" w:cs="Times New Roman"/>
          <w:color w:val="000000"/>
          <w:shd w:val="clear" w:color="auto" w:fill="FFFFFF"/>
        </w:rPr>
        <w:t>t about the same time as Foodsharing 1.0 was experiencing difficulties</w:t>
      </w:r>
      <w:r w:rsidR="00FF3080">
        <w:rPr>
          <w:rFonts w:eastAsia="Times New Roman" w:cs="Times New Roman"/>
          <w:color w:val="000000"/>
          <w:shd w:val="clear" w:color="auto" w:fill="FFFFFF"/>
        </w:rPr>
        <w:t xml:space="preserve"> </w:t>
      </w:r>
      <w:r w:rsidR="00502FE4">
        <w:rPr>
          <w:rFonts w:eastAsia="Times New Roman" w:cs="Times New Roman"/>
          <w:color w:val="000000"/>
          <w:shd w:val="clear" w:color="auto" w:fill="FFFFFF"/>
        </w:rPr>
        <w:t>to build traction</w:t>
      </w:r>
      <w:r w:rsidR="00F1707C" w:rsidRPr="00F1707C">
        <w:rPr>
          <w:rFonts w:eastAsia="Times New Roman" w:cs="Times New Roman"/>
          <w:color w:val="000000"/>
          <w:shd w:val="clear" w:color="auto" w:fill="FFFFFF"/>
        </w:rPr>
        <w:t>, two activist dumpster divers approached a retail store</w:t>
      </w:r>
      <w:r>
        <w:rPr>
          <w:rFonts w:eastAsia="Times New Roman" w:cs="Times New Roman"/>
          <w:color w:val="000000"/>
          <w:shd w:val="clear" w:color="auto" w:fill="FFFFFF"/>
        </w:rPr>
        <w:t xml:space="preserve"> and formed </w:t>
      </w:r>
      <w:r w:rsidR="00F1707C" w:rsidRPr="00F1707C">
        <w:rPr>
          <w:rFonts w:eastAsia="Times New Roman" w:cs="Times New Roman"/>
          <w:color w:val="000000"/>
          <w:shd w:val="clear" w:color="auto" w:fill="FFFFFF"/>
        </w:rPr>
        <w:t xml:space="preserve">the first true collaboration between food activists and retailers. They proposed a system, which they dubbed </w:t>
      </w:r>
      <w:proofErr w:type="spellStart"/>
      <w:r w:rsidR="00F1707C" w:rsidRPr="00F1707C">
        <w:rPr>
          <w:rFonts w:eastAsia="Times New Roman" w:cs="Times New Roman"/>
          <w:color w:val="000000"/>
          <w:shd w:val="clear" w:color="auto" w:fill="FFFFFF"/>
        </w:rPr>
        <w:lastRenderedPageBreak/>
        <w:t>Lebensmittelretten</w:t>
      </w:r>
      <w:proofErr w:type="spellEnd"/>
      <w:r w:rsidR="00F1707C" w:rsidRPr="00F1707C">
        <w:rPr>
          <w:rFonts w:eastAsia="Times New Roman" w:cs="Times New Roman"/>
          <w:color w:val="000000"/>
          <w:shd w:val="clear" w:color="auto" w:fill="FFFFFF"/>
        </w:rPr>
        <w:t xml:space="preserve"> (LMR, </w:t>
      </w:r>
      <w:r w:rsidR="00A32EBB">
        <w:rPr>
          <w:rFonts w:eastAsia="Times New Roman" w:cs="Times New Roman"/>
          <w:color w:val="000000"/>
          <w:shd w:val="clear" w:color="auto" w:fill="FFFFFF"/>
        </w:rPr>
        <w:t>“</w:t>
      </w:r>
      <w:r w:rsidR="00F1707C" w:rsidRPr="00F1707C">
        <w:rPr>
          <w:rFonts w:eastAsia="Times New Roman" w:cs="Times New Roman"/>
          <w:color w:val="000000"/>
          <w:shd w:val="clear" w:color="auto" w:fill="FFFFFF"/>
        </w:rPr>
        <w:t>saving food items</w:t>
      </w:r>
      <w:r w:rsidR="00A32EBB">
        <w:rPr>
          <w:rFonts w:eastAsia="Times New Roman" w:cs="Times New Roman"/>
          <w:color w:val="000000"/>
          <w:shd w:val="clear" w:color="auto" w:fill="FFFFFF"/>
        </w:rPr>
        <w:t>”</w:t>
      </w:r>
      <w:r w:rsidR="00F1707C" w:rsidRPr="00F1707C">
        <w:rPr>
          <w:rFonts w:eastAsia="Times New Roman" w:cs="Times New Roman"/>
          <w:color w:val="000000"/>
          <w:shd w:val="clear" w:color="auto" w:fill="FFFFFF"/>
        </w:rPr>
        <w:t xml:space="preserve">), </w:t>
      </w:r>
      <w:r w:rsidR="009066A5">
        <w:rPr>
          <w:rFonts w:eastAsia="Times New Roman" w:cs="Times New Roman"/>
          <w:color w:val="000000"/>
          <w:shd w:val="clear" w:color="auto" w:fill="FFFFFF"/>
        </w:rPr>
        <w:t>aimed at</w:t>
      </w:r>
      <w:r w:rsidR="009066A5" w:rsidRPr="00F1707C">
        <w:rPr>
          <w:rFonts w:eastAsia="Times New Roman" w:cs="Times New Roman"/>
          <w:color w:val="000000"/>
          <w:shd w:val="clear" w:color="auto" w:fill="FFFFFF"/>
        </w:rPr>
        <w:t xml:space="preserve"> </w:t>
      </w:r>
      <w:r w:rsidR="00F1707C" w:rsidRPr="00F1707C">
        <w:rPr>
          <w:rFonts w:eastAsia="Times New Roman" w:cs="Times New Roman"/>
          <w:color w:val="000000"/>
          <w:shd w:val="clear" w:color="auto" w:fill="FFFFFF"/>
        </w:rPr>
        <w:t>redistributing surplus food before it reached the waste stream.</w:t>
      </w:r>
      <w:r w:rsidR="009A7AB0">
        <w:rPr>
          <w:rFonts w:eastAsia="Times New Roman" w:cs="Times New Roman"/>
          <w:color w:val="000000"/>
          <w:shd w:val="clear" w:color="auto" w:fill="FFFFFF"/>
        </w:rPr>
        <w:t xml:space="preserve"> </w:t>
      </w:r>
      <w:r w:rsidR="00F1707C" w:rsidRPr="00F1707C">
        <w:rPr>
          <w:rFonts w:eastAsia="Times New Roman" w:cs="Times New Roman"/>
          <w:color w:val="000000"/>
          <w:shd w:val="clear" w:color="auto" w:fill="FFFFFF"/>
        </w:rPr>
        <w:t xml:space="preserve">Retailers would turn over unwanted food surpluses to volunteers, who, in turn, </w:t>
      </w:r>
      <w:r>
        <w:rPr>
          <w:rFonts w:eastAsia="Times New Roman" w:cs="Times New Roman"/>
          <w:color w:val="000000"/>
          <w:shd w:val="clear" w:color="auto" w:fill="FFFFFF"/>
        </w:rPr>
        <w:t xml:space="preserve">would </w:t>
      </w:r>
      <w:r w:rsidR="009F5A5B">
        <w:rPr>
          <w:rFonts w:eastAsia="Times New Roman" w:cs="Times New Roman"/>
          <w:color w:val="000000"/>
          <w:shd w:val="clear" w:color="auto" w:fill="FFFFFF"/>
        </w:rPr>
        <w:t>ma</w:t>
      </w:r>
      <w:r>
        <w:rPr>
          <w:rFonts w:eastAsia="Times New Roman" w:cs="Times New Roman"/>
          <w:color w:val="000000"/>
          <w:shd w:val="clear" w:color="auto" w:fill="FFFFFF"/>
        </w:rPr>
        <w:t>k</w:t>
      </w:r>
      <w:r w:rsidR="009F5A5B">
        <w:rPr>
          <w:rFonts w:eastAsia="Times New Roman" w:cs="Times New Roman"/>
          <w:color w:val="000000"/>
          <w:shd w:val="clear" w:color="auto" w:fill="FFFFFF"/>
        </w:rPr>
        <w:t xml:space="preserve">e </w:t>
      </w:r>
      <w:r w:rsidR="00F1707C" w:rsidRPr="00F1707C">
        <w:rPr>
          <w:rFonts w:eastAsia="Times New Roman" w:cs="Times New Roman"/>
          <w:color w:val="000000"/>
          <w:shd w:val="clear" w:color="auto" w:fill="FFFFFF"/>
        </w:rPr>
        <w:t>the food available to willing consumers through an online platform (</w:t>
      </w:r>
      <w:r w:rsidR="00F1707C" w:rsidRPr="00F1707C">
        <w:rPr>
          <w:rFonts w:eastAsia="Times New Roman" w:cs="Times New Roman"/>
          <w:i/>
          <w:color w:val="000000"/>
          <w:shd w:val="clear" w:color="auto" w:fill="FFFFFF"/>
        </w:rPr>
        <w:t>lebensmittelretten.de</w:t>
      </w:r>
      <w:r w:rsidR="00F1707C" w:rsidRPr="00F1707C">
        <w:rPr>
          <w:rFonts w:eastAsia="Times New Roman" w:cs="Times New Roman"/>
          <w:color w:val="000000"/>
          <w:shd w:val="clear" w:color="auto" w:fill="FFFFFF"/>
        </w:rPr>
        <w:t xml:space="preserve">). </w:t>
      </w:r>
      <w:r w:rsidR="00A32EBB">
        <w:rPr>
          <w:rFonts w:eastAsia="Times New Roman" w:cs="Times New Roman"/>
          <w:color w:val="000000"/>
          <w:shd w:val="clear" w:color="auto" w:fill="FFFFFF"/>
        </w:rPr>
        <w:t xml:space="preserve">While </w:t>
      </w:r>
      <w:r w:rsidR="005542B0">
        <w:rPr>
          <w:rFonts w:eastAsia="Times New Roman" w:cs="Times New Roman"/>
          <w:color w:val="000000"/>
          <w:shd w:val="clear" w:color="auto" w:fill="FFFFFF"/>
        </w:rPr>
        <w:t xml:space="preserve">Foodsharing 1.0 </w:t>
      </w:r>
      <w:r w:rsidR="00A32EBB">
        <w:rPr>
          <w:rFonts w:eastAsia="Times New Roman" w:cs="Times New Roman"/>
          <w:color w:val="000000"/>
          <w:shd w:val="clear" w:color="auto" w:fill="FFFFFF"/>
        </w:rPr>
        <w:t>had gained consumers’ attention</w:t>
      </w:r>
      <w:r w:rsidR="00BC73CD">
        <w:rPr>
          <w:rFonts w:eastAsia="Times New Roman" w:cs="Times New Roman"/>
          <w:color w:val="000000"/>
          <w:shd w:val="clear" w:color="auto" w:fill="FFFFFF"/>
        </w:rPr>
        <w:t xml:space="preserve"> by appealing the higher-order values of sustainability of a specific customer segment</w:t>
      </w:r>
      <w:r w:rsidR="00A32EBB">
        <w:rPr>
          <w:rFonts w:eastAsia="Times New Roman" w:cs="Times New Roman"/>
          <w:color w:val="000000"/>
          <w:shd w:val="clear" w:color="auto" w:fill="FFFFFF"/>
        </w:rPr>
        <w:t>, it remained inefficient</w:t>
      </w:r>
      <w:r w:rsidR="00F2107A">
        <w:rPr>
          <w:rFonts w:eastAsia="Times New Roman" w:cs="Times New Roman"/>
          <w:color w:val="000000"/>
          <w:shd w:val="clear" w:color="auto" w:fill="FFFFFF"/>
        </w:rPr>
        <w:t xml:space="preserve"> due to its un-synchronized object pathways</w:t>
      </w:r>
      <w:r w:rsidR="00A32EBB">
        <w:rPr>
          <w:rFonts w:eastAsia="Times New Roman" w:cs="Times New Roman"/>
          <w:color w:val="000000"/>
          <w:shd w:val="clear" w:color="auto" w:fill="FFFFFF"/>
        </w:rPr>
        <w:t>.</w:t>
      </w:r>
      <w:r w:rsidR="005542B0">
        <w:rPr>
          <w:rFonts w:eastAsia="Times New Roman" w:cs="Times New Roman"/>
          <w:color w:val="000000"/>
          <w:shd w:val="clear" w:color="auto" w:fill="FFFFFF"/>
        </w:rPr>
        <w:t xml:space="preserve"> LMR </w:t>
      </w:r>
      <w:r w:rsidR="00A32EBB">
        <w:rPr>
          <w:rFonts w:eastAsia="Times New Roman" w:cs="Times New Roman"/>
          <w:color w:val="000000"/>
          <w:shd w:val="clear" w:color="auto" w:fill="FFFFFF"/>
        </w:rPr>
        <w:t>activists had</w:t>
      </w:r>
      <w:r w:rsidR="00F2107A">
        <w:rPr>
          <w:rFonts w:eastAsia="Times New Roman" w:cs="Times New Roman"/>
          <w:color w:val="000000"/>
          <w:shd w:val="clear" w:color="auto" w:fill="FFFFFF"/>
        </w:rPr>
        <w:t xml:space="preserve"> </w:t>
      </w:r>
      <w:proofErr w:type="spellStart"/>
      <w:r w:rsidR="00F2107A">
        <w:rPr>
          <w:rFonts w:eastAsia="Times New Roman" w:cs="Times New Roman"/>
          <w:color w:val="000000"/>
          <w:shd w:val="clear" w:color="auto" w:fill="FFFFFF"/>
        </w:rPr>
        <w:t>build</w:t>
      </w:r>
      <w:proofErr w:type="spellEnd"/>
      <w:r w:rsidR="00F2107A">
        <w:rPr>
          <w:rFonts w:eastAsia="Times New Roman" w:cs="Times New Roman"/>
          <w:color w:val="000000"/>
          <w:shd w:val="clear" w:color="auto" w:fill="FFFFFF"/>
        </w:rPr>
        <w:t xml:space="preserve"> a more appealing object pathway that required less effort and coordination while turning out to be more viable. </w:t>
      </w:r>
      <w:r w:rsidR="005542B0">
        <w:rPr>
          <w:rFonts w:eastAsia="Times New Roman" w:cs="Times New Roman"/>
          <w:color w:val="000000"/>
          <w:shd w:val="clear" w:color="auto" w:fill="FFFFFF"/>
        </w:rPr>
        <w:t xml:space="preserve">The two </w:t>
      </w:r>
      <w:r w:rsidR="00FD7391" w:rsidRPr="00F1707C">
        <w:rPr>
          <w:rFonts w:eastAsia="Times New Roman" w:cs="Times New Roman"/>
          <w:color w:val="000000"/>
          <w:shd w:val="clear" w:color="auto" w:fill="FFFFFF"/>
        </w:rPr>
        <w:t>platforms</w:t>
      </w:r>
      <w:r w:rsidR="005542B0">
        <w:rPr>
          <w:rFonts w:eastAsia="Times New Roman" w:cs="Times New Roman"/>
          <w:color w:val="000000"/>
          <w:shd w:val="clear" w:color="auto" w:fill="FFFFFF"/>
        </w:rPr>
        <w:t xml:space="preserve"> were officially merged</w:t>
      </w:r>
      <w:r w:rsidR="00FD7391" w:rsidRPr="00F1707C">
        <w:rPr>
          <w:rFonts w:eastAsia="Times New Roman" w:cs="Times New Roman"/>
          <w:color w:val="000000"/>
          <w:shd w:val="clear" w:color="auto" w:fill="FFFFFF"/>
        </w:rPr>
        <w:t xml:space="preserve"> in the autumn of 2014</w:t>
      </w:r>
      <w:r w:rsidR="00A32EBB">
        <w:rPr>
          <w:rFonts w:eastAsia="Times New Roman" w:cs="Times New Roman"/>
          <w:color w:val="000000"/>
          <w:shd w:val="clear" w:color="auto" w:fill="FFFFFF"/>
        </w:rPr>
        <w:t xml:space="preserve"> (</w:t>
      </w:r>
      <w:r w:rsidR="00094053">
        <w:rPr>
          <w:rFonts w:eastAsia="Times New Roman" w:cs="Times New Roman"/>
          <w:color w:val="000000"/>
          <w:shd w:val="clear" w:color="auto" w:fill="FFFFFF"/>
        </w:rPr>
        <w:t>henceforth</w:t>
      </w:r>
      <w:r w:rsidR="006A0988">
        <w:rPr>
          <w:rFonts w:eastAsia="Times New Roman" w:cs="Times New Roman"/>
          <w:color w:val="000000"/>
          <w:shd w:val="clear" w:color="auto" w:fill="FFFFFF"/>
        </w:rPr>
        <w:t xml:space="preserve">, </w:t>
      </w:r>
      <w:r w:rsidR="00094053">
        <w:rPr>
          <w:rFonts w:eastAsia="Times New Roman" w:cs="Times New Roman"/>
          <w:color w:val="000000"/>
          <w:shd w:val="clear" w:color="auto" w:fill="FFFFFF"/>
        </w:rPr>
        <w:t>Foodsharing</w:t>
      </w:r>
      <w:r w:rsidR="00A32EBB">
        <w:rPr>
          <w:rFonts w:eastAsia="Times New Roman" w:cs="Times New Roman"/>
          <w:color w:val="000000"/>
          <w:shd w:val="clear" w:color="auto" w:fill="FFFFFF"/>
        </w:rPr>
        <w:t>)</w:t>
      </w:r>
      <w:r w:rsidR="00FD7391" w:rsidRPr="00F1707C">
        <w:rPr>
          <w:rFonts w:eastAsia="Times New Roman" w:cs="Times New Roman"/>
          <w:color w:val="000000"/>
          <w:shd w:val="clear" w:color="auto" w:fill="FFFFFF"/>
        </w:rPr>
        <w:t>.</w:t>
      </w:r>
      <w:r w:rsidR="009B0902">
        <w:rPr>
          <w:rFonts w:eastAsia="Times New Roman" w:cs="Times New Roman"/>
          <w:color w:val="000000"/>
          <w:shd w:val="clear" w:color="auto" w:fill="FFFFFF"/>
        </w:rPr>
        <w:t xml:space="preserve"> </w:t>
      </w:r>
    </w:p>
    <w:p w14:paraId="665CE578" w14:textId="77777777" w:rsidR="008D3BD8" w:rsidRDefault="008D3BD8" w:rsidP="00F2107A">
      <w:pPr>
        <w:spacing w:line="480" w:lineRule="auto"/>
        <w:ind w:firstLine="720"/>
        <w:rPr>
          <w:rFonts w:eastAsia="Times New Roman" w:cs="Times New Roman"/>
          <w:color w:val="000000"/>
          <w:shd w:val="clear" w:color="auto" w:fill="FFFFFF"/>
        </w:rPr>
      </w:pPr>
    </w:p>
    <w:p w14:paraId="64373D89" w14:textId="786FE734" w:rsidR="008D3BD8" w:rsidRDefault="00502FE4" w:rsidP="00940066">
      <w:pPr>
        <w:pStyle w:val="berschrift2"/>
        <w:rPr>
          <w:shd w:val="clear" w:color="auto" w:fill="FFFFFF"/>
        </w:rPr>
      </w:pPr>
      <w:r>
        <w:rPr>
          <w:shd w:val="clear" w:color="auto" w:fill="FFFFFF"/>
        </w:rPr>
        <w:t xml:space="preserve">Finding an </w:t>
      </w:r>
      <w:r w:rsidR="00CF2199">
        <w:rPr>
          <w:shd w:val="clear" w:color="auto" w:fill="FFFFFF"/>
        </w:rPr>
        <w:t>Alig</w:t>
      </w:r>
      <w:r>
        <w:rPr>
          <w:shd w:val="clear" w:color="auto" w:fill="FFFFFF"/>
        </w:rPr>
        <w:t>nment between</w:t>
      </w:r>
      <w:r w:rsidR="00CF2199">
        <w:rPr>
          <w:shd w:val="clear" w:color="auto" w:fill="FFFFFF"/>
        </w:rPr>
        <w:t xml:space="preserve"> </w:t>
      </w:r>
      <w:r w:rsidR="00C3795E">
        <w:rPr>
          <w:shd w:val="clear" w:color="auto" w:fill="FFFFFF"/>
        </w:rPr>
        <w:t>H</w:t>
      </w:r>
      <w:r w:rsidR="00F0417E">
        <w:rPr>
          <w:shd w:val="clear" w:color="auto" w:fill="FFFFFF"/>
        </w:rPr>
        <w:t>igher-</w:t>
      </w:r>
      <w:r w:rsidR="00C3795E">
        <w:rPr>
          <w:shd w:val="clear" w:color="auto" w:fill="FFFFFF"/>
        </w:rPr>
        <w:t>O</w:t>
      </w:r>
      <w:r w:rsidR="00F0417E">
        <w:rPr>
          <w:shd w:val="clear" w:color="auto" w:fill="FFFFFF"/>
        </w:rPr>
        <w:t xml:space="preserve">rder </w:t>
      </w:r>
      <w:r w:rsidR="00C3795E">
        <w:rPr>
          <w:shd w:val="clear" w:color="auto" w:fill="FFFFFF"/>
        </w:rPr>
        <w:t>V</w:t>
      </w:r>
      <w:r w:rsidR="00F0417E">
        <w:rPr>
          <w:shd w:val="clear" w:color="auto" w:fill="FFFFFF"/>
        </w:rPr>
        <w:t>alues</w:t>
      </w:r>
    </w:p>
    <w:p w14:paraId="22F744D5" w14:textId="0B366A5A" w:rsidR="005542B0" w:rsidRDefault="00585226" w:rsidP="00940066">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Dumpster divers</w:t>
      </w:r>
      <w:r w:rsidR="007B54A9">
        <w:rPr>
          <w:rFonts w:eastAsia="Times New Roman" w:cs="Times New Roman"/>
          <w:color w:val="000000"/>
          <w:shd w:val="clear" w:color="auto" w:fill="FFFFFF"/>
        </w:rPr>
        <w:t xml:space="preserve"> created an alternative pathway that conflicted with </w:t>
      </w:r>
      <w:r w:rsidR="00F0417E">
        <w:rPr>
          <w:rFonts w:eastAsia="Times New Roman" w:cs="Times New Roman"/>
          <w:color w:val="000000"/>
          <w:shd w:val="clear" w:color="auto" w:fill="FFFFFF"/>
        </w:rPr>
        <w:t xml:space="preserve">the </w:t>
      </w:r>
      <w:r w:rsidR="007B54A9">
        <w:rPr>
          <w:rFonts w:eastAsia="Times New Roman" w:cs="Times New Roman"/>
          <w:color w:val="000000"/>
          <w:shd w:val="clear" w:color="auto" w:fill="FFFFFF"/>
        </w:rPr>
        <w:t xml:space="preserve">higher-order values </w:t>
      </w:r>
      <w:r w:rsidR="00502FE4">
        <w:rPr>
          <w:rFonts w:eastAsia="Times New Roman" w:cs="Times New Roman"/>
          <w:color w:val="000000"/>
          <w:shd w:val="clear" w:color="auto" w:fill="FFFFFF"/>
        </w:rPr>
        <w:t>of other actors in the</w:t>
      </w:r>
      <w:r w:rsidR="007B54A9">
        <w:rPr>
          <w:rFonts w:eastAsia="Times New Roman" w:cs="Times New Roman"/>
          <w:color w:val="000000"/>
          <w:shd w:val="clear" w:color="auto" w:fill="FFFFFF"/>
        </w:rPr>
        <w:t xml:space="preserve"> regime. Foodsharing, on the other hand, aligned their alternative pathways with retailers’ primary higher-order values </w:t>
      </w:r>
      <w:r w:rsidR="00070305">
        <w:rPr>
          <w:rFonts w:eastAsia="Times New Roman" w:cs="Times New Roman"/>
          <w:color w:val="000000"/>
          <w:shd w:val="clear" w:color="auto" w:fill="FFFFFF"/>
        </w:rPr>
        <w:t>(profit</w:t>
      </w:r>
      <w:r w:rsidR="00DB1A0F">
        <w:rPr>
          <w:rFonts w:eastAsia="Times New Roman" w:cs="Times New Roman"/>
          <w:color w:val="000000"/>
          <w:shd w:val="clear" w:color="auto" w:fill="FFFFFF"/>
        </w:rPr>
        <w:t>ability</w:t>
      </w:r>
      <w:r w:rsidR="00070305">
        <w:rPr>
          <w:rFonts w:eastAsia="Times New Roman" w:cs="Times New Roman"/>
          <w:color w:val="000000"/>
          <w:shd w:val="clear" w:color="auto" w:fill="FFFFFF"/>
        </w:rPr>
        <w:t xml:space="preserve">, consumer safety, </w:t>
      </w:r>
      <w:r w:rsidR="00BF5358">
        <w:rPr>
          <w:rFonts w:eastAsia="Times New Roman" w:cs="Times New Roman"/>
          <w:color w:val="000000"/>
          <w:shd w:val="clear" w:color="auto" w:fill="FFFFFF"/>
        </w:rPr>
        <w:t xml:space="preserve">retail </w:t>
      </w:r>
      <w:r w:rsidR="00070305">
        <w:rPr>
          <w:rFonts w:eastAsia="Times New Roman" w:cs="Times New Roman"/>
          <w:color w:val="000000"/>
          <w:shd w:val="clear" w:color="auto" w:fill="FFFFFF"/>
        </w:rPr>
        <w:t>brand image)</w:t>
      </w:r>
      <w:r w:rsidR="007B54A9">
        <w:rPr>
          <w:rFonts w:eastAsia="Times New Roman" w:cs="Times New Roman"/>
          <w:color w:val="000000"/>
          <w:shd w:val="clear" w:color="auto" w:fill="FFFFFF"/>
        </w:rPr>
        <w:t xml:space="preserve">. </w:t>
      </w:r>
      <w:r w:rsidR="00346777" w:rsidRPr="00F1707C">
        <w:rPr>
          <w:rFonts w:eastAsia="Times New Roman" w:cs="Times New Roman"/>
          <w:color w:val="000000"/>
          <w:shd w:val="clear" w:color="auto" w:fill="FFFFFF"/>
        </w:rPr>
        <w:t xml:space="preserve">For example, the first author attended a training session for novice </w:t>
      </w:r>
      <w:proofErr w:type="spellStart"/>
      <w:r w:rsidR="00346777" w:rsidRPr="00F1707C">
        <w:rPr>
          <w:rFonts w:eastAsia="Times New Roman" w:cs="Times New Roman"/>
          <w:color w:val="000000"/>
          <w:shd w:val="clear" w:color="auto" w:fill="FFFFFF"/>
        </w:rPr>
        <w:t>Foodsharers</w:t>
      </w:r>
      <w:proofErr w:type="spellEnd"/>
      <w:r w:rsidR="00346777" w:rsidRPr="00F1707C">
        <w:rPr>
          <w:rFonts w:eastAsia="Times New Roman" w:cs="Times New Roman"/>
          <w:color w:val="000000"/>
          <w:shd w:val="clear" w:color="auto" w:fill="FFFFFF"/>
        </w:rPr>
        <w:t xml:space="preserve"> who were given specific verbal scripts for retailer interaction: “When the employees at the store tell you that they do not have anything for Foodsharing today, you should say: That is perfect, because it means that no food is wasted.”</w:t>
      </w:r>
    </w:p>
    <w:p w14:paraId="2DECD574" w14:textId="14DC1ECA" w:rsidR="00A365A2" w:rsidRDefault="005542B0" w:rsidP="00595DAC">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This </w:t>
      </w:r>
      <w:r w:rsidR="008E4C0A">
        <w:rPr>
          <w:rFonts w:eastAsia="Times New Roman" w:cs="Times New Roman"/>
          <w:color w:val="000000"/>
          <w:shd w:val="clear" w:color="auto" w:fill="FFFFFF"/>
        </w:rPr>
        <w:t xml:space="preserve">exemplary interaction </w:t>
      </w:r>
      <w:r w:rsidR="00A32EBB">
        <w:rPr>
          <w:rFonts w:eastAsia="Times New Roman" w:cs="Times New Roman"/>
          <w:color w:val="000000"/>
          <w:shd w:val="clear" w:color="auto" w:fill="FFFFFF"/>
        </w:rPr>
        <w:t>illustrates that</w:t>
      </w:r>
      <w:r>
        <w:rPr>
          <w:rFonts w:eastAsia="Times New Roman" w:cs="Times New Roman"/>
          <w:color w:val="000000"/>
          <w:shd w:val="clear" w:color="auto" w:fill="FFFFFF"/>
        </w:rPr>
        <w:t xml:space="preserve"> the </w:t>
      </w:r>
      <w:r w:rsidR="00A32EBB">
        <w:rPr>
          <w:rFonts w:eastAsia="Times New Roman" w:cs="Times New Roman"/>
          <w:color w:val="000000"/>
          <w:shd w:val="clear" w:color="auto" w:fill="FFFFFF"/>
        </w:rPr>
        <w:t xml:space="preserve">primary </w:t>
      </w:r>
      <w:r>
        <w:rPr>
          <w:rFonts w:eastAsia="Times New Roman" w:cs="Times New Roman"/>
          <w:color w:val="000000"/>
          <w:shd w:val="clear" w:color="auto" w:fill="FFFFFF"/>
        </w:rPr>
        <w:t>higher</w:t>
      </w:r>
      <w:r w:rsidR="00A32EBB">
        <w:rPr>
          <w:rFonts w:eastAsia="Times New Roman" w:cs="Times New Roman"/>
          <w:color w:val="000000"/>
          <w:shd w:val="clear" w:color="auto" w:fill="FFFFFF"/>
        </w:rPr>
        <w:t>-</w:t>
      </w:r>
      <w:r>
        <w:rPr>
          <w:rFonts w:eastAsia="Times New Roman" w:cs="Times New Roman"/>
          <w:color w:val="000000"/>
          <w:shd w:val="clear" w:color="auto" w:fill="FFFFFF"/>
        </w:rPr>
        <w:t xml:space="preserve">order value of </w:t>
      </w:r>
      <w:r w:rsidR="00A32EBB">
        <w:rPr>
          <w:rFonts w:eastAsia="Times New Roman" w:cs="Times New Roman"/>
          <w:color w:val="000000"/>
          <w:shd w:val="clear" w:color="auto" w:fill="FFFFFF"/>
        </w:rPr>
        <w:t>F</w:t>
      </w:r>
      <w:r>
        <w:rPr>
          <w:rFonts w:eastAsia="Times New Roman" w:cs="Times New Roman"/>
          <w:color w:val="000000"/>
          <w:shd w:val="clear" w:color="auto" w:fill="FFFFFF"/>
        </w:rPr>
        <w:t xml:space="preserve">oodsharing (i.e. sustainability) should not conflict with </w:t>
      </w:r>
      <w:r w:rsidR="00A32EBB">
        <w:rPr>
          <w:rFonts w:eastAsia="Times New Roman" w:cs="Times New Roman"/>
          <w:color w:val="000000"/>
          <w:shd w:val="clear" w:color="auto" w:fill="FFFFFF"/>
        </w:rPr>
        <w:t xml:space="preserve">the </w:t>
      </w:r>
      <w:r>
        <w:rPr>
          <w:rFonts w:eastAsia="Times New Roman" w:cs="Times New Roman"/>
          <w:color w:val="000000"/>
          <w:shd w:val="clear" w:color="auto" w:fill="FFFFFF"/>
        </w:rPr>
        <w:t>higher</w:t>
      </w:r>
      <w:r w:rsidR="00A32EBB">
        <w:rPr>
          <w:rFonts w:eastAsia="Times New Roman" w:cs="Times New Roman"/>
          <w:color w:val="000000"/>
          <w:shd w:val="clear" w:color="auto" w:fill="FFFFFF"/>
        </w:rPr>
        <w:t>-</w:t>
      </w:r>
      <w:r>
        <w:rPr>
          <w:rFonts w:eastAsia="Times New Roman" w:cs="Times New Roman"/>
          <w:color w:val="000000"/>
          <w:shd w:val="clear" w:color="auto" w:fill="FFFFFF"/>
        </w:rPr>
        <w:t>order values of retailers</w:t>
      </w:r>
      <w:r w:rsidR="00DE1FF9">
        <w:rPr>
          <w:rFonts w:eastAsia="Times New Roman" w:cs="Times New Roman"/>
          <w:color w:val="000000"/>
          <w:shd w:val="clear" w:color="auto" w:fill="FFFFFF"/>
        </w:rPr>
        <w:t>.</w:t>
      </w:r>
      <w:r w:rsidR="00A32EBB">
        <w:rPr>
          <w:rFonts w:eastAsia="Times New Roman" w:cs="Times New Roman"/>
          <w:color w:val="000000"/>
          <w:shd w:val="clear" w:color="auto" w:fill="FFFFFF"/>
        </w:rPr>
        <w:t xml:space="preserve"> </w:t>
      </w:r>
      <w:r w:rsidR="00DE1FF9">
        <w:rPr>
          <w:rFonts w:eastAsia="Times New Roman" w:cs="Times New Roman"/>
          <w:color w:val="000000"/>
          <w:shd w:val="clear" w:color="auto" w:fill="FFFFFF"/>
        </w:rPr>
        <w:t>T</w:t>
      </w:r>
      <w:r w:rsidR="00A32EBB">
        <w:rPr>
          <w:rFonts w:eastAsia="Times New Roman" w:cs="Times New Roman"/>
          <w:color w:val="000000"/>
          <w:shd w:val="clear" w:color="auto" w:fill="FFFFFF"/>
        </w:rPr>
        <w:t xml:space="preserve">he retailers’ primary </w:t>
      </w:r>
      <w:r w:rsidR="00DE1FF9">
        <w:rPr>
          <w:rFonts w:eastAsia="Times New Roman" w:cs="Times New Roman"/>
          <w:color w:val="000000"/>
          <w:shd w:val="clear" w:color="auto" w:fill="FFFFFF"/>
        </w:rPr>
        <w:t xml:space="preserve">function </w:t>
      </w:r>
      <w:r w:rsidR="00A32EBB">
        <w:rPr>
          <w:rFonts w:eastAsia="Times New Roman" w:cs="Times New Roman"/>
          <w:color w:val="000000"/>
          <w:shd w:val="clear" w:color="auto" w:fill="FFFFFF"/>
        </w:rPr>
        <w:t>of selling food</w:t>
      </w:r>
      <w:r w:rsidR="00DE1FF9">
        <w:rPr>
          <w:rFonts w:eastAsia="Times New Roman" w:cs="Times New Roman"/>
          <w:color w:val="000000"/>
          <w:shd w:val="clear" w:color="auto" w:fill="FFFFFF"/>
        </w:rPr>
        <w:t>, when fully realized,</w:t>
      </w:r>
      <w:r w:rsidR="00A32EBB">
        <w:rPr>
          <w:rFonts w:eastAsia="Times New Roman" w:cs="Times New Roman"/>
          <w:color w:val="000000"/>
          <w:shd w:val="clear" w:color="auto" w:fill="FFFFFF"/>
        </w:rPr>
        <w:t xml:space="preserve"> </w:t>
      </w:r>
      <w:r w:rsidR="00DE1FF9">
        <w:rPr>
          <w:rFonts w:eastAsia="Times New Roman" w:cs="Times New Roman"/>
          <w:color w:val="000000"/>
          <w:shd w:val="clear" w:color="auto" w:fill="FFFFFF"/>
        </w:rPr>
        <w:t>results in</w:t>
      </w:r>
      <w:r w:rsidR="00A32EBB">
        <w:rPr>
          <w:rFonts w:eastAsia="Times New Roman" w:cs="Times New Roman"/>
          <w:color w:val="000000"/>
          <w:shd w:val="clear" w:color="auto" w:fill="FFFFFF"/>
        </w:rPr>
        <w:t xml:space="preserve"> </w:t>
      </w:r>
      <w:r w:rsidR="00A32EBB" w:rsidRPr="00595DAC">
        <w:rPr>
          <w:rFonts w:eastAsia="Times New Roman" w:cs="Times New Roman"/>
          <w:i/>
          <w:color w:val="000000"/>
          <w:shd w:val="clear" w:color="auto" w:fill="FFFFFF"/>
        </w:rPr>
        <w:t>not</w:t>
      </w:r>
      <w:r w:rsidR="00A32EBB">
        <w:rPr>
          <w:rFonts w:eastAsia="Times New Roman" w:cs="Times New Roman"/>
          <w:color w:val="000000"/>
          <w:shd w:val="clear" w:color="auto" w:fill="FFFFFF"/>
        </w:rPr>
        <w:t xml:space="preserve"> having </w:t>
      </w:r>
      <w:r w:rsidR="00DE1FF9">
        <w:rPr>
          <w:rFonts w:eastAsia="Times New Roman" w:cs="Times New Roman"/>
          <w:color w:val="000000"/>
          <w:shd w:val="clear" w:color="auto" w:fill="FFFFFF"/>
        </w:rPr>
        <w:t>surpluses</w:t>
      </w:r>
      <w:r w:rsidR="00A32EBB">
        <w:rPr>
          <w:rFonts w:eastAsia="Times New Roman" w:cs="Times New Roman"/>
          <w:color w:val="000000"/>
          <w:shd w:val="clear" w:color="auto" w:fill="FFFFFF"/>
        </w:rPr>
        <w:t xml:space="preserve"> for F</w:t>
      </w:r>
      <w:r>
        <w:rPr>
          <w:rFonts w:eastAsia="Times New Roman" w:cs="Times New Roman"/>
          <w:color w:val="000000"/>
          <w:shd w:val="clear" w:color="auto" w:fill="FFFFFF"/>
        </w:rPr>
        <w:t xml:space="preserve">oodsharing. </w:t>
      </w:r>
      <w:r w:rsidR="00DB1A0F">
        <w:rPr>
          <w:rFonts w:eastAsia="Times New Roman" w:cs="Times New Roman"/>
          <w:color w:val="000000"/>
          <w:shd w:val="clear" w:color="auto" w:fill="FFFFFF"/>
        </w:rPr>
        <w:t xml:space="preserve">Further underlining the desire to align sustainability with </w:t>
      </w:r>
      <w:r w:rsidR="00FA792A">
        <w:rPr>
          <w:rFonts w:eastAsia="Times New Roman" w:cs="Times New Roman"/>
          <w:color w:val="000000"/>
          <w:shd w:val="clear" w:color="auto" w:fill="FFFFFF"/>
        </w:rPr>
        <w:t xml:space="preserve">other </w:t>
      </w:r>
      <w:r w:rsidR="00DB1A0F">
        <w:rPr>
          <w:rFonts w:eastAsia="Times New Roman" w:cs="Times New Roman"/>
          <w:color w:val="000000"/>
          <w:shd w:val="clear" w:color="auto" w:fill="FFFFFF"/>
        </w:rPr>
        <w:t>existing higher-order values, t</w:t>
      </w:r>
      <w:r w:rsidR="00346777" w:rsidRPr="00F1707C">
        <w:rPr>
          <w:rFonts w:eastAsia="Times New Roman" w:cs="Times New Roman"/>
          <w:color w:val="000000"/>
          <w:shd w:val="clear" w:color="auto" w:fill="FFFFFF"/>
        </w:rPr>
        <w:t xml:space="preserve">rainers at the session also encouraged </w:t>
      </w:r>
      <w:proofErr w:type="spellStart"/>
      <w:r w:rsidR="00346777">
        <w:rPr>
          <w:rFonts w:eastAsia="Times New Roman" w:cs="Times New Roman"/>
          <w:color w:val="000000"/>
          <w:shd w:val="clear" w:color="auto" w:fill="FFFFFF"/>
        </w:rPr>
        <w:t>F</w:t>
      </w:r>
      <w:r w:rsidR="00346777" w:rsidRPr="00F1707C">
        <w:rPr>
          <w:rFonts w:eastAsia="Times New Roman" w:cs="Times New Roman"/>
          <w:color w:val="000000"/>
          <w:shd w:val="clear" w:color="auto" w:fill="FFFFFF"/>
        </w:rPr>
        <w:t>oodsharers</w:t>
      </w:r>
      <w:proofErr w:type="spellEnd"/>
      <w:r w:rsidR="00346777" w:rsidRPr="00F1707C">
        <w:rPr>
          <w:rFonts w:eastAsia="Times New Roman" w:cs="Times New Roman"/>
          <w:color w:val="000000"/>
          <w:shd w:val="clear" w:color="auto" w:fill="FFFFFF"/>
        </w:rPr>
        <w:t xml:space="preserve"> to code-match with retailers by dressing up in business attire and using appropriate business lingo. </w:t>
      </w:r>
      <w:proofErr w:type="spellStart"/>
      <w:r w:rsidR="00346777" w:rsidRPr="00F1707C">
        <w:rPr>
          <w:rFonts w:eastAsia="Times New Roman" w:cs="Times New Roman"/>
          <w:color w:val="000000"/>
          <w:shd w:val="clear" w:color="auto" w:fill="FFFFFF"/>
        </w:rPr>
        <w:t>Foodsharing</w:t>
      </w:r>
      <w:r w:rsidR="00A32EBB">
        <w:rPr>
          <w:rFonts w:eastAsia="Times New Roman" w:cs="Times New Roman"/>
          <w:color w:val="000000"/>
          <w:shd w:val="clear" w:color="auto" w:fill="FFFFFF"/>
        </w:rPr>
        <w:t>’s</w:t>
      </w:r>
      <w:proofErr w:type="spellEnd"/>
      <w:r w:rsidR="00346777" w:rsidRPr="00F1707C">
        <w:rPr>
          <w:rFonts w:eastAsia="Times New Roman" w:cs="Times New Roman"/>
          <w:color w:val="000000"/>
          <w:shd w:val="clear" w:color="auto" w:fill="FFFFFF"/>
        </w:rPr>
        <w:t xml:space="preserve"> online platform </w:t>
      </w:r>
      <w:r w:rsidR="00DE1FF9">
        <w:rPr>
          <w:rFonts w:eastAsia="Times New Roman" w:cs="Times New Roman"/>
          <w:color w:val="000000"/>
          <w:shd w:val="clear" w:color="auto" w:fill="FFFFFF"/>
        </w:rPr>
        <w:t>included</w:t>
      </w:r>
      <w:r w:rsidR="00346777" w:rsidRPr="00F1707C">
        <w:rPr>
          <w:rFonts w:eastAsia="Times New Roman" w:cs="Times New Roman"/>
          <w:color w:val="000000"/>
          <w:shd w:val="clear" w:color="auto" w:fill="FFFFFF"/>
        </w:rPr>
        <w:t xml:space="preserve"> </w:t>
      </w:r>
      <w:r w:rsidR="000F3078">
        <w:rPr>
          <w:rFonts w:eastAsia="Times New Roman" w:cs="Times New Roman"/>
          <w:color w:val="000000"/>
          <w:shd w:val="clear" w:color="auto" w:fill="FFFFFF"/>
        </w:rPr>
        <w:t xml:space="preserve">talking points </w:t>
      </w:r>
      <w:r w:rsidR="00346777" w:rsidRPr="00F1707C">
        <w:rPr>
          <w:rFonts w:eastAsia="Times New Roman" w:cs="Times New Roman"/>
          <w:color w:val="000000"/>
          <w:shd w:val="clear" w:color="auto" w:fill="FFFFFF"/>
        </w:rPr>
        <w:t xml:space="preserve">for retailer recruitment, </w:t>
      </w:r>
      <w:r w:rsidR="00DE1FF9">
        <w:rPr>
          <w:rFonts w:eastAsia="Times New Roman" w:cs="Times New Roman"/>
          <w:color w:val="000000"/>
          <w:shd w:val="clear" w:color="auto" w:fill="FFFFFF"/>
        </w:rPr>
        <w:t>such as</w:t>
      </w:r>
      <w:r w:rsidR="00DE1FF9" w:rsidRPr="00F1707C">
        <w:rPr>
          <w:rFonts w:eastAsia="Times New Roman" w:cs="Times New Roman"/>
          <w:color w:val="000000"/>
          <w:shd w:val="clear" w:color="auto" w:fill="FFFFFF"/>
        </w:rPr>
        <w:t xml:space="preserve"> </w:t>
      </w:r>
      <w:r w:rsidR="00346777" w:rsidRPr="00F1707C">
        <w:rPr>
          <w:rFonts w:eastAsia="Times New Roman" w:cs="Times New Roman"/>
          <w:color w:val="000000"/>
          <w:shd w:val="clear" w:color="auto" w:fill="FFFFFF"/>
        </w:rPr>
        <w:t xml:space="preserve">the cost and profit benefits of </w:t>
      </w:r>
      <w:r w:rsidR="00346777" w:rsidRPr="00F1707C">
        <w:rPr>
          <w:rFonts w:eastAsia="Times New Roman" w:cs="Times New Roman"/>
          <w:color w:val="000000"/>
          <w:shd w:val="clear" w:color="auto" w:fill="FFFFFF"/>
        </w:rPr>
        <w:lastRenderedPageBreak/>
        <w:t>Foodsharing</w:t>
      </w:r>
      <w:r w:rsidR="00591542">
        <w:rPr>
          <w:rFonts w:eastAsia="Times New Roman" w:cs="Times New Roman"/>
          <w:color w:val="000000"/>
          <w:shd w:val="clear" w:color="auto" w:fill="FFFFFF"/>
        </w:rPr>
        <w:t xml:space="preserve"> and </w:t>
      </w:r>
      <w:r w:rsidR="00A97C3C">
        <w:rPr>
          <w:rFonts w:eastAsia="Times New Roman" w:cs="Times New Roman"/>
          <w:color w:val="000000"/>
          <w:shd w:val="clear" w:color="auto" w:fill="FFFFFF"/>
        </w:rPr>
        <w:t>how to use Foodsharing</w:t>
      </w:r>
      <w:r w:rsidR="00591542">
        <w:rPr>
          <w:rFonts w:eastAsia="Times New Roman" w:cs="Times New Roman"/>
          <w:color w:val="000000"/>
          <w:shd w:val="clear" w:color="auto" w:fill="FFFFFF"/>
        </w:rPr>
        <w:t xml:space="preserve"> </w:t>
      </w:r>
      <w:r w:rsidR="00A97C3C">
        <w:rPr>
          <w:rFonts w:eastAsia="Times New Roman" w:cs="Times New Roman"/>
          <w:color w:val="000000"/>
          <w:shd w:val="clear" w:color="auto" w:fill="FFFFFF"/>
        </w:rPr>
        <w:t>in</w:t>
      </w:r>
      <w:r w:rsidR="00591542" w:rsidRPr="00F1707C">
        <w:rPr>
          <w:rFonts w:eastAsia="Times New Roman" w:cs="Times New Roman"/>
          <w:color w:val="000000"/>
          <w:shd w:val="clear" w:color="auto" w:fill="FFFFFF"/>
        </w:rPr>
        <w:t xml:space="preserve"> </w:t>
      </w:r>
      <w:r w:rsidR="00346777" w:rsidRPr="00F1707C">
        <w:rPr>
          <w:rFonts w:eastAsia="Times New Roman" w:cs="Times New Roman"/>
          <w:color w:val="000000"/>
          <w:shd w:val="clear" w:color="auto" w:fill="FFFFFF"/>
        </w:rPr>
        <w:t xml:space="preserve">CSR </w:t>
      </w:r>
      <w:r w:rsidR="00A97C3C">
        <w:rPr>
          <w:rFonts w:eastAsia="Times New Roman" w:cs="Times New Roman"/>
          <w:color w:val="000000"/>
          <w:shd w:val="clear" w:color="auto" w:fill="FFFFFF"/>
        </w:rPr>
        <w:t>initiatives</w:t>
      </w:r>
      <w:r w:rsidR="00346777" w:rsidRPr="00F1707C">
        <w:rPr>
          <w:rFonts w:eastAsia="Times New Roman" w:cs="Times New Roman"/>
          <w:color w:val="000000"/>
          <w:shd w:val="clear" w:color="auto" w:fill="FFFFFF"/>
        </w:rPr>
        <w:t xml:space="preserve">. </w:t>
      </w:r>
      <w:r w:rsidR="006A2445">
        <w:rPr>
          <w:rFonts w:eastAsia="Times New Roman" w:cs="Times New Roman"/>
          <w:color w:val="000000"/>
          <w:shd w:val="clear" w:color="auto" w:fill="FFFFFF"/>
        </w:rPr>
        <w:t>The emphasis on sustainable and legal action</w:t>
      </w:r>
      <w:r w:rsidR="009D7E95">
        <w:rPr>
          <w:rFonts w:eastAsia="Times New Roman" w:cs="Times New Roman"/>
          <w:color w:val="000000"/>
          <w:shd w:val="clear" w:color="auto" w:fill="FFFFFF"/>
        </w:rPr>
        <w:t>,</w:t>
      </w:r>
      <w:r w:rsidR="006A2445">
        <w:rPr>
          <w:rFonts w:eastAsia="Times New Roman" w:cs="Times New Roman"/>
          <w:color w:val="000000"/>
          <w:shd w:val="clear" w:color="auto" w:fill="FFFFFF"/>
        </w:rPr>
        <w:t xml:space="preserve"> and distance from </w:t>
      </w:r>
      <w:r w:rsidR="009D7E95">
        <w:rPr>
          <w:rFonts w:eastAsia="Times New Roman" w:cs="Times New Roman"/>
          <w:color w:val="000000"/>
          <w:shd w:val="clear" w:color="auto" w:fill="FFFFFF"/>
        </w:rPr>
        <w:t>anti-capitalist rhetoric,</w:t>
      </w:r>
      <w:r w:rsidR="006A2445">
        <w:rPr>
          <w:rFonts w:eastAsia="Times New Roman" w:cs="Times New Roman"/>
          <w:color w:val="000000"/>
          <w:shd w:val="clear" w:color="auto" w:fill="FFFFFF"/>
        </w:rPr>
        <w:t xml:space="preserve"> facilitated </w:t>
      </w:r>
      <w:r w:rsidR="009D7E95">
        <w:rPr>
          <w:rFonts w:eastAsia="Times New Roman" w:cs="Times New Roman"/>
          <w:color w:val="000000"/>
          <w:shd w:val="clear" w:color="auto" w:fill="FFFFFF"/>
        </w:rPr>
        <w:t xml:space="preserve">synchronization </w:t>
      </w:r>
      <w:r w:rsidR="006A2445">
        <w:rPr>
          <w:rFonts w:eastAsia="Times New Roman" w:cs="Times New Roman"/>
          <w:color w:val="000000"/>
          <w:shd w:val="clear" w:color="auto" w:fill="FFFFFF"/>
        </w:rPr>
        <w:t xml:space="preserve">with retailer practices and </w:t>
      </w:r>
      <w:r w:rsidR="009D7E95">
        <w:rPr>
          <w:rFonts w:eastAsia="Times New Roman" w:cs="Times New Roman"/>
          <w:color w:val="000000"/>
          <w:shd w:val="clear" w:color="auto" w:fill="FFFFFF"/>
        </w:rPr>
        <w:t xml:space="preserve">promoted </w:t>
      </w:r>
      <w:r w:rsidR="006A2445">
        <w:rPr>
          <w:rFonts w:eastAsia="Times New Roman" w:cs="Times New Roman"/>
          <w:color w:val="000000"/>
          <w:shd w:val="clear" w:color="auto" w:fill="FFFFFF"/>
        </w:rPr>
        <w:t xml:space="preserve">involvement </w:t>
      </w:r>
      <w:r w:rsidR="009D7E95">
        <w:rPr>
          <w:rFonts w:eastAsia="Times New Roman" w:cs="Times New Roman"/>
          <w:color w:val="000000"/>
          <w:shd w:val="clear" w:color="auto" w:fill="FFFFFF"/>
        </w:rPr>
        <w:t>in</w:t>
      </w:r>
      <w:r w:rsidR="006A2445">
        <w:rPr>
          <w:rFonts w:eastAsia="Times New Roman" w:cs="Times New Roman"/>
          <w:color w:val="000000"/>
          <w:shd w:val="clear" w:color="auto" w:fill="FFFFFF"/>
        </w:rPr>
        <w:t xml:space="preserve"> language familiar to retailers</w:t>
      </w:r>
      <w:r w:rsidR="002E0C1C">
        <w:rPr>
          <w:rFonts w:eastAsia="Times New Roman" w:cs="Times New Roman"/>
          <w:color w:val="000000"/>
          <w:shd w:val="clear" w:color="auto" w:fill="FFFFFF"/>
        </w:rPr>
        <w:t xml:space="preserve"> (Thompson and </w:t>
      </w:r>
      <w:proofErr w:type="spellStart"/>
      <w:r w:rsidR="002E0C1C">
        <w:rPr>
          <w:rFonts w:eastAsia="Times New Roman" w:cs="Times New Roman"/>
          <w:color w:val="000000"/>
          <w:shd w:val="clear" w:color="auto" w:fill="FFFFFF"/>
        </w:rPr>
        <w:t>Coskuner-Balli</w:t>
      </w:r>
      <w:proofErr w:type="spellEnd"/>
      <w:r w:rsidR="002E0C1C">
        <w:rPr>
          <w:rFonts w:eastAsia="Times New Roman" w:cs="Times New Roman"/>
          <w:color w:val="000000"/>
          <w:shd w:val="clear" w:color="auto" w:fill="FFFFFF"/>
        </w:rPr>
        <w:t xml:space="preserve"> 2007)</w:t>
      </w:r>
      <w:r w:rsidR="006A2445">
        <w:rPr>
          <w:rFonts w:eastAsia="Times New Roman" w:cs="Times New Roman"/>
          <w:color w:val="000000"/>
          <w:shd w:val="clear" w:color="auto" w:fill="FFFFFF"/>
        </w:rPr>
        <w:t xml:space="preserve">. </w:t>
      </w:r>
      <w:r w:rsidR="00027655">
        <w:rPr>
          <w:rFonts w:eastAsia="Times New Roman" w:cs="Times New Roman"/>
          <w:color w:val="000000"/>
          <w:shd w:val="clear" w:color="auto" w:fill="FFFFFF"/>
        </w:rPr>
        <w:t>One participating retailer recount</w:t>
      </w:r>
      <w:r w:rsidR="00D76203">
        <w:rPr>
          <w:rFonts w:eastAsia="Times New Roman" w:cs="Times New Roman"/>
          <w:color w:val="000000"/>
          <w:shd w:val="clear" w:color="auto" w:fill="FFFFFF"/>
        </w:rPr>
        <w:t>ed</w:t>
      </w:r>
      <w:r w:rsidR="00027655">
        <w:rPr>
          <w:rFonts w:eastAsia="Times New Roman" w:cs="Times New Roman"/>
          <w:color w:val="000000"/>
          <w:shd w:val="clear" w:color="auto" w:fill="FFFFFF"/>
        </w:rPr>
        <w:t xml:space="preserve"> joining Foodsharing because it “</w:t>
      </w:r>
      <w:r w:rsidR="002856F1">
        <w:rPr>
          <w:rFonts w:eastAsia="Times New Roman" w:cs="Times New Roman"/>
          <w:color w:val="000000"/>
          <w:shd w:val="clear" w:color="auto" w:fill="FFFFFF"/>
        </w:rPr>
        <w:t>aligns well w</w:t>
      </w:r>
      <w:r w:rsidR="00027655">
        <w:rPr>
          <w:rFonts w:eastAsia="Times New Roman" w:cs="Times New Roman"/>
          <w:color w:val="000000"/>
          <w:shd w:val="clear" w:color="auto" w:fill="FFFFFF"/>
        </w:rPr>
        <w:t>ith our sustainable principles</w:t>
      </w:r>
      <w:r w:rsidR="00A97C3C">
        <w:rPr>
          <w:rFonts w:eastAsia="Times New Roman" w:cs="Times New Roman"/>
          <w:color w:val="000000"/>
          <w:shd w:val="clear" w:color="auto" w:fill="FFFFFF"/>
        </w:rPr>
        <w:t>”</w:t>
      </w:r>
      <w:r w:rsidR="00027655">
        <w:rPr>
          <w:rFonts w:eastAsia="Times New Roman" w:cs="Times New Roman"/>
          <w:color w:val="000000"/>
          <w:shd w:val="clear" w:color="auto" w:fill="FFFFFF"/>
        </w:rPr>
        <w:t xml:space="preserve"> and “c</w:t>
      </w:r>
      <w:r w:rsidR="002856F1">
        <w:rPr>
          <w:rFonts w:eastAsia="Times New Roman" w:cs="Times New Roman"/>
          <w:color w:val="000000"/>
          <w:shd w:val="clear" w:color="auto" w:fill="FFFFFF"/>
        </w:rPr>
        <w:t xml:space="preserve">orporate </w:t>
      </w:r>
      <w:r w:rsidR="00027655">
        <w:rPr>
          <w:rFonts w:eastAsia="Times New Roman" w:cs="Times New Roman"/>
          <w:color w:val="000000"/>
          <w:shd w:val="clear" w:color="auto" w:fill="FFFFFF"/>
        </w:rPr>
        <w:t>social r</w:t>
      </w:r>
      <w:r w:rsidR="002856F1">
        <w:rPr>
          <w:rFonts w:eastAsia="Times New Roman" w:cs="Times New Roman"/>
          <w:color w:val="000000"/>
          <w:shd w:val="clear" w:color="auto" w:fill="FFFFFF"/>
        </w:rPr>
        <w:t>esponsibility goals</w:t>
      </w:r>
      <w:r w:rsidR="00027655">
        <w:rPr>
          <w:rFonts w:eastAsia="Times New Roman" w:cs="Times New Roman"/>
          <w:color w:val="000000"/>
          <w:shd w:val="clear" w:color="auto" w:fill="FFFFFF"/>
        </w:rPr>
        <w:t xml:space="preserve">.” </w:t>
      </w:r>
      <w:proofErr w:type="spellStart"/>
      <w:r w:rsidR="00DB1A0F" w:rsidRPr="00F1707C">
        <w:rPr>
          <w:rFonts w:eastAsia="Times New Roman" w:cs="Times New Roman"/>
          <w:color w:val="000000"/>
          <w:shd w:val="clear" w:color="auto" w:fill="FFFFFF"/>
        </w:rPr>
        <w:t>Foodsharers</w:t>
      </w:r>
      <w:proofErr w:type="spellEnd"/>
      <w:r w:rsidR="00DB1A0F" w:rsidRPr="00F1707C">
        <w:rPr>
          <w:rFonts w:eastAsia="Times New Roman" w:cs="Times New Roman"/>
          <w:color w:val="000000"/>
          <w:shd w:val="clear" w:color="auto" w:fill="FFFFFF"/>
        </w:rPr>
        <w:t xml:space="preserve"> </w:t>
      </w:r>
      <w:r w:rsidR="00502FE4">
        <w:rPr>
          <w:rFonts w:eastAsia="Times New Roman" w:cs="Times New Roman"/>
          <w:color w:val="000000"/>
          <w:shd w:val="clear" w:color="auto" w:fill="FFFFFF"/>
        </w:rPr>
        <w:t xml:space="preserve">also </w:t>
      </w:r>
      <w:r w:rsidR="004107DD">
        <w:rPr>
          <w:rFonts w:eastAsia="Times New Roman" w:cs="Times New Roman"/>
          <w:color w:val="000000"/>
          <w:shd w:val="clear" w:color="auto" w:fill="FFFFFF"/>
        </w:rPr>
        <w:t>provided</w:t>
      </w:r>
      <w:r w:rsidR="00DB1A0F" w:rsidRPr="00F1707C">
        <w:rPr>
          <w:rFonts w:eastAsia="Times New Roman" w:cs="Times New Roman"/>
          <w:color w:val="000000"/>
          <w:shd w:val="clear" w:color="auto" w:fill="FFFFFF"/>
        </w:rPr>
        <w:t xml:space="preserve"> stickers that allowed retailers to promote their Foodsharing partnerships to consumers.</w:t>
      </w:r>
      <w:r w:rsidR="006A2445">
        <w:rPr>
          <w:rFonts w:eastAsia="Times New Roman" w:cs="Times New Roman"/>
          <w:color w:val="000000"/>
          <w:shd w:val="clear" w:color="auto" w:fill="FFFFFF"/>
        </w:rPr>
        <w:t xml:space="preserve"> </w:t>
      </w:r>
    </w:p>
    <w:p w14:paraId="5B95D7F7" w14:textId="77777777" w:rsidR="008D3BD8" w:rsidRDefault="008D3BD8" w:rsidP="00595DAC">
      <w:pPr>
        <w:spacing w:line="480" w:lineRule="auto"/>
        <w:ind w:firstLine="720"/>
        <w:rPr>
          <w:rFonts w:eastAsia="Times New Roman" w:cs="Times New Roman"/>
          <w:color w:val="000000"/>
          <w:shd w:val="clear" w:color="auto" w:fill="FFFFFF"/>
        </w:rPr>
      </w:pPr>
    </w:p>
    <w:p w14:paraId="54DEE5AB" w14:textId="061DA33F" w:rsidR="008D3BD8" w:rsidRDefault="0004580E" w:rsidP="00940066">
      <w:pPr>
        <w:pStyle w:val="berschrift2"/>
        <w:rPr>
          <w:shd w:val="clear" w:color="auto" w:fill="FFFFFF"/>
        </w:rPr>
      </w:pPr>
      <w:r>
        <w:rPr>
          <w:shd w:val="clear" w:color="auto" w:fill="FFFFFF"/>
        </w:rPr>
        <w:t>Aligning with Governance Mechanism</w:t>
      </w:r>
      <w:r w:rsidR="008D3BD8">
        <w:rPr>
          <w:shd w:val="clear" w:color="auto" w:fill="FFFFFF"/>
        </w:rPr>
        <w:t>s</w:t>
      </w:r>
    </w:p>
    <w:p w14:paraId="5AC9E73F" w14:textId="419ABE4F" w:rsidR="00F97E12" w:rsidRDefault="0004580E" w:rsidP="006E442F">
      <w:pPr>
        <w:spacing w:line="480" w:lineRule="auto"/>
        <w:ind w:firstLine="720"/>
        <w:rPr>
          <w:rFonts w:eastAsia="Times New Roman" w:cs="Times New Roman"/>
          <w:color w:val="000000"/>
          <w:shd w:val="clear" w:color="auto" w:fill="FFFFFF"/>
        </w:rPr>
      </w:pPr>
      <w:r>
        <w:rPr>
          <w:rFonts w:eastAsia="Times New Roman" w:cs="Times New Roman"/>
          <w:i/>
          <w:color w:val="000000"/>
          <w:shd w:val="clear" w:color="auto" w:fill="FFFFFF"/>
        </w:rPr>
        <w:t xml:space="preserve"> </w:t>
      </w:r>
      <w:r w:rsidR="00F0417E" w:rsidRPr="00F0417E">
        <w:rPr>
          <w:rFonts w:eastAsia="Times New Roman" w:cs="Times New Roman"/>
          <w:color w:val="000000"/>
          <w:shd w:val="clear" w:color="auto" w:fill="FFFFFF"/>
        </w:rPr>
        <w:t>In contrast to dumpster divers</w:t>
      </w:r>
      <w:r w:rsidR="00F0417E">
        <w:rPr>
          <w:rFonts w:eastAsia="Times New Roman" w:cs="Times New Roman"/>
          <w:i/>
          <w:color w:val="000000"/>
          <w:shd w:val="clear" w:color="auto" w:fill="FFFFFF"/>
        </w:rPr>
        <w:t xml:space="preserve">, </w:t>
      </w:r>
      <w:r>
        <w:rPr>
          <w:rFonts w:eastAsia="Times New Roman" w:cs="Times New Roman"/>
          <w:color w:val="000000"/>
          <w:shd w:val="clear" w:color="auto" w:fill="FFFFFF"/>
        </w:rPr>
        <w:t>Foodsharing assured that</w:t>
      </w:r>
      <w:r w:rsidR="00DB71B5">
        <w:rPr>
          <w:rFonts w:eastAsia="Times New Roman" w:cs="Times New Roman"/>
          <w:color w:val="000000"/>
          <w:shd w:val="clear" w:color="auto" w:fill="FFFFFF"/>
        </w:rPr>
        <w:t xml:space="preserve"> </w:t>
      </w:r>
      <w:r>
        <w:rPr>
          <w:rFonts w:eastAsia="Times New Roman" w:cs="Times New Roman"/>
          <w:color w:val="000000"/>
          <w:shd w:val="clear" w:color="auto" w:fill="FFFFFF"/>
        </w:rPr>
        <w:t xml:space="preserve">its </w:t>
      </w:r>
      <w:r w:rsidR="00DB71B5">
        <w:rPr>
          <w:rFonts w:eastAsia="Times New Roman" w:cs="Times New Roman"/>
          <w:color w:val="000000"/>
          <w:shd w:val="clear" w:color="auto" w:fill="FFFFFF"/>
        </w:rPr>
        <w:t xml:space="preserve">alternative object pathway </w:t>
      </w:r>
      <w:r w:rsidR="00346777">
        <w:rPr>
          <w:rFonts w:eastAsia="Times New Roman" w:cs="Times New Roman"/>
          <w:color w:val="000000"/>
          <w:shd w:val="clear" w:color="auto" w:fill="FFFFFF"/>
        </w:rPr>
        <w:t>aligned with existing governance mechanisms</w:t>
      </w:r>
      <w:r w:rsidR="00DB71B5">
        <w:rPr>
          <w:rFonts w:eastAsia="Times New Roman" w:cs="Times New Roman"/>
          <w:color w:val="000000"/>
          <w:shd w:val="clear" w:color="auto" w:fill="FFFFFF"/>
        </w:rPr>
        <w:t xml:space="preserve"> of the value regime</w:t>
      </w:r>
      <w:r w:rsidR="006A2445">
        <w:rPr>
          <w:rFonts w:eastAsia="Times New Roman" w:cs="Times New Roman"/>
          <w:color w:val="000000"/>
          <w:shd w:val="clear" w:color="auto" w:fill="FFFFFF"/>
        </w:rPr>
        <w:t xml:space="preserve">. </w:t>
      </w:r>
      <w:r w:rsidR="00346777">
        <w:rPr>
          <w:rFonts w:eastAsia="Times New Roman" w:cs="Times New Roman"/>
          <w:color w:val="000000"/>
          <w:shd w:val="clear" w:color="auto" w:fill="FFFFFF"/>
        </w:rPr>
        <w:t xml:space="preserve">For instance, </w:t>
      </w:r>
      <w:r>
        <w:rPr>
          <w:rFonts w:eastAsia="Times New Roman" w:cs="Times New Roman"/>
          <w:color w:val="000000"/>
          <w:shd w:val="clear" w:color="auto" w:fill="FFFFFF"/>
        </w:rPr>
        <w:t xml:space="preserve">Foodsharing </w:t>
      </w:r>
      <w:r w:rsidR="00346777">
        <w:rPr>
          <w:rFonts w:eastAsia="Times New Roman" w:cs="Times New Roman"/>
          <w:color w:val="000000"/>
          <w:shd w:val="clear" w:color="auto" w:fill="FFFFFF"/>
        </w:rPr>
        <w:t xml:space="preserve">developed legal disclaimers </w:t>
      </w:r>
      <w:r w:rsidR="00F97E12">
        <w:rPr>
          <w:rFonts w:eastAsia="Times New Roman" w:cs="Times New Roman"/>
          <w:color w:val="000000"/>
          <w:shd w:val="clear" w:color="auto" w:fill="FFFFFF"/>
        </w:rPr>
        <w:t xml:space="preserve">for members to sign </w:t>
      </w:r>
      <w:r w:rsidR="00346777">
        <w:rPr>
          <w:rFonts w:eastAsia="Times New Roman" w:cs="Times New Roman"/>
          <w:color w:val="000000"/>
          <w:shd w:val="clear" w:color="auto" w:fill="FFFFFF"/>
        </w:rPr>
        <w:t xml:space="preserve">to protect retailers from responsibility </w:t>
      </w:r>
      <w:r>
        <w:rPr>
          <w:rFonts w:eastAsia="Times New Roman" w:cs="Times New Roman"/>
          <w:color w:val="000000"/>
          <w:shd w:val="clear" w:color="auto" w:fill="FFFFFF"/>
        </w:rPr>
        <w:t>for</w:t>
      </w:r>
      <w:r w:rsidR="00F0417E">
        <w:rPr>
          <w:rFonts w:eastAsia="Times New Roman" w:cs="Times New Roman"/>
          <w:color w:val="000000"/>
          <w:shd w:val="clear" w:color="auto" w:fill="FFFFFF"/>
        </w:rPr>
        <w:t xml:space="preserve"> the redistributed food after the best before date. </w:t>
      </w:r>
      <w:r w:rsidR="00F97E12">
        <w:rPr>
          <w:rFonts w:eastAsia="Times New Roman" w:cs="Times New Roman"/>
          <w:color w:val="000000"/>
          <w:shd w:val="clear" w:color="auto" w:fill="FFFFFF"/>
        </w:rPr>
        <w:t xml:space="preserve">Martina, an activist who had grown </w:t>
      </w:r>
      <w:r w:rsidR="00F97E12" w:rsidRPr="00F1707C">
        <w:rPr>
          <w:rFonts w:eastAsia="Times New Roman" w:cs="Times New Roman"/>
          <w:color w:val="000000"/>
          <w:shd w:val="clear" w:color="auto" w:fill="FFFFFF"/>
        </w:rPr>
        <w:t xml:space="preserve">disenchanted with the </w:t>
      </w:r>
      <w:r w:rsidR="00F97E12">
        <w:rPr>
          <w:rFonts w:eastAsia="Times New Roman" w:cs="Times New Roman"/>
          <w:color w:val="000000"/>
          <w:shd w:val="clear" w:color="auto" w:fill="FFFFFF"/>
        </w:rPr>
        <w:t>illegal nature</w:t>
      </w:r>
      <w:r w:rsidR="00F97E12" w:rsidRPr="00F1707C">
        <w:rPr>
          <w:rFonts w:eastAsia="Times New Roman" w:cs="Times New Roman"/>
          <w:color w:val="000000"/>
          <w:shd w:val="clear" w:color="auto" w:fill="FFFFFF"/>
        </w:rPr>
        <w:t xml:space="preserve"> of </w:t>
      </w:r>
      <w:r w:rsidR="00F97E12">
        <w:rPr>
          <w:rFonts w:eastAsia="Times New Roman" w:cs="Times New Roman"/>
          <w:color w:val="000000"/>
          <w:shd w:val="clear" w:color="auto" w:fill="FFFFFF"/>
        </w:rPr>
        <w:t>dumpster diving</w:t>
      </w:r>
      <w:r w:rsidR="00F97E12" w:rsidRPr="00F1707C">
        <w:rPr>
          <w:rFonts w:eastAsia="Times New Roman" w:cs="Times New Roman"/>
          <w:color w:val="000000"/>
          <w:shd w:val="clear" w:color="auto" w:fill="FFFFFF"/>
        </w:rPr>
        <w:t xml:space="preserve">, expressed </w:t>
      </w:r>
      <w:r w:rsidR="00F97E12">
        <w:rPr>
          <w:rFonts w:eastAsia="Times New Roman" w:cs="Times New Roman"/>
          <w:color w:val="000000"/>
          <w:shd w:val="clear" w:color="auto" w:fill="FFFFFF"/>
        </w:rPr>
        <w:t xml:space="preserve">her </w:t>
      </w:r>
      <w:r w:rsidR="00F97E12" w:rsidRPr="00F1707C">
        <w:rPr>
          <w:rFonts w:eastAsia="Times New Roman" w:cs="Times New Roman"/>
          <w:color w:val="000000"/>
          <w:shd w:val="clear" w:color="auto" w:fill="FFFFFF"/>
        </w:rPr>
        <w:t xml:space="preserve">enthusiasm for </w:t>
      </w:r>
      <w:r w:rsidR="00F97E12">
        <w:rPr>
          <w:rFonts w:eastAsia="Times New Roman" w:cs="Times New Roman"/>
          <w:color w:val="000000"/>
          <w:shd w:val="clear" w:color="auto" w:fill="FFFFFF"/>
        </w:rPr>
        <w:t>Foodsharing</w:t>
      </w:r>
      <w:r w:rsidR="00F97E12" w:rsidRPr="00F1707C">
        <w:rPr>
          <w:rFonts w:eastAsia="Times New Roman" w:cs="Times New Roman"/>
          <w:color w:val="000000"/>
          <w:shd w:val="clear" w:color="auto" w:fill="FFFFFF"/>
        </w:rPr>
        <w:t xml:space="preserve">: “The supermarket doesn’t learn anything from dumpster diving … But </w:t>
      </w:r>
      <w:r w:rsidR="00F97E12">
        <w:rPr>
          <w:rFonts w:eastAsia="Times New Roman" w:cs="Times New Roman"/>
          <w:color w:val="000000"/>
          <w:shd w:val="clear" w:color="auto" w:fill="FFFFFF"/>
        </w:rPr>
        <w:t>Foodsharing</w:t>
      </w:r>
      <w:r w:rsidR="00F97E12" w:rsidRPr="00F1707C">
        <w:rPr>
          <w:rFonts w:eastAsia="Times New Roman" w:cs="Times New Roman"/>
          <w:color w:val="000000"/>
          <w:shd w:val="clear" w:color="auto" w:fill="FFFFFF"/>
        </w:rPr>
        <w:t xml:space="preserve"> resonated with me 100%. Sustainable and legal action! ... The impact is far broader.” </w:t>
      </w:r>
      <w:r w:rsidR="00F97E12">
        <w:rPr>
          <w:rFonts w:eastAsia="Times New Roman" w:cs="Times New Roman"/>
          <w:color w:val="000000"/>
          <w:shd w:val="clear" w:color="auto" w:fill="FFFFFF"/>
        </w:rPr>
        <w:t>Martina’s narrative is revealing. Because the supermarket “doesn’t lea</w:t>
      </w:r>
      <w:r w:rsidR="00A97C3C">
        <w:rPr>
          <w:rFonts w:eastAsia="Times New Roman" w:cs="Times New Roman"/>
          <w:color w:val="000000"/>
          <w:shd w:val="clear" w:color="auto" w:fill="FFFFFF"/>
        </w:rPr>
        <w:t>r</w:t>
      </w:r>
      <w:r w:rsidR="00F97E12">
        <w:rPr>
          <w:rFonts w:eastAsia="Times New Roman" w:cs="Times New Roman"/>
          <w:color w:val="000000"/>
          <w:shd w:val="clear" w:color="auto" w:fill="FFFFFF"/>
        </w:rPr>
        <w:t>n</w:t>
      </w:r>
      <w:r w:rsidR="00A97C3C">
        <w:rPr>
          <w:rFonts w:eastAsia="Times New Roman" w:cs="Times New Roman"/>
          <w:color w:val="000000"/>
          <w:shd w:val="clear" w:color="auto" w:fill="FFFFFF"/>
        </w:rPr>
        <w:t>,</w:t>
      </w:r>
      <w:r w:rsidR="00F97E12">
        <w:rPr>
          <w:rFonts w:eastAsia="Times New Roman" w:cs="Times New Roman"/>
          <w:color w:val="000000"/>
          <w:shd w:val="clear" w:color="auto" w:fill="FFFFFF"/>
        </w:rPr>
        <w:t xml:space="preserve">” dumpster diving amounts only to a </w:t>
      </w:r>
      <w:r>
        <w:rPr>
          <w:rFonts w:eastAsia="Times New Roman" w:cs="Times New Roman"/>
          <w:color w:val="000000"/>
          <w:shd w:val="clear" w:color="auto" w:fill="FFFFFF"/>
        </w:rPr>
        <w:t>Pyrrhic</w:t>
      </w:r>
      <w:r w:rsidR="00F97E12">
        <w:rPr>
          <w:rFonts w:eastAsia="Times New Roman" w:cs="Times New Roman"/>
          <w:color w:val="000000"/>
          <w:shd w:val="clear" w:color="auto" w:fill="FFFFFF"/>
        </w:rPr>
        <w:t xml:space="preserve"> victory. Martina saw retailer cooperation not as selling out, but a promise for “broader impact</w:t>
      </w:r>
      <w:r w:rsidR="00A97C3C">
        <w:rPr>
          <w:rFonts w:eastAsia="Times New Roman" w:cs="Times New Roman"/>
          <w:color w:val="000000"/>
          <w:shd w:val="clear" w:color="auto" w:fill="FFFFFF"/>
        </w:rPr>
        <w:t xml:space="preserve">” in changing the value regime. </w:t>
      </w:r>
      <w:r w:rsidR="00F97E12">
        <w:rPr>
          <w:rFonts w:eastAsia="Times New Roman" w:cs="Times New Roman"/>
          <w:color w:val="000000"/>
          <w:shd w:val="clear" w:color="auto" w:fill="FFFFFF"/>
        </w:rPr>
        <w:t xml:space="preserve"> </w:t>
      </w:r>
    </w:p>
    <w:p w14:paraId="01C329A3" w14:textId="3A0C5E5C" w:rsidR="00182CB2" w:rsidRDefault="00E553A8" w:rsidP="00F0417E">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We speculate that </w:t>
      </w:r>
      <w:proofErr w:type="spellStart"/>
      <w:r w:rsidR="007569C7">
        <w:rPr>
          <w:rFonts w:eastAsia="Times New Roman" w:cs="Times New Roman"/>
          <w:color w:val="000000"/>
          <w:shd w:val="clear" w:color="auto" w:fill="FFFFFF"/>
        </w:rPr>
        <w:t>Foodsharing’s</w:t>
      </w:r>
      <w:proofErr w:type="spellEnd"/>
      <w:r>
        <w:rPr>
          <w:rFonts w:eastAsia="Times New Roman" w:cs="Times New Roman"/>
          <w:color w:val="000000"/>
          <w:shd w:val="clear" w:color="auto" w:fill="FFFFFF"/>
        </w:rPr>
        <w:t xml:space="preserve"> </w:t>
      </w:r>
      <w:r w:rsidR="007569C7">
        <w:rPr>
          <w:rFonts w:eastAsia="Times New Roman" w:cs="Times New Roman"/>
          <w:color w:val="000000"/>
          <w:shd w:val="clear" w:color="auto" w:fill="FFFFFF"/>
        </w:rPr>
        <w:t xml:space="preserve">successful </w:t>
      </w:r>
      <w:r w:rsidR="00F0417E">
        <w:rPr>
          <w:rFonts w:eastAsia="Times New Roman" w:cs="Times New Roman"/>
          <w:color w:val="000000"/>
          <w:shd w:val="clear" w:color="auto" w:fill="FFFFFF"/>
        </w:rPr>
        <w:t xml:space="preserve">alignment of their higher-order values of sustainability with governance mechanisms </w:t>
      </w:r>
      <w:r w:rsidR="007569C7">
        <w:rPr>
          <w:rFonts w:eastAsia="Times New Roman" w:cs="Times New Roman"/>
          <w:color w:val="000000"/>
          <w:shd w:val="clear" w:color="auto" w:fill="FFFFFF"/>
        </w:rPr>
        <w:t>also made it</w:t>
      </w:r>
      <w:r>
        <w:rPr>
          <w:rFonts w:eastAsia="Times New Roman" w:cs="Times New Roman"/>
          <w:color w:val="000000"/>
          <w:shd w:val="clear" w:color="auto" w:fill="FFFFFF"/>
        </w:rPr>
        <w:t xml:space="preserve"> an attractive option for other </w:t>
      </w:r>
      <w:r w:rsidR="00F0417E">
        <w:rPr>
          <w:rFonts w:eastAsia="Times New Roman" w:cs="Times New Roman"/>
          <w:color w:val="000000"/>
          <w:shd w:val="clear" w:color="auto" w:fill="FFFFFF"/>
        </w:rPr>
        <w:t>regulators and politicians</w:t>
      </w:r>
      <w:r>
        <w:rPr>
          <w:rFonts w:eastAsia="Times New Roman" w:cs="Times New Roman"/>
          <w:color w:val="000000"/>
          <w:shd w:val="clear" w:color="auto" w:fill="FFFFFF"/>
        </w:rPr>
        <w:t xml:space="preserve">. </w:t>
      </w:r>
      <w:r w:rsidR="00346777" w:rsidRPr="00F1707C">
        <w:rPr>
          <w:rFonts w:eastAsia="Times New Roman" w:cs="Times New Roman"/>
          <w:color w:val="000000"/>
          <w:shd w:val="clear" w:color="auto" w:fill="FFFFFF"/>
        </w:rPr>
        <w:t xml:space="preserve">Ilse Aigner, Federal Minister for Consumer Protection, Food and Agriculture (2008-2013), added Foodsharing to her “Too good for the dumpster” agenda. The ministry for nutrition and agriculture listed Foodsharing as an ally in their battle against food waste. </w:t>
      </w:r>
      <w:r w:rsidR="00346777" w:rsidRPr="00F1707C">
        <w:rPr>
          <w:rFonts w:eastAsia="Times New Roman" w:cs="Times New Roman"/>
          <w:color w:val="000000"/>
          <w:shd w:val="clear" w:color="auto" w:fill="FFFFFF"/>
        </w:rPr>
        <w:lastRenderedPageBreak/>
        <w:t xml:space="preserve">Foodsharing was discussed twice at the German Bundestag as an exemplar for fighting food waste (18/179 and 18/3733). </w:t>
      </w:r>
    </w:p>
    <w:p w14:paraId="078CCB4A" w14:textId="77777777" w:rsidR="008D3BD8" w:rsidRPr="00F1707C" w:rsidRDefault="008D3BD8" w:rsidP="00F0417E">
      <w:pPr>
        <w:spacing w:line="480" w:lineRule="auto"/>
        <w:ind w:firstLine="720"/>
        <w:rPr>
          <w:rFonts w:eastAsia="Times New Roman" w:cs="Times New Roman"/>
          <w:color w:val="000000"/>
          <w:shd w:val="clear" w:color="auto" w:fill="FFFFFF"/>
        </w:rPr>
      </w:pPr>
    </w:p>
    <w:p w14:paraId="4D5F3487" w14:textId="77777777" w:rsidR="008D3BD8" w:rsidRDefault="00F1707C" w:rsidP="00940066">
      <w:pPr>
        <w:pStyle w:val="berschrift2"/>
        <w:rPr>
          <w:shd w:val="clear" w:color="auto" w:fill="FFFFFF"/>
        </w:rPr>
      </w:pPr>
      <w:r w:rsidRPr="00F1707C">
        <w:rPr>
          <w:shd w:val="clear" w:color="auto" w:fill="FFFFFF"/>
        </w:rPr>
        <w:t xml:space="preserve">Routinizing </w:t>
      </w:r>
      <w:r w:rsidR="00E55B6B">
        <w:rPr>
          <w:shd w:val="clear" w:color="auto" w:fill="FFFFFF"/>
        </w:rPr>
        <w:t>and</w:t>
      </w:r>
      <w:r w:rsidR="00E55B6B" w:rsidRPr="00E55B6B">
        <w:rPr>
          <w:shd w:val="clear" w:color="auto" w:fill="FFFFFF"/>
        </w:rPr>
        <w:t xml:space="preserve"> </w:t>
      </w:r>
      <w:r w:rsidR="00E55B6B">
        <w:rPr>
          <w:shd w:val="clear" w:color="auto" w:fill="FFFFFF"/>
        </w:rPr>
        <w:t xml:space="preserve">Disciplining </w:t>
      </w:r>
      <w:r w:rsidR="00F0417E">
        <w:rPr>
          <w:shd w:val="clear" w:color="auto" w:fill="FFFFFF"/>
        </w:rPr>
        <w:t>Emerging Value Outcomes</w:t>
      </w:r>
    </w:p>
    <w:p w14:paraId="74C32720" w14:textId="7DDE88C8" w:rsidR="00585226" w:rsidRPr="00803914" w:rsidRDefault="00E55B6B"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Alt</w:t>
      </w:r>
      <w:r w:rsidR="00803914">
        <w:rPr>
          <w:rFonts w:eastAsia="Times New Roman" w:cs="Times New Roman"/>
          <w:color w:val="000000"/>
          <w:shd w:val="clear" w:color="auto" w:fill="FFFFFF"/>
        </w:rPr>
        <w:t xml:space="preserve">hough </w:t>
      </w:r>
      <w:r>
        <w:rPr>
          <w:rFonts w:eastAsia="Times New Roman" w:cs="Times New Roman"/>
          <w:color w:val="000000"/>
          <w:shd w:val="clear" w:color="auto" w:fill="FFFFFF"/>
        </w:rPr>
        <w:t xml:space="preserve">some </w:t>
      </w:r>
      <w:r w:rsidR="00803914">
        <w:rPr>
          <w:rFonts w:eastAsia="Times New Roman" w:cs="Times New Roman"/>
          <w:color w:val="000000"/>
          <w:shd w:val="clear" w:color="auto" w:fill="FFFFFF"/>
        </w:rPr>
        <w:t xml:space="preserve">of the new labor under Foodsharing was done by retailers, consumers </w:t>
      </w:r>
      <w:r w:rsidR="00502FE4">
        <w:rPr>
          <w:rFonts w:eastAsia="Times New Roman" w:cs="Times New Roman"/>
          <w:color w:val="000000"/>
          <w:shd w:val="clear" w:color="auto" w:fill="FFFFFF"/>
        </w:rPr>
        <w:t xml:space="preserve">still </w:t>
      </w:r>
      <w:r w:rsidR="00803914">
        <w:rPr>
          <w:rFonts w:eastAsia="Times New Roman" w:cs="Times New Roman"/>
          <w:color w:val="000000"/>
          <w:shd w:val="clear" w:color="auto" w:fill="FFFFFF"/>
        </w:rPr>
        <w:t>did most of the heavy lifting. Material affordances in consumer life</w:t>
      </w:r>
      <w:r w:rsidR="00502FE4">
        <w:rPr>
          <w:rFonts w:eastAsia="Times New Roman" w:cs="Times New Roman"/>
          <w:color w:val="000000"/>
          <w:shd w:val="clear" w:color="auto" w:fill="FFFFFF"/>
        </w:rPr>
        <w:t xml:space="preserve"> </w:t>
      </w:r>
      <w:r w:rsidR="00803914">
        <w:rPr>
          <w:rFonts w:eastAsia="Times New Roman" w:cs="Times New Roman"/>
          <w:color w:val="000000"/>
          <w:shd w:val="clear" w:color="auto" w:fill="FFFFFF"/>
        </w:rPr>
        <w:t xml:space="preserve">worlds were again key. </w:t>
      </w:r>
      <w:proofErr w:type="spellStart"/>
      <w:r w:rsidR="00803914">
        <w:rPr>
          <w:rFonts w:eastAsia="Times New Roman" w:cs="Times New Roman"/>
          <w:color w:val="000000"/>
          <w:shd w:val="clear" w:color="auto" w:fill="FFFFFF"/>
        </w:rPr>
        <w:t>Foodsharers</w:t>
      </w:r>
      <w:proofErr w:type="spellEnd"/>
      <w:r w:rsidR="00803914">
        <w:rPr>
          <w:rFonts w:eastAsia="Times New Roman" w:cs="Times New Roman"/>
          <w:color w:val="000000"/>
          <w:shd w:val="clear" w:color="auto" w:fill="FFFFFF"/>
        </w:rPr>
        <w:t xml:space="preserve"> repurposed the dumpster diving practice of</w:t>
      </w:r>
      <w:r w:rsidR="00803914" w:rsidRPr="00F1707C">
        <w:rPr>
          <w:rFonts w:eastAsia="Times New Roman" w:cs="Times New Roman"/>
          <w:color w:val="000000"/>
          <w:shd w:val="clear" w:color="auto" w:fill="FFFFFF"/>
        </w:rPr>
        <w:t xml:space="preserve"> </w:t>
      </w:r>
      <w:r w:rsidR="00803914">
        <w:rPr>
          <w:rFonts w:eastAsia="Times New Roman" w:cs="Times New Roman"/>
          <w:color w:val="000000"/>
          <w:shd w:val="clear" w:color="auto" w:fill="FFFFFF"/>
        </w:rPr>
        <w:t>coordinating members’ car</w:t>
      </w:r>
      <w:r w:rsidR="00803914" w:rsidRPr="00F1707C">
        <w:rPr>
          <w:rFonts w:eastAsia="Times New Roman" w:cs="Times New Roman"/>
          <w:color w:val="000000"/>
          <w:shd w:val="clear" w:color="auto" w:fill="FFFFFF"/>
        </w:rPr>
        <w:t xml:space="preserve"> and free time </w:t>
      </w:r>
      <w:r w:rsidR="00803914">
        <w:rPr>
          <w:rFonts w:eastAsia="Times New Roman" w:cs="Times New Roman"/>
          <w:color w:val="000000"/>
          <w:shd w:val="clear" w:color="auto" w:fill="FFFFFF"/>
        </w:rPr>
        <w:t>usage</w:t>
      </w:r>
      <w:r w:rsidR="00803914" w:rsidRPr="00F1707C">
        <w:rPr>
          <w:rFonts w:eastAsia="Times New Roman" w:cs="Times New Roman"/>
          <w:color w:val="000000"/>
          <w:shd w:val="clear" w:color="auto" w:fill="FFFFFF"/>
        </w:rPr>
        <w:t xml:space="preserve"> </w:t>
      </w:r>
      <w:r>
        <w:rPr>
          <w:rFonts w:eastAsia="Times New Roman" w:cs="Times New Roman"/>
          <w:color w:val="000000"/>
          <w:shd w:val="clear" w:color="auto" w:fill="FFFFFF"/>
        </w:rPr>
        <w:t xml:space="preserve">to </w:t>
      </w:r>
      <w:r w:rsidR="00803914" w:rsidRPr="00F1707C">
        <w:rPr>
          <w:rFonts w:eastAsia="Times New Roman" w:cs="Times New Roman"/>
          <w:color w:val="000000"/>
          <w:shd w:val="clear" w:color="auto" w:fill="FFFFFF"/>
        </w:rPr>
        <w:t>deliver surplus food into common sorting areas. Public refrigerators, accessible to everyone, were co-opted into redistribution centers</w:t>
      </w:r>
      <w:r w:rsidR="00803914">
        <w:rPr>
          <w:rFonts w:eastAsia="Times New Roman" w:cs="Times New Roman"/>
          <w:color w:val="000000"/>
          <w:shd w:val="clear" w:color="auto" w:fill="FFFFFF"/>
        </w:rPr>
        <w:t xml:space="preserve">. </w:t>
      </w:r>
      <w:r w:rsidR="00AF36EE">
        <w:rPr>
          <w:rFonts w:eastAsia="Times New Roman" w:cs="Times New Roman"/>
          <w:color w:val="000000"/>
          <w:shd w:val="clear" w:color="auto" w:fill="FFFFFF"/>
        </w:rPr>
        <w:t xml:space="preserve">When retailers sign up for the service, they expect that excess food will indeed be </w:t>
      </w:r>
      <w:r>
        <w:rPr>
          <w:rFonts w:eastAsia="Times New Roman" w:cs="Times New Roman"/>
          <w:color w:val="000000"/>
          <w:shd w:val="clear" w:color="auto" w:fill="FFFFFF"/>
        </w:rPr>
        <w:t>collected</w:t>
      </w:r>
      <w:r w:rsidR="00AF36EE">
        <w:rPr>
          <w:rFonts w:eastAsia="Times New Roman" w:cs="Times New Roman"/>
          <w:color w:val="000000"/>
          <w:shd w:val="clear" w:color="auto" w:fill="FFFFFF"/>
        </w:rPr>
        <w:t xml:space="preserve">. </w:t>
      </w:r>
      <w:r w:rsidR="00803914">
        <w:rPr>
          <w:rFonts w:eastAsia="Times New Roman" w:cs="Times New Roman"/>
          <w:color w:val="000000"/>
          <w:shd w:val="clear" w:color="auto" w:fill="FFFFFF"/>
        </w:rPr>
        <w:t xml:space="preserve">To keep these promises and to maintain the hard-won practice synchronization with retailers, </w:t>
      </w:r>
      <w:r>
        <w:rPr>
          <w:rFonts w:eastAsia="Times New Roman" w:cs="Times New Roman"/>
          <w:color w:val="000000"/>
          <w:shd w:val="clear" w:color="auto" w:fill="FFFFFF"/>
        </w:rPr>
        <w:t xml:space="preserve">Foodsharing </w:t>
      </w:r>
      <w:r w:rsidR="00803914">
        <w:rPr>
          <w:rFonts w:eastAsia="Times New Roman" w:cs="Times New Roman"/>
          <w:color w:val="000000"/>
          <w:shd w:val="clear" w:color="auto" w:fill="FFFFFF"/>
        </w:rPr>
        <w:t>exerted significant effort to routinize</w:t>
      </w:r>
      <w:r w:rsidR="00803914" w:rsidRPr="00F1707C">
        <w:rPr>
          <w:rFonts w:eastAsia="Times New Roman" w:cs="Times New Roman"/>
          <w:color w:val="000000"/>
          <w:shd w:val="clear" w:color="auto" w:fill="FFFFFF"/>
        </w:rPr>
        <w:t xml:space="preserve"> and disciplin</w:t>
      </w:r>
      <w:r w:rsidR="00022D9A">
        <w:rPr>
          <w:rFonts w:eastAsia="Times New Roman" w:cs="Times New Roman"/>
          <w:color w:val="000000"/>
          <w:shd w:val="clear" w:color="auto" w:fill="FFFFFF"/>
        </w:rPr>
        <w:t>e</w:t>
      </w:r>
      <w:r w:rsidR="00803914" w:rsidRPr="00F1707C">
        <w:rPr>
          <w:rFonts w:eastAsia="Times New Roman" w:cs="Times New Roman"/>
          <w:color w:val="000000"/>
          <w:shd w:val="clear" w:color="auto" w:fill="FFFFFF"/>
        </w:rPr>
        <w:t xml:space="preserve"> </w:t>
      </w:r>
      <w:r w:rsidR="00335059">
        <w:rPr>
          <w:rFonts w:eastAsia="Times New Roman" w:cs="Times New Roman"/>
          <w:color w:val="000000"/>
          <w:shd w:val="clear" w:color="auto" w:fill="FFFFFF"/>
        </w:rPr>
        <w:t>object pathways</w:t>
      </w:r>
      <w:r w:rsidR="00803914" w:rsidRPr="00F1707C">
        <w:rPr>
          <w:rFonts w:eastAsia="Times New Roman" w:cs="Times New Roman"/>
          <w:color w:val="000000"/>
          <w:shd w:val="clear" w:color="auto" w:fill="FFFFFF"/>
        </w:rPr>
        <w:t>.</w:t>
      </w:r>
      <w:r w:rsidR="00803914">
        <w:rPr>
          <w:rFonts w:eastAsia="Times New Roman" w:cs="Times New Roman"/>
          <w:color w:val="000000"/>
          <w:shd w:val="clear" w:color="auto" w:fill="FFFFFF"/>
        </w:rPr>
        <w:t xml:space="preserve"> </w:t>
      </w:r>
      <w:r w:rsidR="00F1707C" w:rsidRPr="00F1707C">
        <w:rPr>
          <w:rFonts w:eastAsia="Times New Roman" w:cs="Times New Roman"/>
          <w:color w:val="000000"/>
          <w:shd w:val="clear" w:color="auto" w:fill="FFFFFF"/>
        </w:rPr>
        <w:t xml:space="preserve">As recounted by </w:t>
      </w:r>
      <w:r w:rsidR="00133CAE">
        <w:rPr>
          <w:rFonts w:eastAsia="Times New Roman" w:cs="Times New Roman"/>
          <w:color w:val="000000"/>
          <w:shd w:val="clear" w:color="auto" w:fill="FFFFFF"/>
        </w:rPr>
        <w:t>Nicola</w:t>
      </w:r>
      <w:r w:rsidR="00F1707C" w:rsidRPr="00F1707C">
        <w:rPr>
          <w:rFonts w:eastAsia="Times New Roman" w:cs="Times New Roman"/>
          <w:color w:val="000000"/>
          <w:shd w:val="clear" w:color="auto" w:fill="FFFFFF"/>
        </w:rPr>
        <w:t xml:space="preserve">, an early member of </w:t>
      </w:r>
      <w:r w:rsidR="00D872F0">
        <w:rPr>
          <w:rFonts w:eastAsia="Times New Roman" w:cs="Times New Roman"/>
          <w:color w:val="000000"/>
          <w:shd w:val="clear" w:color="auto" w:fill="FFFFFF"/>
        </w:rPr>
        <w:t xml:space="preserve">the revamped </w:t>
      </w:r>
      <w:r w:rsidR="00F1707C" w:rsidRPr="00F1707C">
        <w:rPr>
          <w:rFonts w:eastAsia="Times New Roman" w:cs="Times New Roman"/>
          <w:color w:val="000000"/>
          <w:shd w:val="clear" w:color="auto" w:fill="FFFFFF"/>
        </w:rPr>
        <w:t xml:space="preserve">Foodsharing: </w:t>
      </w:r>
      <w:r w:rsidR="00502FE4">
        <w:rPr>
          <w:rFonts w:eastAsia="Times New Roman" w:cs="Times New Roman"/>
          <w:color w:val="000000"/>
          <w:shd w:val="clear" w:color="auto" w:fill="FFFFFF"/>
        </w:rPr>
        <w:t>“</w:t>
      </w:r>
      <w:r w:rsidR="00F1707C" w:rsidRPr="00F1707C">
        <w:rPr>
          <w:rFonts w:eastAsia="Times New Roman" w:cs="Times New Roman"/>
          <w:color w:val="000000"/>
          <w:shd w:val="clear" w:color="auto" w:fill="FFFFFF"/>
        </w:rPr>
        <w:t>We cannot just start a cooperation like this. It takes time to build up a team. And if we pick up food there from Monday to Friday, we need a team that consists of about 15 people. And those need to be reliable, and also to show up. And then we need a system to distribute the food or store it.</w:t>
      </w:r>
      <w:r w:rsidR="00502FE4">
        <w:rPr>
          <w:rFonts w:eastAsia="Times New Roman" w:cs="Times New Roman"/>
          <w:color w:val="000000"/>
          <w:shd w:val="clear" w:color="auto" w:fill="FFFFFF"/>
        </w:rPr>
        <w:t>”</w:t>
      </w:r>
      <w:r w:rsidR="00F1707C" w:rsidRPr="00F1707C">
        <w:rPr>
          <w:rFonts w:eastAsia="Times New Roman" w:cs="Times New Roman"/>
          <w:color w:val="000000"/>
          <w:shd w:val="clear" w:color="auto" w:fill="FFFFFF"/>
        </w:rPr>
        <w:t xml:space="preserve"> </w:t>
      </w:r>
    </w:p>
    <w:p w14:paraId="638B5353" w14:textId="42E10972" w:rsidR="00A21B2D" w:rsidRDefault="00133CAE"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Nicola</w:t>
      </w:r>
      <w:r w:rsidR="00F1707C" w:rsidRPr="00F1707C">
        <w:rPr>
          <w:rFonts w:eastAsia="Times New Roman" w:cs="Times New Roman"/>
          <w:color w:val="000000"/>
          <w:shd w:val="clear" w:color="auto" w:fill="FFFFFF"/>
        </w:rPr>
        <w:t xml:space="preserve"> lists difficulties in </w:t>
      </w:r>
      <w:r w:rsidR="00E55B6B">
        <w:rPr>
          <w:rFonts w:eastAsia="Times New Roman" w:cs="Times New Roman"/>
          <w:color w:val="000000"/>
          <w:shd w:val="clear" w:color="auto" w:fill="FFFFFF"/>
        </w:rPr>
        <w:t>synchronizing</w:t>
      </w:r>
      <w:r w:rsidR="00E55B6B" w:rsidRPr="00F1707C">
        <w:rPr>
          <w:rFonts w:eastAsia="Times New Roman" w:cs="Times New Roman"/>
          <w:color w:val="000000"/>
          <w:shd w:val="clear" w:color="auto" w:fill="FFFFFF"/>
        </w:rPr>
        <w:t xml:space="preserve"> </w:t>
      </w:r>
      <w:r w:rsidR="00F1707C" w:rsidRPr="00F1707C">
        <w:rPr>
          <w:rFonts w:eastAsia="Times New Roman" w:cs="Times New Roman"/>
          <w:color w:val="000000"/>
          <w:shd w:val="clear" w:color="auto" w:fill="FFFFFF"/>
        </w:rPr>
        <w:t xml:space="preserve">resources, time, and manpower as obstacles to </w:t>
      </w:r>
      <w:r w:rsidR="00B07B5A">
        <w:rPr>
          <w:rFonts w:eastAsia="Times New Roman" w:cs="Times New Roman"/>
          <w:color w:val="000000"/>
          <w:shd w:val="clear" w:color="auto" w:fill="FFFFFF"/>
        </w:rPr>
        <w:t xml:space="preserve">pathway </w:t>
      </w:r>
      <w:r w:rsidR="00F1707C" w:rsidRPr="00F1707C">
        <w:rPr>
          <w:rFonts w:eastAsia="Times New Roman" w:cs="Times New Roman"/>
          <w:color w:val="000000"/>
          <w:shd w:val="clear" w:color="auto" w:fill="FFFFFF"/>
        </w:rPr>
        <w:t xml:space="preserve">routinization. </w:t>
      </w:r>
      <w:r w:rsidR="00B07B5A">
        <w:rPr>
          <w:rFonts w:eastAsia="Times New Roman" w:cs="Times New Roman"/>
          <w:color w:val="000000"/>
          <w:shd w:val="clear" w:color="auto" w:fill="FFFFFF"/>
        </w:rPr>
        <w:t xml:space="preserve">People being “reliable” and “showing up” speak directly to the importance of practice synchronization for pathway viability. </w:t>
      </w:r>
      <w:r w:rsidR="00F1707C" w:rsidRPr="00F1707C">
        <w:rPr>
          <w:rFonts w:eastAsia="Times New Roman" w:cs="Times New Roman"/>
          <w:color w:val="000000"/>
          <w:shd w:val="clear" w:color="auto" w:fill="FFFFFF"/>
        </w:rPr>
        <w:t xml:space="preserve">Many of these challenges were overcome through regular get-togethers and the use of </w:t>
      </w:r>
      <w:proofErr w:type="spellStart"/>
      <w:r w:rsidR="00F1707C" w:rsidRPr="00F1707C">
        <w:rPr>
          <w:rFonts w:eastAsia="Times New Roman" w:cs="Times New Roman"/>
          <w:color w:val="000000"/>
          <w:shd w:val="clear" w:color="auto" w:fill="FFFFFF"/>
        </w:rPr>
        <w:t>Foodsharing’s</w:t>
      </w:r>
      <w:proofErr w:type="spellEnd"/>
      <w:r w:rsidR="00F1707C" w:rsidRPr="00F1707C">
        <w:rPr>
          <w:rFonts w:eastAsia="Times New Roman" w:cs="Times New Roman"/>
          <w:color w:val="000000"/>
          <w:shd w:val="clear" w:color="auto" w:fill="FFFFFF"/>
        </w:rPr>
        <w:t xml:space="preserve"> online platform for motivating people and sharing knowledge.</w:t>
      </w:r>
      <w:r w:rsidR="00AF36EE">
        <w:rPr>
          <w:rFonts w:eastAsia="Times New Roman" w:cs="Times New Roman"/>
          <w:color w:val="000000"/>
          <w:shd w:val="clear" w:color="auto" w:fill="FFFFFF"/>
        </w:rPr>
        <w:t xml:space="preserve"> </w:t>
      </w:r>
    </w:p>
    <w:p w14:paraId="7D7E0CE9" w14:textId="07767A65" w:rsidR="00AF36EE" w:rsidRPr="00F1707C" w:rsidRDefault="00A52EEE"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Practice disciplining also meant </w:t>
      </w:r>
      <w:r w:rsidR="00BE7126">
        <w:rPr>
          <w:rFonts w:eastAsia="Times New Roman" w:cs="Times New Roman"/>
          <w:color w:val="000000"/>
          <w:shd w:val="clear" w:color="auto" w:fill="FFFFFF"/>
        </w:rPr>
        <w:t xml:space="preserve">snuffing out </w:t>
      </w:r>
      <w:r w:rsidR="00EA3269">
        <w:rPr>
          <w:rFonts w:eastAsia="Times New Roman" w:cs="Times New Roman"/>
          <w:color w:val="000000"/>
          <w:shd w:val="clear" w:color="auto" w:fill="FFFFFF"/>
        </w:rPr>
        <w:t>emergent</w:t>
      </w:r>
      <w:r w:rsidR="00BE7126">
        <w:rPr>
          <w:rFonts w:eastAsia="Times New Roman" w:cs="Times New Roman"/>
          <w:color w:val="000000"/>
          <w:shd w:val="clear" w:color="auto" w:fill="FFFFFF"/>
        </w:rPr>
        <w:t xml:space="preserve"> value outcomes</w:t>
      </w:r>
      <w:r w:rsidR="007E688F">
        <w:rPr>
          <w:rFonts w:eastAsia="Times New Roman" w:cs="Times New Roman"/>
          <w:color w:val="000000"/>
          <w:shd w:val="clear" w:color="auto" w:fill="FFFFFF"/>
        </w:rPr>
        <w:t xml:space="preserve"> and related higher</w:t>
      </w:r>
      <w:r w:rsidR="00E55B6B">
        <w:rPr>
          <w:rFonts w:eastAsia="Times New Roman" w:cs="Times New Roman"/>
          <w:color w:val="000000"/>
          <w:shd w:val="clear" w:color="auto" w:fill="FFFFFF"/>
        </w:rPr>
        <w:t>-</w:t>
      </w:r>
      <w:r w:rsidR="007E688F">
        <w:rPr>
          <w:rFonts w:eastAsia="Times New Roman" w:cs="Times New Roman"/>
          <w:color w:val="000000"/>
          <w:shd w:val="clear" w:color="auto" w:fill="FFFFFF"/>
        </w:rPr>
        <w:t>order values</w:t>
      </w:r>
      <w:r w:rsidR="00BE7126">
        <w:rPr>
          <w:rFonts w:eastAsia="Times New Roman" w:cs="Times New Roman"/>
          <w:color w:val="000000"/>
          <w:shd w:val="clear" w:color="auto" w:fill="FFFFFF"/>
        </w:rPr>
        <w:t xml:space="preserve"> that activists feared would</w:t>
      </w:r>
      <w:r w:rsidR="00EA3269">
        <w:rPr>
          <w:rFonts w:eastAsia="Times New Roman" w:cs="Times New Roman"/>
          <w:color w:val="000000"/>
          <w:shd w:val="clear" w:color="auto" w:fill="FFFFFF"/>
        </w:rPr>
        <w:t xml:space="preserve"> </w:t>
      </w:r>
      <w:r w:rsidR="00C83262">
        <w:rPr>
          <w:rFonts w:eastAsia="Times New Roman" w:cs="Times New Roman"/>
          <w:color w:val="000000"/>
          <w:shd w:val="clear" w:color="auto" w:fill="FFFFFF"/>
        </w:rPr>
        <w:t xml:space="preserve">endanger </w:t>
      </w:r>
      <w:r w:rsidR="00EA3269">
        <w:rPr>
          <w:rFonts w:eastAsia="Times New Roman" w:cs="Times New Roman"/>
          <w:color w:val="000000"/>
          <w:shd w:val="clear" w:color="auto" w:fill="FFFFFF"/>
        </w:rPr>
        <w:t>the new</w:t>
      </w:r>
      <w:r w:rsidR="00BE7126">
        <w:rPr>
          <w:rFonts w:eastAsia="Times New Roman" w:cs="Times New Roman"/>
          <w:color w:val="000000"/>
          <w:shd w:val="clear" w:color="auto" w:fill="FFFFFF"/>
        </w:rPr>
        <w:t xml:space="preserve">found </w:t>
      </w:r>
      <w:r w:rsidR="00EA3269">
        <w:rPr>
          <w:rFonts w:eastAsia="Times New Roman" w:cs="Times New Roman"/>
          <w:color w:val="000000"/>
          <w:shd w:val="clear" w:color="auto" w:fill="FFFFFF"/>
        </w:rPr>
        <w:t xml:space="preserve">collaboration with </w:t>
      </w:r>
      <w:r w:rsidR="00BE7126">
        <w:rPr>
          <w:rFonts w:eastAsia="Times New Roman" w:cs="Times New Roman"/>
          <w:color w:val="000000"/>
          <w:shd w:val="clear" w:color="auto" w:fill="FFFFFF"/>
        </w:rPr>
        <w:t xml:space="preserve">retailers. </w:t>
      </w:r>
      <w:r w:rsidR="00AF36EE" w:rsidRPr="00F1707C" w:rsidDel="00CC54E9">
        <w:rPr>
          <w:rFonts w:eastAsia="Times New Roman" w:cs="Times New Roman"/>
          <w:color w:val="000000"/>
          <w:shd w:val="clear" w:color="auto" w:fill="FFFFFF"/>
        </w:rPr>
        <w:t xml:space="preserve">Early on, </w:t>
      </w:r>
      <w:r w:rsidR="00BE7126">
        <w:rPr>
          <w:rFonts w:eastAsia="Times New Roman" w:cs="Times New Roman"/>
          <w:color w:val="000000"/>
          <w:shd w:val="clear" w:color="auto" w:fill="FFFFFF"/>
        </w:rPr>
        <w:t xml:space="preserve">Foodsharing </w:t>
      </w:r>
      <w:r w:rsidR="00AF36EE" w:rsidRPr="00F1707C" w:rsidDel="00CC54E9">
        <w:rPr>
          <w:rFonts w:eastAsia="Times New Roman" w:cs="Times New Roman"/>
          <w:color w:val="000000"/>
          <w:shd w:val="clear" w:color="auto" w:fill="FFFFFF"/>
        </w:rPr>
        <w:t xml:space="preserve">expelled two members who championed the idea of distributing </w:t>
      </w:r>
      <w:r w:rsidR="00AF36EE" w:rsidRPr="00F1707C" w:rsidDel="00CC54E9">
        <w:rPr>
          <w:rFonts w:eastAsia="Times New Roman" w:cs="Times New Roman"/>
          <w:color w:val="000000"/>
          <w:shd w:val="clear" w:color="auto" w:fill="FFFFFF"/>
        </w:rPr>
        <w:lastRenderedPageBreak/>
        <w:t>food to homeless people</w:t>
      </w:r>
      <w:r w:rsidR="00BE7126">
        <w:rPr>
          <w:rFonts w:eastAsia="Times New Roman" w:cs="Times New Roman"/>
          <w:color w:val="000000"/>
          <w:shd w:val="clear" w:color="auto" w:fill="FFFFFF"/>
        </w:rPr>
        <w:t>. Lucia justified the decision</w:t>
      </w:r>
      <w:r w:rsidR="00AF36EE" w:rsidRPr="00F1707C">
        <w:rPr>
          <w:rFonts w:eastAsia="Times New Roman" w:cs="Times New Roman"/>
          <w:color w:val="000000"/>
          <w:shd w:val="clear" w:color="auto" w:fill="FFFFFF"/>
        </w:rPr>
        <w:t xml:space="preserve">: </w:t>
      </w:r>
      <w:r w:rsidR="00A21B2D">
        <w:rPr>
          <w:rFonts w:eastAsia="Times New Roman" w:cs="Times New Roman"/>
          <w:color w:val="000000"/>
          <w:shd w:val="clear" w:color="auto" w:fill="FFFFFF"/>
        </w:rPr>
        <w:t>“</w:t>
      </w:r>
      <w:r w:rsidR="00AF36EE" w:rsidRPr="00F1707C">
        <w:rPr>
          <w:rFonts w:eastAsia="Times New Roman" w:cs="Times New Roman"/>
          <w:color w:val="000000"/>
          <w:shd w:val="clear" w:color="auto" w:fill="FFFFFF"/>
        </w:rPr>
        <w:t>We do not object that food is distributed to homeless people. But this is not what [Foodsharing] should be about… There are other institutions that can take care of that, and I think the security network in Germany works pretty well … This is about saving food from the landfill, that someone uses the food and appreciates it. The income of the consumers is not relevant at all, neither is their status.</w:t>
      </w:r>
      <w:r w:rsidR="00A21B2D">
        <w:rPr>
          <w:rFonts w:eastAsia="Times New Roman" w:cs="Times New Roman"/>
          <w:color w:val="000000"/>
          <w:shd w:val="clear" w:color="auto" w:fill="FFFFFF"/>
        </w:rPr>
        <w:t>”</w:t>
      </w:r>
    </w:p>
    <w:p w14:paraId="55D9D39F" w14:textId="110654E3" w:rsidR="00110378" w:rsidRDefault="00293CBE" w:rsidP="004B3592">
      <w:pPr>
        <w:spacing w:line="480" w:lineRule="auto"/>
        <w:ind w:firstLine="720"/>
        <w:rPr>
          <w:rFonts w:eastAsia="Times New Roman" w:cs="Times New Roman"/>
          <w:color w:val="000000"/>
          <w:shd w:val="clear" w:color="auto" w:fill="FFFFFF"/>
        </w:rPr>
      </w:pPr>
      <w:r w:rsidRPr="00293CBE">
        <w:rPr>
          <w:rFonts w:eastAsia="Times New Roman" w:cs="Times New Roman"/>
          <w:color w:val="000000"/>
          <w:shd w:val="clear" w:color="auto" w:fill="FFFFFF"/>
        </w:rPr>
        <w:t xml:space="preserve">The motivation of these charity-minded consumers aligns with the view that </w:t>
      </w:r>
      <w:r>
        <w:rPr>
          <w:rFonts w:eastAsia="Times New Roman" w:cs="Times New Roman"/>
          <w:color w:val="000000"/>
          <w:shd w:val="clear" w:color="auto" w:fill="FFFFFF"/>
        </w:rPr>
        <w:t xml:space="preserve">object </w:t>
      </w:r>
      <w:r w:rsidRPr="00293CBE">
        <w:rPr>
          <w:rFonts w:eastAsia="Times New Roman" w:cs="Times New Roman"/>
          <w:color w:val="000000"/>
          <w:shd w:val="clear" w:color="auto" w:fill="FFFFFF"/>
        </w:rPr>
        <w:t>disposition should serve a more general goal of improving societal welfare (</w:t>
      </w:r>
      <w:proofErr w:type="spellStart"/>
      <w:r w:rsidRPr="00293CBE">
        <w:rPr>
          <w:rFonts w:eastAsia="Times New Roman" w:cs="Times New Roman"/>
          <w:color w:val="000000"/>
          <w:shd w:val="clear" w:color="auto" w:fill="FFFFFF"/>
        </w:rPr>
        <w:t>Türe</w:t>
      </w:r>
      <w:proofErr w:type="spellEnd"/>
      <w:r w:rsidRPr="00293CBE">
        <w:rPr>
          <w:rFonts w:eastAsia="Times New Roman" w:cs="Times New Roman"/>
          <w:color w:val="000000"/>
          <w:shd w:val="clear" w:color="auto" w:fill="FFFFFF"/>
        </w:rPr>
        <w:t xml:space="preserve"> 2014).</w:t>
      </w:r>
      <w:r>
        <w:rPr>
          <w:rFonts w:eastAsia="Times New Roman" w:cs="Times New Roman"/>
          <w:color w:val="000000"/>
          <w:shd w:val="clear" w:color="auto" w:fill="FFFFFF"/>
        </w:rPr>
        <w:t xml:space="preserve"> </w:t>
      </w:r>
      <w:r w:rsidR="00E55B6B">
        <w:rPr>
          <w:rFonts w:eastAsia="Times New Roman" w:cs="Times New Roman"/>
          <w:color w:val="000000"/>
          <w:shd w:val="clear" w:color="auto" w:fill="FFFFFF"/>
        </w:rPr>
        <w:t xml:space="preserve">However, </w:t>
      </w:r>
      <w:r w:rsidR="007D36BE">
        <w:rPr>
          <w:rFonts w:eastAsia="Times New Roman" w:cs="Times New Roman"/>
          <w:color w:val="000000"/>
          <w:shd w:val="clear" w:color="auto" w:fill="FFFFFF"/>
        </w:rPr>
        <w:t xml:space="preserve">Lucia </w:t>
      </w:r>
      <w:r w:rsidR="00C27A2E">
        <w:rPr>
          <w:rFonts w:eastAsia="Times New Roman" w:cs="Times New Roman"/>
          <w:color w:val="000000"/>
          <w:shd w:val="clear" w:color="auto" w:fill="FFFFFF"/>
        </w:rPr>
        <w:t>fears that enacting</w:t>
      </w:r>
      <w:r w:rsidR="00F50918">
        <w:rPr>
          <w:rFonts w:eastAsia="Times New Roman" w:cs="Times New Roman"/>
          <w:color w:val="000000"/>
          <w:shd w:val="clear" w:color="auto" w:fill="FFFFFF"/>
        </w:rPr>
        <w:t xml:space="preserve"> higher-order</w:t>
      </w:r>
      <w:r w:rsidR="00C27A2E">
        <w:rPr>
          <w:rFonts w:eastAsia="Times New Roman" w:cs="Times New Roman"/>
          <w:color w:val="000000"/>
          <w:shd w:val="clear" w:color="auto" w:fill="FFFFFF"/>
        </w:rPr>
        <w:t xml:space="preserve"> values</w:t>
      </w:r>
      <w:r w:rsidR="009757AA">
        <w:rPr>
          <w:rFonts w:eastAsia="Times New Roman" w:cs="Times New Roman"/>
          <w:color w:val="000000"/>
          <w:shd w:val="clear" w:color="auto" w:fill="FFFFFF"/>
        </w:rPr>
        <w:t xml:space="preserve"> of charity </w:t>
      </w:r>
      <w:r w:rsidR="00C27A2E">
        <w:rPr>
          <w:rFonts w:eastAsia="Times New Roman" w:cs="Times New Roman"/>
          <w:color w:val="000000"/>
          <w:shd w:val="clear" w:color="auto" w:fill="FFFFFF"/>
        </w:rPr>
        <w:t>might muddle the</w:t>
      </w:r>
      <w:r w:rsidR="00F50918">
        <w:rPr>
          <w:rFonts w:eastAsia="Times New Roman" w:cs="Times New Roman"/>
          <w:color w:val="000000"/>
          <w:shd w:val="clear" w:color="auto" w:fill="FFFFFF"/>
        </w:rPr>
        <w:t xml:space="preserve"> sustainable higher-order values of the project </w:t>
      </w:r>
      <w:r w:rsidR="00C27A2E">
        <w:rPr>
          <w:rFonts w:eastAsia="Times New Roman" w:cs="Times New Roman"/>
          <w:color w:val="000000"/>
          <w:shd w:val="clear" w:color="auto" w:fill="FFFFFF"/>
        </w:rPr>
        <w:t xml:space="preserve">and endanger retailer support. </w:t>
      </w:r>
      <w:r w:rsidR="00E55B6B">
        <w:rPr>
          <w:rFonts w:eastAsia="Times New Roman" w:cs="Times New Roman"/>
          <w:color w:val="000000"/>
          <w:shd w:val="clear" w:color="auto" w:fill="FFFFFF"/>
        </w:rPr>
        <w:t>I</w:t>
      </w:r>
      <w:r w:rsidR="00110378">
        <w:rPr>
          <w:rFonts w:eastAsia="Times New Roman" w:cs="Times New Roman"/>
          <w:color w:val="000000"/>
          <w:shd w:val="clear" w:color="auto" w:fill="FFFFFF"/>
        </w:rPr>
        <w:t xml:space="preserve">f charitable </w:t>
      </w:r>
      <w:r w:rsidR="00F50918">
        <w:rPr>
          <w:rFonts w:eastAsia="Times New Roman" w:cs="Times New Roman"/>
          <w:color w:val="000000"/>
          <w:shd w:val="clear" w:color="auto" w:fill="FFFFFF"/>
        </w:rPr>
        <w:t>thinking</w:t>
      </w:r>
      <w:r w:rsidR="00110378">
        <w:rPr>
          <w:rFonts w:eastAsia="Times New Roman" w:cs="Times New Roman"/>
          <w:color w:val="000000"/>
          <w:shd w:val="clear" w:color="auto" w:fill="FFFFFF"/>
        </w:rPr>
        <w:t xml:space="preserve"> bec</w:t>
      </w:r>
      <w:r w:rsidR="00E55B6B">
        <w:rPr>
          <w:rFonts w:eastAsia="Times New Roman" w:cs="Times New Roman"/>
          <w:color w:val="000000"/>
          <w:shd w:val="clear" w:color="auto" w:fill="FFFFFF"/>
        </w:rPr>
        <w:t>a</w:t>
      </w:r>
      <w:r w:rsidR="00110378">
        <w:rPr>
          <w:rFonts w:eastAsia="Times New Roman" w:cs="Times New Roman"/>
          <w:color w:val="000000"/>
          <w:shd w:val="clear" w:color="auto" w:fill="FFFFFF"/>
        </w:rPr>
        <w:t xml:space="preserve">me an established </w:t>
      </w:r>
      <w:r w:rsidR="00F50918">
        <w:rPr>
          <w:rFonts w:eastAsia="Times New Roman" w:cs="Times New Roman"/>
          <w:color w:val="000000"/>
          <w:shd w:val="clear" w:color="auto" w:fill="FFFFFF"/>
        </w:rPr>
        <w:t>higher-order value</w:t>
      </w:r>
      <w:r w:rsidR="00110378">
        <w:rPr>
          <w:rFonts w:eastAsia="Times New Roman" w:cs="Times New Roman"/>
          <w:color w:val="000000"/>
          <w:shd w:val="clear" w:color="auto" w:fill="FFFFFF"/>
        </w:rPr>
        <w:t xml:space="preserve"> </w:t>
      </w:r>
      <w:r w:rsidR="00E55B6B">
        <w:rPr>
          <w:rFonts w:eastAsia="Times New Roman" w:cs="Times New Roman"/>
          <w:color w:val="000000"/>
          <w:shd w:val="clear" w:color="auto" w:fill="FFFFFF"/>
        </w:rPr>
        <w:t xml:space="preserve">of </w:t>
      </w:r>
      <w:r w:rsidR="00110378">
        <w:rPr>
          <w:rFonts w:eastAsia="Times New Roman" w:cs="Times New Roman"/>
          <w:color w:val="000000"/>
          <w:shd w:val="clear" w:color="auto" w:fill="FFFFFF"/>
        </w:rPr>
        <w:t>Foods</w:t>
      </w:r>
      <w:r w:rsidR="00C83262">
        <w:rPr>
          <w:rFonts w:eastAsia="Times New Roman" w:cs="Times New Roman"/>
          <w:color w:val="000000"/>
          <w:shd w:val="clear" w:color="auto" w:fill="FFFFFF"/>
        </w:rPr>
        <w:t>h</w:t>
      </w:r>
      <w:r w:rsidR="00110378">
        <w:rPr>
          <w:rFonts w:eastAsia="Times New Roman" w:cs="Times New Roman"/>
          <w:color w:val="000000"/>
          <w:shd w:val="clear" w:color="auto" w:fill="FFFFFF"/>
        </w:rPr>
        <w:t xml:space="preserve">aring, it </w:t>
      </w:r>
      <w:r w:rsidR="00E55B6B">
        <w:rPr>
          <w:rFonts w:eastAsia="Times New Roman" w:cs="Times New Roman"/>
          <w:color w:val="000000"/>
          <w:shd w:val="clear" w:color="auto" w:fill="FFFFFF"/>
        </w:rPr>
        <w:t xml:space="preserve">might </w:t>
      </w:r>
      <w:r w:rsidR="00110378">
        <w:rPr>
          <w:rFonts w:eastAsia="Times New Roman" w:cs="Times New Roman"/>
          <w:color w:val="000000"/>
          <w:shd w:val="clear" w:color="auto" w:fill="FFFFFF"/>
        </w:rPr>
        <w:t xml:space="preserve">send mixed signals about who are </w:t>
      </w:r>
      <w:r w:rsidR="009757AA">
        <w:rPr>
          <w:rFonts w:eastAsia="Times New Roman" w:cs="Times New Roman"/>
          <w:color w:val="000000"/>
          <w:shd w:val="clear" w:color="auto" w:fill="FFFFFF"/>
        </w:rPr>
        <w:t>appropriate</w:t>
      </w:r>
      <w:r w:rsidR="00E55B6B">
        <w:rPr>
          <w:rFonts w:eastAsia="Times New Roman" w:cs="Times New Roman"/>
          <w:color w:val="000000"/>
          <w:shd w:val="clear" w:color="auto" w:fill="FFFFFF"/>
        </w:rPr>
        <w:t xml:space="preserve"> </w:t>
      </w:r>
      <w:r w:rsidR="00110378">
        <w:rPr>
          <w:rFonts w:eastAsia="Times New Roman" w:cs="Times New Roman"/>
          <w:color w:val="000000"/>
          <w:shd w:val="clear" w:color="auto" w:fill="FFFFFF"/>
        </w:rPr>
        <w:t>consumers for the service</w:t>
      </w:r>
      <w:r w:rsidR="00F50918">
        <w:rPr>
          <w:rFonts w:eastAsia="Times New Roman" w:cs="Times New Roman"/>
          <w:color w:val="000000"/>
          <w:shd w:val="clear" w:color="auto" w:fill="FFFFFF"/>
        </w:rPr>
        <w:t xml:space="preserve"> and the goal of the project</w:t>
      </w:r>
      <w:r w:rsidR="00E55B6B">
        <w:rPr>
          <w:rFonts w:eastAsia="Times New Roman" w:cs="Times New Roman"/>
          <w:color w:val="000000"/>
          <w:shd w:val="clear" w:color="auto" w:fill="FFFFFF"/>
        </w:rPr>
        <w:t>,</w:t>
      </w:r>
      <w:r w:rsidR="00F50918">
        <w:rPr>
          <w:rFonts w:eastAsia="Times New Roman" w:cs="Times New Roman"/>
          <w:color w:val="000000"/>
          <w:shd w:val="clear" w:color="auto" w:fill="FFFFFF"/>
        </w:rPr>
        <w:t xml:space="preserve"> eventually triggering backlash from other value regime </w:t>
      </w:r>
      <w:r w:rsidR="00A21B2D">
        <w:rPr>
          <w:rFonts w:eastAsia="Times New Roman" w:cs="Times New Roman"/>
          <w:color w:val="000000"/>
          <w:shd w:val="clear" w:color="auto" w:fill="FFFFFF"/>
        </w:rPr>
        <w:t>actors</w:t>
      </w:r>
      <w:r w:rsidR="00F50918">
        <w:rPr>
          <w:rFonts w:eastAsia="Times New Roman" w:cs="Times New Roman"/>
          <w:color w:val="000000"/>
          <w:shd w:val="clear" w:color="auto" w:fill="FFFFFF"/>
        </w:rPr>
        <w:t xml:space="preserve">. </w:t>
      </w:r>
      <w:r w:rsidR="00133CAE">
        <w:rPr>
          <w:rFonts w:eastAsia="Times New Roman" w:cs="Times New Roman"/>
          <w:color w:val="000000"/>
          <w:shd w:val="clear" w:color="auto" w:fill="FFFFFF"/>
        </w:rPr>
        <w:t>Nicola</w:t>
      </w:r>
      <w:r w:rsidR="00F1707C" w:rsidRPr="00F1707C">
        <w:rPr>
          <w:rFonts w:eastAsia="Times New Roman" w:cs="Times New Roman"/>
          <w:color w:val="000000"/>
          <w:shd w:val="clear" w:color="auto" w:fill="FFFFFF"/>
        </w:rPr>
        <w:t xml:space="preserve"> </w:t>
      </w:r>
      <w:r w:rsidR="00EA3269">
        <w:rPr>
          <w:rFonts w:eastAsia="Times New Roman" w:cs="Times New Roman"/>
          <w:color w:val="000000"/>
          <w:shd w:val="clear" w:color="auto" w:fill="FFFFFF"/>
        </w:rPr>
        <w:t>similarly opined</w:t>
      </w:r>
      <w:r w:rsidR="00F1707C" w:rsidRPr="00F1707C">
        <w:rPr>
          <w:rFonts w:eastAsia="Times New Roman" w:cs="Times New Roman"/>
          <w:color w:val="000000"/>
          <w:shd w:val="clear" w:color="auto" w:fill="FFFFFF"/>
        </w:rPr>
        <w:t>:</w:t>
      </w:r>
      <w:r w:rsidR="00DA15EF">
        <w:rPr>
          <w:rFonts w:eastAsia="Times New Roman" w:cs="Times New Roman"/>
          <w:color w:val="000000"/>
          <w:shd w:val="clear" w:color="auto" w:fill="FFFFFF"/>
        </w:rPr>
        <w:t xml:space="preserve"> “</w:t>
      </w:r>
      <w:r w:rsidR="00F1707C" w:rsidRPr="00F1707C">
        <w:rPr>
          <w:rFonts w:eastAsia="Times New Roman" w:cs="Times New Roman"/>
          <w:color w:val="000000"/>
          <w:shd w:val="clear" w:color="auto" w:fill="FFFFFF"/>
        </w:rPr>
        <w:t>It is necessary to build a common understanding. We don’t do this to earn money or to help the poor! You cannot just let the members do whatever they want to do.</w:t>
      </w:r>
      <w:r w:rsidR="00DA15EF">
        <w:rPr>
          <w:rFonts w:eastAsia="Times New Roman" w:cs="Times New Roman"/>
          <w:color w:val="000000"/>
          <w:shd w:val="clear" w:color="auto" w:fill="FFFFFF"/>
        </w:rPr>
        <w:t>”</w:t>
      </w:r>
      <w:r w:rsidR="00EA3269">
        <w:rPr>
          <w:rFonts w:eastAsia="Times New Roman" w:cs="Times New Roman"/>
          <w:color w:val="000000"/>
          <w:shd w:val="clear" w:color="auto" w:fill="FFFFFF"/>
        </w:rPr>
        <w:t xml:space="preserve"> </w:t>
      </w:r>
      <w:r w:rsidR="00133CAE">
        <w:rPr>
          <w:rFonts w:eastAsia="Times New Roman" w:cs="Times New Roman"/>
          <w:color w:val="000000"/>
          <w:shd w:val="clear" w:color="auto" w:fill="FFFFFF"/>
        </w:rPr>
        <w:t>Nicola</w:t>
      </w:r>
      <w:r w:rsidR="00EA3269">
        <w:rPr>
          <w:rFonts w:eastAsia="Times New Roman" w:cs="Times New Roman"/>
          <w:color w:val="000000"/>
          <w:shd w:val="clear" w:color="auto" w:fill="FFFFFF"/>
        </w:rPr>
        <w:t xml:space="preserve"> </w:t>
      </w:r>
      <w:r w:rsidR="00C83262">
        <w:rPr>
          <w:rFonts w:eastAsia="Times New Roman" w:cs="Times New Roman"/>
          <w:color w:val="000000"/>
          <w:shd w:val="clear" w:color="auto" w:fill="FFFFFF"/>
        </w:rPr>
        <w:t xml:space="preserve">argues that </w:t>
      </w:r>
      <w:r w:rsidR="00EA3269">
        <w:rPr>
          <w:rFonts w:eastAsia="Times New Roman" w:cs="Times New Roman"/>
          <w:color w:val="000000"/>
          <w:shd w:val="clear" w:color="auto" w:fill="FFFFFF"/>
        </w:rPr>
        <w:t xml:space="preserve">overt profiteering (“we don’t do this to earn money”) </w:t>
      </w:r>
      <w:r w:rsidR="006A0988">
        <w:rPr>
          <w:rFonts w:eastAsia="Times New Roman" w:cs="Times New Roman"/>
          <w:color w:val="000000"/>
          <w:shd w:val="clear" w:color="auto" w:fill="FFFFFF"/>
        </w:rPr>
        <w:t>and</w:t>
      </w:r>
      <w:r w:rsidR="00EA3269">
        <w:rPr>
          <w:rFonts w:eastAsia="Times New Roman" w:cs="Times New Roman"/>
          <w:color w:val="000000"/>
          <w:shd w:val="clear" w:color="auto" w:fill="FFFFFF"/>
        </w:rPr>
        <w:t xml:space="preserve"> the seemingly noble </w:t>
      </w:r>
      <w:r w:rsidR="00F2000D">
        <w:rPr>
          <w:rFonts w:eastAsia="Times New Roman" w:cs="Times New Roman"/>
          <w:color w:val="000000"/>
          <w:shd w:val="clear" w:color="auto" w:fill="FFFFFF"/>
        </w:rPr>
        <w:t>higher-order value</w:t>
      </w:r>
      <w:r w:rsidR="00F81884">
        <w:rPr>
          <w:rFonts w:eastAsia="Times New Roman" w:cs="Times New Roman"/>
          <w:color w:val="000000"/>
          <w:shd w:val="clear" w:color="auto" w:fill="FFFFFF"/>
        </w:rPr>
        <w:t>s</w:t>
      </w:r>
      <w:r w:rsidR="00EA3269">
        <w:rPr>
          <w:rFonts w:eastAsia="Times New Roman" w:cs="Times New Roman"/>
          <w:color w:val="000000"/>
          <w:shd w:val="clear" w:color="auto" w:fill="FFFFFF"/>
        </w:rPr>
        <w:t xml:space="preserve"> of helping the poor were </w:t>
      </w:r>
      <w:r w:rsidR="00C83262">
        <w:rPr>
          <w:rFonts w:eastAsia="Times New Roman" w:cs="Times New Roman"/>
          <w:color w:val="000000"/>
          <w:shd w:val="clear" w:color="auto" w:fill="FFFFFF"/>
        </w:rPr>
        <w:t xml:space="preserve">both </w:t>
      </w:r>
      <w:r w:rsidR="00EA3269">
        <w:rPr>
          <w:rFonts w:eastAsia="Times New Roman" w:cs="Times New Roman"/>
          <w:color w:val="000000"/>
          <w:shd w:val="clear" w:color="auto" w:fill="FFFFFF"/>
        </w:rPr>
        <w:t xml:space="preserve">at odds with the greater goal of reducing food waste. Her </w:t>
      </w:r>
      <w:r w:rsidR="00A96043">
        <w:rPr>
          <w:rFonts w:eastAsia="Times New Roman" w:cs="Times New Roman"/>
          <w:color w:val="000000"/>
          <w:shd w:val="clear" w:color="auto" w:fill="FFFFFF"/>
        </w:rPr>
        <w:t>statement</w:t>
      </w:r>
      <w:r w:rsidR="00110378">
        <w:rPr>
          <w:rFonts w:eastAsia="Times New Roman" w:cs="Times New Roman"/>
          <w:color w:val="000000"/>
          <w:shd w:val="clear" w:color="auto" w:fill="FFFFFF"/>
        </w:rPr>
        <w:t xml:space="preserve"> illustrates how </w:t>
      </w:r>
      <w:r w:rsidR="00EA3269">
        <w:rPr>
          <w:rFonts w:eastAsia="Times New Roman" w:cs="Times New Roman"/>
          <w:color w:val="000000"/>
          <w:shd w:val="clear" w:color="auto" w:fill="FFFFFF"/>
        </w:rPr>
        <w:t>heterogeneous</w:t>
      </w:r>
      <w:r w:rsidR="00F2000D">
        <w:rPr>
          <w:rFonts w:eastAsia="Times New Roman" w:cs="Times New Roman"/>
          <w:color w:val="000000"/>
          <w:shd w:val="clear" w:color="auto" w:fill="FFFFFF"/>
        </w:rPr>
        <w:t xml:space="preserve"> higher-order values</w:t>
      </w:r>
      <w:r w:rsidR="00A21B2D">
        <w:rPr>
          <w:rFonts w:eastAsia="Times New Roman" w:cs="Times New Roman"/>
          <w:color w:val="000000"/>
          <w:shd w:val="clear" w:color="auto" w:fill="FFFFFF"/>
        </w:rPr>
        <w:t xml:space="preserve"> and value outcomes</w:t>
      </w:r>
      <w:r w:rsidR="00EA3269">
        <w:rPr>
          <w:rFonts w:eastAsia="Times New Roman" w:cs="Times New Roman"/>
          <w:color w:val="000000"/>
          <w:shd w:val="clear" w:color="auto" w:fill="FFFFFF"/>
        </w:rPr>
        <w:t xml:space="preserve">—even </w:t>
      </w:r>
      <w:r w:rsidR="00A96043">
        <w:rPr>
          <w:rFonts w:eastAsia="Times New Roman" w:cs="Times New Roman"/>
          <w:color w:val="000000"/>
          <w:shd w:val="clear" w:color="auto" w:fill="FFFFFF"/>
        </w:rPr>
        <w:t>when</w:t>
      </w:r>
      <w:r w:rsidR="00EA3269">
        <w:rPr>
          <w:rFonts w:eastAsia="Times New Roman" w:cs="Times New Roman"/>
          <w:color w:val="000000"/>
          <w:shd w:val="clear" w:color="auto" w:fill="FFFFFF"/>
        </w:rPr>
        <w:t xml:space="preserve"> they are otherwise preferable—</w:t>
      </w:r>
      <w:r w:rsidR="00110378">
        <w:rPr>
          <w:rFonts w:eastAsia="Times New Roman" w:cs="Times New Roman"/>
          <w:color w:val="000000"/>
          <w:shd w:val="clear" w:color="auto" w:fill="FFFFFF"/>
        </w:rPr>
        <w:t xml:space="preserve">can create uncertainty that </w:t>
      </w:r>
      <w:r w:rsidR="00A21B2D">
        <w:rPr>
          <w:rFonts w:eastAsia="Times New Roman" w:cs="Times New Roman"/>
          <w:color w:val="000000"/>
          <w:shd w:val="clear" w:color="auto" w:fill="FFFFFF"/>
        </w:rPr>
        <w:t xml:space="preserve">puts </w:t>
      </w:r>
      <w:r w:rsidR="00EA3269">
        <w:rPr>
          <w:rFonts w:eastAsia="Times New Roman" w:cs="Times New Roman"/>
          <w:color w:val="000000"/>
          <w:shd w:val="clear" w:color="auto" w:fill="FFFFFF"/>
        </w:rPr>
        <w:t xml:space="preserve">collective action </w:t>
      </w:r>
      <w:r w:rsidR="00A21B2D">
        <w:rPr>
          <w:rFonts w:eastAsia="Times New Roman" w:cs="Times New Roman"/>
          <w:color w:val="000000"/>
          <w:shd w:val="clear" w:color="auto" w:fill="FFFFFF"/>
        </w:rPr>
        <w:t xml:space="preserve">at risk </w:t>
      </w:r>
      <w:r w:rsidR="00110378">
        <w:rPr>
          <w:rFonts w:eastAsia="Times New Roman" w:cs="Times New Roman"/>
          <w:color w:val="000000"/>
          <w:shd w:val="clear" w:color="auto" w:fill="FFFFFF"/>
        </w:rPr>
        <w:t xml:space="preserve">(Thompson and </w:t>
      </w:r>
      <w:proofErr w:type="spellStart"/>
      <w:r w:rsidR="00110378">
        <w:rPr>
          <w:rFonts w:eastAsia="Times New Roman" w:cs="Times New Roman"/>
          <w:color w:val="000000"/>
          <w:shd w:val="clear" w:color="auto" w:fill="FFFFFF"/>
        </w:rPr>
        <w:t>Troester</w:t>
      </w:r>
      <w:proofErr w:type="spellEnd"/>
      <w:r w:rsidR="00110378">
        <w:rPr>
          <w:rFonts w:eastAsia="Times New Roman" w:cs="Times New Roman"/>
          <w:color w:val="000000"/>
          <w:shd w:val="clear" w:color="auto" w:fill="FFFFFF"/>
        </w:rPr>
        <w:t xml:space="preserve"> 2002). </w:t>
      </w:r>
    </w:p>
    <w:p w14:paraId="546CADE9" w14:textId="0E5849DE" w:rsidR="00DA15EF" w:rsidRDefault="00EA3269" w:rsidP="004B3592">
      <w:pPr>
        <w:spacing w:line="480" w:lineRule="auto"/>
        <w:ind w:firstLine="720"/>
        <w:rPr>
          <w:rFonts w:eastAsia="Times New Roman" w:cs="Times New Roman"/>
          <w:color w:val="000000"/>
          <w:shd w:val="clear" w:color="auto" w:fill="FFFFFF"/>
        </w:rPr>
      </w:pPr>
      <w:r w:rsidRPr="00F1707C">
        <w:rPr>
          <w:rFonts w:eastAsia="Times New Roman" w:cs="Times New Roman"/>
          <w:color w:val="000000"/>
          <w:shd w:val="clear" w:color="auto" w:fill="FFFFFF"/>
        </w:rPr>
        <w:t xml:space="preserve">To maintain the primacy of sustainability-related </w:t>
      </w:r>
      <w:r>
        <w:rPr>
          <w:rFonts w:eastAsia="Times New Roman" w:cs="Times New Roman"/>
          <w:color w:val="000000"/>
          <w:shd w:val="clear" w:color="auto" w:fill="FFFFFF"/>
        </w:rPr>
        <w:t xml:space="preserve">higher-order </w:t>
      </w:r>
      <w:r w:rsidRPr="00F1707C">
        <w:rPr>
          <w:rFonts w:eastAsia="Times New Roman" w:cs="Times New Roman"/>
          <w:color w:val="000000"/>
          <w:shd w:val="clear" w:color="auto" w:fill="FFFFFF"/>
        </w:rPr>
        <w:t xml:space="preserve">values, activists devised rules, procedures, newsletters, and a </w:t>
      </w:r>
      <w:r w:rsidR="005924D9">
        <w:rPr>
          <w:rFonts w:eastAsia="Times New Roman" w:cs="Times New Roman"/>
          <w:color w:val="000000"/>
          <w:shd w:val="clear" w:color="auto" w:fill="FFFFFF"/>
        </w:rPr>
        <w:t>Food</w:t>
      </w:r>
      <w:r w:rsidR="00C83262">
        <w:rPr>
          <w:rFonts w:eastAsia="Times New Roman" w:cs="Times New Roman"/>
          <w:color w:val="000000"/>
          <w:shd w:val="clear" w:color="auto" w:fill="FFFFFF"/>
        </w:rPr>
        <w:t>s</w:t>
      </w:r>
      <w:r w:rsidR="005924D9">
        <w:rPr>
          <w:rFonts w:eastAsia="Times New Roman" w:cs="Times New Roman"/>
          <w:color w:val="000000"/>
          <w:shd w:val="clear" w:color="auto" w:fill="FFFFFF"/>
        </w:rPr>
        <w:t>h</w:t>
      </w:r>
      <w:r w:rsidR="00C83262">
        <w:rPr>
          <w:rFonts w:eastAsia="Times New Roman" w:cs="Times New Roman"/>
          <w:color w:val="000000"/>
          <w:shd w:val="clear" w:color="auto" w:fill="FFFFFF"/>
        </w:rPr>
        <w:t xml:space="preserve">aring </w:t>
      </w:r>
      <w:r w:rsidRPr="00F1707C">
        <w:rPr>
          <w:rFonts w:eastAsia="Times New Roman" w:cs="Times New Roman"/>
          <w:color w:val="000000"/>
          <w:shd w:val="clear" w:color="auto" w:fill="FFFFFF"/>
        </w:rPr>
        <w:t xml:space="preserve">Wiki </w:t>
      </w:r>
      <w:r w:rsidR="00C83262">
        <w:rPr>
          <w:rFonts w:eastAsia="Times New Roman" w:cs="Times New Roman"/>
          <w:color w:val="000000"/>
          <w:shd w:val="clear" w:color="auto" w:fill="FFFFFF"/>
        </w:rPr>
        <w:t>page</w:t>
      </w:r>
      <w:r w:rsidRPr="00F1707C">
        <w:rPr>
          <w:rFonts w:eastAsia="Times New Roman" w:cs="Times New Roman"/>
          <w:color w:val="000000"/>
          <w:shd w:val="clear" w:color="auto" w:fill="FFFFFF"/>
        </w:rPr>
        <w:t xml:space="preserve">. Newcomers to the organization were required to review training material and pass quizzes </w:t>
      </w:r>
      <w:r>
        <w:rPr>
          <w:rFonts w:eastAsia="Times New Roman" w:cs="Times New Roman"/>
          <w:color w:val="000000"/>
          <w:shd w:val="clear" w:color="auto" w:fill="FFFFFF"/>
        </w:rPr>
        <w:t>as an initiation procedure</w:t>
      </w:r>
      <w:r w:rsidRPr="00F1707C">
        <w:rPr>
          <w:rFonts w:eastAsia="Times New Roman" w:cs="Times New Roman"/>
          <w:color w:val="000000"/>
          <w:shd w:val="clear" w:color="auto" w:fill="FFFFFF"/>
        </w:rPr>
        <w:t xml:space="preserve">. </w:t>
      </w:r>
      <w:r w:rsidR="00F1707C" w:rsidRPr="00F1707C">
        <w:rPr>
          <w:rFonts w:eastAsia="Times New Roman" w:cs="Times New Roman"/>
          <w:color w:val="000000"/>
          <w:shd w:val="clear" w:color="auto" w:fill="FFFFFF"/>
        </w:rPr>
        <w:t xml:space="preserve">Routinization </w:t>
      </w:r>
      <w:r w:rsidR="00285B1B">
        <w:rPr>
          <w:rFonts w:eastAsia="Times New Roman" w:cs="Times New Roman"/>
          <w:color w:val="000000"/>
          <w:shd w:val="clear" w:color="auto" w:fill="FFFFFF"/>
        </w:rPr>
        <w:t xml:space="preserve">and disciplining </w:t>
      </w:r>
      <w:r w:rsidR="00F1707C" w:rsidRPr="00F1707C">
        <w:rPr>
          <w:rFonts w:eastAsia="Times New Roman" w:cs="Times New Roman"/>
          <w:color w:val="000000"/>
          <w:shd w:val="clear" w:color="auto" w:fill="FFFFFF"/>
        </w:rPr>
        <w:t xml:space="preserve">took trial and error. </w:t>
      </w:r>
      <w:r w:rsidR="00133CAE">
        <w:rPr>
          <w:rFonts w:eastAsia="Times New Roman" w:cs="Times New Roman"/>
          <w:color w:val="000000"/>
          <w:shd w:val="clear" w:color="auto" w:fill="FFFFFF"/>
        </w:rPr>
        <w:t>Nicola</w:t>
      </w:r>
      <w:r w:rsidR="00F1707C" w:rsidRPr="00F1707C">
        <w:rPr>
          <w:rFonts w:eastAsia="Times New Roman" w:cs="Times New Roman"/>
          <w:color w:val="000000"/>
          <w:shd w:val="clear" w:color="auto" w:fill="FFFFFF"/>
        </w:rPr>
        <w:t xml:space="preserve"> </w:t>
      </w:r>
      <w:r w:rsidR="00A96043">
        <w:rPr>
          <w:rFonts w:eastAsia="Times New Roman" w:cs="Times New Roman"/>
          <w:color w:val="000000"/>
          <w:shd w:val="clear" w:color="auto" w:fill="FFFFFF"/>
        </w:rPr>
        <w:t xml:space="preserve">further </w:t>
      </w:r>
      <w:r w:rsidR="00F1707C" w:rsidRPr="00F1707C">
        <w:rPr>
          <w:rFonts w:eastAsia="Times New Roman" w:cs="Times New Roman"/>
          <w:color w:val="000000"/>
          <w:shd w:val="clear" w:color="auto" w:fill="FFFFFF"/>
        </w:rPr>
        <w:t xml:space="preserve">recounted: </w:t>
      </w:r>
      <w:r w:rsidR="00A21B2D">
        <w:rPr>
          <w:rFonts w:eastAsia="Times New Roman" w:cs="Times New Roman"/>
          <w:color w:val="000000"/>
          <w:shd w:val="clear" w:color="auto" w:fill="FFFFFF"/>
        </w:rPr>
        <w:t>“</w:t>
      </w:r>
      <w:r w:rsidR="00F1707C" w:rsidRPr="00F1707C">
        <w:rPr>
          <w:rFonts w:eastAsia="Times New Roman" w:cs="Times New Roman"/>
          <w:color w:val="000000"/>
          <w:shd w:val="clear" w:color="auto" w:fill="FFFFFF"/>
        </w:rPr>
        <w:t xml:space="preserve">[Foodsharing] grew far too quickly and we did not always manage to adjust our structures accordingly… There were incidents where something really went wrong. For instance, there was one television report </w:t>
      </w:r>
      <w:r w:rsidR="00F1707C" w:rsidRPr="00F1707C">
        <w:rPr>
          <w:rFonts w:eastAsia="Times New Roman" w:cs="Times New Roman"/>
          <w:color w:val="000000"/>
          <w:shd w:val="clear" w:color="auto" w:fill="FFFFFF"/>
        </w:rPr>
        <w:lastRenderedPageBreak/>
        <w:t>where a lady comes to a local distribution point takes a Pretzel and then puts 1 Euro in a donation box. That is not acceptable, and it is against the purpose of Foodsharing. I called the responsible person immediately.</w:t>
      </w:r>
      <w:r w:rsidR="00A21B2D">
        <w:rPr>
          <w:rFonts w:eastAsia="Times New Roman" w:cs="Times New Roman"/>
          <w:color w:val="000000"/>
          <w:shd w:val="clear" w:color="auto" w:fill="FFFFFF"/>
        </w:rPr>
        <w:t>”</w:t>
      </w:r>
    </w:p>
    <w:p w14:paraId="2654851F" w14:textId="74E2F85B" w:rsidR="00E03FB5" w:rsidRDefault="00133CAE"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Nicola</w:t>
      </w:r>
      <w:r w:rsidR="00F1707C" w:rsidRPr="00F1707C">
        <w:rPr>
          <w:rFonts w:eastAsia="Times New Roman" w:cs="Times New Roman"/>
          <w:color w:val="000000"/>
          <w:shd w:val="clear" w:color="auto" w:fill="FFFFFF"/>
        </w:rPr>
        <w:t xml:space="preserve">’s narrative illustrates a </w:t>
      </w:r>
      <w:r w:rsidR="00E03FB5">
        <w:rPr>
          <w:rFonts w:eastAsia="Times New Roman" w:cs="Times New Roman"/>
          <w:color w:val="000000"/>
          <w:shd w:val="clear" w:color="auto" w:fill="FFFFFF"/>
        </w:rPr>
        <w:t>breakdown</w:t>
      </w:r>
      <w:r w:rsidR="00E03FB5" w:rsidRPr="00F1707C">
        <w:rPr>
          <w:rFonts w:eastAsia="Times New Roman" w:cs="Times New Roman"/>
          <w:color w:val="000000"/>
          <w:shd w:val="clear" w:color="auto" w:fill="FFFFFF"/>
        </w:rPr>
        <w:t xml:space="preserve"> </w:t>
      </w:r>
      <w:r w:rsidR="00F1707C" w:rsidRPr="00F1707C">
        <w:rPr>
          <w:rFonts w:eastAsia="Times New Roman" w:cs="Times New Roman"/>
          <w:color w:val="000000"/>
          <w:shd w:val="clear" w:color="auto" w:fill="FFFFFF"/>
        </w:rPr>
        <w:t xml:space="preserve">of </w:t>
      </w:r>
      <w:r w:rsidR="00F81884">
        <w:rPr>
          <w:rFonts w:eastAsia="Times New Roman" w:cs="Times New Roman"/>
          <w:color w:val="000000"/>
          <w:shd w:val="clear" w:color="auto" w:fill="FFFFFF"/>
        </w:rPr>
        <w:t>the alternative object pathway</w:t>
      </w:r>
      <w:r w:rsidR="00F1707C" w:rsidRPr="00F1707C">
        <w:rPr>
          <w:rFonts w:eastAsia="Times New Roman" w:cs="Times New Roman"/>
          <w:color w:val="000000"/>
          <w:shd w:val="clear" w:color="auto" w:fill="FFFFFF"/>
        </w:rPr>
        <w:t xml:space="preserve"> due to fast growth, insufficient knowledge sharing, and a lack of socializ</w:t>
      </w:r>
      <w:r w:rsidR="00C83262">
        <w:rPr>
          <w:rFonts w:eastAsia="Times New Roman" w:cs="Times New Roman"/>
          <w:color w:val="000000"/>
          <w:shd w:val="clear" w:color="auto" w:fill="FFFFFF"/>
        </w:rPr>
        <w:t xml:space="preserve">ation </w:t>
      </w:r>
      <w:r w:rsidR="00E03FB5">
        <w:rPr>
          <w:rFonts w:eastAsia="Times New Roman" w:cs="Times New Roman"/>
          <w:color w:val="000000"/>
          <w:shd w:val="clear" w:color="auto" w:fill="FFFFFF"/>
        </w:rPr>
        <w:t xml:space="preserve">for </w:t>
      </w:r>
      <w:r w:rsidR="00F1707C" w:rsidRPr="00F1707C">
        <w:rPr>
          <w:rFonts w:eastAsia="Times New Roman" w:cs="Times New Roman"/>
          <w:color w:val="000000"/>
          <w:shd w:val="clear" w:color="auto" w:fill="FFFFFF"/>
        </w:rPr>
        <w:t xml:space="preserve">new </w:t>
      </w:r>
      <w:r w:rsidR="00094C69">
        <w:rPr>
          <w:rFonts w:eastAsia="Times New Roman" w:cs="Times New Roman"/>
          <w:color w:val="000000"/>
          <w:shd w:val="clear" w:color="auto" w:fill="FFFFFF"/>
        </w:rPr>
        <w:t>practitioners</w:t>
      </w:r>
      <w:r w:rsidR="00F1707C" w:rsidRPr="00F1707C">
        <w:rPr>
          <w:rFonts w:eastAsia="Times New Roman" w:cs="Times New Roman"/>
          <w:color w:val="000000"/>
          <w:shd w:val="clear" w:color="auto" w:fill="FFFFFF"/>
        </w:rPr>
        <w:t xml:space="preserve">. </w:t>
      </w:r>
      <w:r w:rsidR="00A96043">
        <w:rPr>
          <w:rFonts w:eastAsia="Times New Roman" w:cs="Times New Roman"/>
          <w:color w:val="000000"/>
          <w:shd w:val="clear" w:color="auto" w:fill="FFFFFF"/>
        </w:rPr>
        <w:t>The</w:t>
      </w:r>
      <w:r w:rsidR="00F1707C" w:rsidRPr="00F1707C">
        <w:rPr>
          <w:rFonts w:eastAsia="Times New Roman" w:cs="Times New Roman"/>
          <w:color w:val="000000"/>
          <w:shd w:val="clear" w:color="auto" w:fill="FFFFFF"/>
        </w:rPr>
        <w:t xml:space="preserve"> seemingly benign act of donating money in exchange for the discarded food item </w:t>
      </w:r>
      <w:r w:rsidR="00352010">
        <w:rPr>
          <w:rFonts w:eastAsia="Times New Roman" w:cs="Times New Roman"/>
          <w:color w:val="000000"/>
          <w:shd w:val="clear" w:color="auto" w:fill="FFFFFF"/>
        </w:rPr>
        <w:t xml:space="preserve">conflicts with </w:t>
      </w:r>
      <w:proofErr w:type="spellStart"/>
      <w:r w:rsidR="00585226">
        <w:rPr>
          <w:rFonts w:eastAsia="Times New Roman" w:cs="Times New Roman"/>
          <w:color w:val="000000"/>
          <w:shd w:val="clear" w:color="auto" w:fill="FFFFFF"/>
        </w:rPr>
        <w:t>F</w:t>
      </w:r>
      <w:r w:rsidR="00352010">
        <w:rPr>
          <w:rFonts w:eastAsia="Times New Roman" w:cs="Times New Roman"/>
          <w:color w:val="000000"/>
          <w:shd w:val="clear" w:color="auto" w:fill="FFFFFF"/>
        </w:rPr>
        <w:t>oodsharing’s</w:t>
      </w:r>
      <w:proofErr w:type="spellEnd"/>
      <w:r w:rsidR="00352010">
        <w:rPr>
          <w:rFonts w:eastAsia="Times New Roman" w:cs="Times New Roman"/>
          <w:color w:val="000000"/>
          <w:shd w:val="clear" w:color="auto" w:fill="FFFFFF"/>
        </w:rPr>
        <w:t xml:space="preserve"> higher order values.</w:t>
      </w:r>
      <w:r w:rsidR="00F1707C" w:rsidRPr="00F1707C">
        <w:rPr>
          <w:rFonts w:eastAsia="Times New Roman" w:cs="Times New Roman"/>
          <w:color w:val="000000"/>
          <w:shd w:val="clear" w:color="auto" w:fill="FFFFFF"/>
        </w:rPr>
        <w:t xml:space="preserve"> The Foodsharing website also featured the following decree: “It is forbidden to all participants to sell the food items or to use them for barter. The saved food items are for </w:t>
      </w:r>
      <w:r w:rsidR="00E03FB5">
        <w:rPr>
          <w:rFonts w:eastAsia="Times New Roman" w:cs="Times New Roman"/>
          <w:color w:val="000000"/>
          <w:shd w:val="clear" w:color="auto" w:fill="FFFFFF"/>
        </w:rPr>
        <w:t>personal</w:t>
      </w:r>
      <w:r w:rsidR="00E03FB5" w:rsidRPr="00F1707C">
        <w:rPr>
          <w:rFonts w:eastAsia="Times New Roman" w:cs="Times New Roman"/>
          <w:color w:val="000000"/>
          <w:shd w:val="clear" w:color="auto" w:fill="FFFFFF"/>
        </w:rPr>
        <w:t xml:space="preserve"> </w:t>
      </w:r>
      <w:r w:rsidR="00F1707C" w:rsidRPr="00F1707C">
        <w:rPr>
          <w:rFonts w:eastAsia="Times New Roman" w:cs="Times New Roman"/>
          <w:color w:val="000000"/>
          <w:shd w:val="clear" w:color="auto" w:fill="FFFFFF"/>
        </w:rPr>
        <w:t>consumption or to be shared with fellow consumers.” In other words, Fo</w:t>
      </w:r>
      <w:r w:rsidR="005924D9">
        <w:rPr>
          <w:rFonts w:eastAsia="Times New Roman" w:cs="Times New Roman"/>
          <w:color w:val="000000"/>
          <w:shd w:val="clear" w:color="auto" w:fill="FFFFFF"/>
        </w:rPr>
        <w:t>o</w:t>
      </w:r>
      <w:r w:rsidR="00F1707C" w:rsidRPr="00F1707C">
        <w:rPr>
          <w:rFonts w:eastAsia="Times New Roman" w:cs="Times New Roman"/>
          <w:color w:val="000000"/>
          <w:shd w:val="clear" w:color="auto" w:fill="FFFFFF"/>
        </w:rPr>
        <w:t xml:space="preserve">dsharing activists feared that </w:t>
      </w:r>
      <w:r w:rsidR="00E03FB5">
        <w:rPr>
          <w:rFonts w:eastAsia="Times New Roman" w:cs="Times New Roman"/>
          <w:color w:val="000000"/>
          <w:shd w:val="clear" w:color="auto" w:fill="FFFFFF"/>
        </w:rPr>
        <w:t xml:space="preserve">a </w:t>
      </w:r>
      <w:r w:rsidR="00F1707C" w:rsidRPr="00F1707C">
        <w:rPr>
          <w:rFonts w:eastAsia="Times New Roman" w:cs="Times New Roman"/>
          <w:color w:val="000000"/>
          <w:shd w:val="clear" w:color="auto" w:fill="FFFFFF"/>
        </w:rPr>
        <w:t>multiplicity of exchange p</w:t>
      </w:r>
      <w:r w:rsidR="009B0902">
        <w:rPr>
          <w:rFonts w:eastAsia="Times New Roman" w:cs="Times New Roman"/>
          <w:color w:val="000000"/>
          <w:shd w:val="clear" w:color="auto" w:fill="FFFFFF"/>
        </w:rPr>
        <w:t>ractices</w:t>
      </w:r>
      <w:r w:rsidR="00F1707C" w:rsidRPr="00F1707C">
        <w:rPr>
          <w:rFonts w:eastAsia="Times New Roman" w:cs="Times New Roman"/>
          <w:color w:val="000000"/>
          <w:shd w:val="clear" w:color="auto" w:fill="FFFFFF"/>
        </w:rPr>
        <w:t xml:space="preserve"> might lead to ambiguity over value outcomes (Miller 2008; </w:t>
      </w:r>
      <w:proofErr w:type="spellStart"/>
      <w:r w:rsidR="00F1707C" w:rsidRPr="00F1707C">
        <w:rPr>
          <w:rFonts w:eastAsia="Times New Roman" w:cs="Times New Roman"/>
          <w:color w:val="000000"/>
          <w:shd w:val="clear" w:color="auto" w:fill="FFFFFF"/>
        </w:rPr>
        <w:t>Scaraboto</w:t>
      </w:r>
      <w:proofErr w:type="spellEnd"/>
      <w:r w:rsidR="00F1707C" w:rsidRPr="00F1707C">
        <w:rPr>
          <w:rFonts w:eastAsia="Times New Roman" w:cs="Times New Roman"/>
          <w:color w:val="000000"/>
          <w:shd w:val="clear" w:color="auto" w:fill="FFFFFF"/>
        </w:rPr>
        <w:t xml:space="preserve"> 2015) and jeopardize retailer participation. This logic was heavily reinforced. </w:t>
      </w:r>
    </w:p>
    <w:p w14:paraId="3151C707" w14:textId="1A9B04F9" w:rsidR="00982344" w:rsidRDefault="00A52EF6"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In contrast to dumpster diving, Foodsharing is not practiced in the shadows and</w:t>
      </w:r>
      <w:r w:rsidR="00E03FB5">
        <w:rPr>
          <w:rFonts w:eastAsia="Times New Roman" w:cs="Times New Roman"/>
          <w:color w:val="000000"/>
          <w:shd w:val="clear" w:color="auto" w:fill="FFFFFF"/>
        </w:rPr>
        <w:t>,</w:t>
      </w:r>
      <w:r>
        <w:rPr>
          <w:rFonts w:eastAsia="Times New Roman" w:cs="Times New Roman"/>
          <w:color w:val="000000"/>
          <w:shd w:val="clear" w:color="auto" w:fill="FFFFFF"/>
        </w:rPr>
        <w:t xml:space="preserve"> as such</w:t>
      </w:r>
      <w:r w:rsidR="00E03FB5">
        <w:rPr>
          <w:rFonts w:eastAsia="Times New Roman" w:cs="Times New Roman"/>
          <w:color w:val="000000"/>
          <w:shd w:val="clear" w:color="auto" w:fill="FFFFFF"/>
        </w:rPr>
        <w:t>,</w:t>
      </w:r>
      <w:r>
        <w:rPr>
          <w:rFonts w:eastAsia="Times New Roman" w:cs="Times New Roman"/>
          <w:color w:val="000000"/>
          <w:shd w:val="clear" w:color="auto" w:fill="FFFFFF"/>
        </w:rPr>
        <w:t xml:space="preserve"> was more palatable to mainstream consumers. </w:t>
      </w:r>
      <w:r w:rsidR="00133CAE">
        <w:rPr>
          <w:rFonts w:eastAsia="Times New Roman" w:cs="Times New Roman"/>
          <w:color w:val="000000"/>
          <w:shd w:val="clear" w:color="auto" w:fill="FFFFFF"/>
        </w:rPr>
        <w:t>Alex</w:t>
      </w:r>
      <w:r>
        <w:rPr>
          <w:rFonts w:eastAsia="Times New Roman" w:cs="Times New Roman"/>
          <w:color w:val="000000"/>
          <w:shd w:val="clear" w:color="auto" w:fill="FFFFFF"/>
        </w:rPr>
        <w:t xml:space="preserve"> also emphasized the inclusiveness of Foodsharing: </w:t>
      </w:r>
      <w:r w:rsidR="00A21B2D">
        <w:rPr>
          <w:rFonts w:eastAsia="Times New Roman" w:cs="Times New Roman"/>
          <w:color w:val="000000"/>
          <w:shd w:val="clear" w:color="auto" w:fill="FFFFFF"/>
        </w:rPr>
        <w:t>“</w:t>
      </w:r>
      <w:r w:rsidR="007A283D" w:rsidRPr="00F1707C">
        <w:rPr>
          <w:rFonts w:eastAsia="Times New Roman" w:cs="Times New Roman"/>
          <w:color w:val="000000"/>
          <w:shd w:val="clear" w:color="auto" w:fill="FFFFFF"/>
        </w:rPr>
        <w:t>Foodsharing is a form of collective action that is visible and has impact. We redistribute food items with the help of retailers. There is no clandestine activity, unlike in dumpster diving. No stigma attached. No messy dumpsters. Together—by which I mean everyone who is interested and wants to participate, even politicians and retailers—we take an active stance against food waste. It just feels good to be on the right path.</w:t>
      </w:r>
      <w:r w:rsidR="00A21B2D">
        <w:rPr>
          <w:rFonts w:eastAsia="Times New Roman" w:cs="Times New Roman"/>
          <w:color w:val="000000"/>
          <w:shd w:val="clear" w:color="auto" w:fill="FFFFFF"/>
        </w:rPr>
        <w:t>”</w:t>
      </w:r>
    </w:p>
    <w:p w14:paraId="7A26B9A6" w14:textId="4951C13E" w:rsidR="00F81884" w:rsidRDefault="00982344" w:rsidP="004B3592">
      <w:pPr>
        <w:spacing w:line="480" w:lineRule="auto"/>
        <w:ind w:firstLine="720"/>
        <w:rPr>
          <w:rFonts w:eastAsia="Times New Roman" w:cs="Times New Roman"/>
          <w:color w:val="000000"/>
          <w:shd w:val="clear" w:color="auto" w:fill="FFFFFF"/>
        </w:rPr>
      </w:pPr>
      <w:r>
        <w:rPr>
          <w:rFonts w:eastAsia="Times New Roman" w:cs="Times New Roman"/>
          <w:color w:val="000000"/>
          <w:shd w:val="clear" w:color="auto" w:fill="FFFFFF"/>
        </w:rPr>
        <w:t xml:space="preserve">As </w:t>
      </w:r>
      <w:r w:rsidR="00133CAE">
        <w:rPr>
          <w:rFonts w:eastAsia="Times New Roman" w:cs="Times New Roman"/>
          <w:color w:val="000000"/>
          <w:shd w:val="clear" w:color="auto" w:fill="FFFFFF"/>
        </w:rPr>
        <w:t>Alex</w:t>
      </w:r>
      <w:r>
        <w:rPr>
          <w:rFonts w:eastAsia="Times New Roman" w:cs="Times New Roman"/>
          <w:color w:val="000000"/>
          <w:shd w:val="clear" w:color="auto" w:fill="FFFFFF"/>
        </w:rPr>
        <w:t xml:space="preserve"> put it, </w:t>
      </w:r>
      <w:proofErr w:type="spellStart"/>
      <w:r>
        <w:rPr>
          <w:rFonts w:eastAsia="Times New Roman" w:cs="Times New Roman"/>
          <w:color w:val="000000"/>
          <w:shd w:val="clear" w:color="auto" w:fill="FFFFFF"/>
        </w:rPr>
        <w:t>Foodsharing’s</w:t>
      </w:r>
      <w:proofErr w:type="spellEnd"/>
      <w:r>
        <w:rPr>
          <w:rFonts w:eastAsia="Times New Roman" w:cs="Times New Roman"/>
          <w:color w:val="000000"/>
          <w:shd w:val="clear" w:color="auto" w:fill="FFFFFF"/>
        </w:rPr>
        <w:t xml:space="preserve"> alternative object pathway is the product of “everyone” joining in—including previously antagonistic retailers and politicians in charge of governance mechanisms. The “good path” </w:t>
      </w:r>
      <w:r w:rsidR="00C83262">
        <w:rPr>
          <w:rFonts w:eastAsia="Times New Roman" w:cs="Times New Roman"/>
          <w:color w:val="000000"/>
          <w:shd w:val="clear" w:color="auto" w:fill="FFFFFF"/>
        </w:rPr>
        <w:t xml:space="preserve">aligns </w:t>
      </w:r>
      <w:r>
        <w:rPr>
          <w:rFonts w:eastAsia="Times New Roman" w:cs="Times New Roman"/>
          <w:color w:val="000000"/>
          <w:shd w:val="clear" w:color="auto" w:fill="FFFFFF"/>
        </w:rPr>
        <w:t xml:space="preserve">different </w:t>
      </w:r>
      <w:r w:rsidR="00DC455D">
        <w:rPr>
          <w:rFonts w:eastAsia="Times New Roman" w:cs="Times New Roman"/>
          <w:color w:val="000000"/>
          <w:shd w:val="clear" w:color="auto" w:fill="FFFFFF"/>
        </w:rPr>
        <w:t>ideas</w:t>
      </w:r>
      <w:r>
        <w:rPr>
          <w:rFonts w:eastAsia="Times New Roman" w:cs="Times New Roman"/>
          <w:color w:val="000000"/>
          <w:shd w:val="clear" w:color="auto" w:fill="FFFFFF"/>
        </w:rPr>
        <w:t xml:space="preserve"> over higher-order values, which allows for the synchronization of practices into an effective</w:t>
      </w:r>
      <w:r w:rsidR="00C3795E">
        <w:rPr>
          <w:rFonts w:eastAsia="Times New Roman" w:cs="Times New Roman"/>
          <w:color w:val="000000"/>
          <w:shd w:val="clear" w:color="auto" w:fill="FFFFFF"/>
        </w:rPr>
        <w:t xml:space="preserve">, </w:t>
      </w:r>
      <w:r>
        <w:rPr>
          <w:rFonts w:eastAsia="Times New Roman" w:cs="Times New Roman"/>
          <w:color w:val="000000"/>
          <w:shd w:val="clear" w:color="auto" w:fill="FFFFFF"/>
        </w:rPr>
        <w:t>viable</w:t>
      </w:r>
      <w:r w:rsidR="00A319B8">
        <w:rPr>
          <w:rFonts w:eastAsia="Times New Roman" w:cs="Times New Roman"/>
          <w:color w:val="000000"/>
          <w:shd w:val="clear" w:color="auto" w:fill="FFFFFF"/>
        </w:rPr>
        <w:t>,</w:t>
      </w:r>
      <w:r w:rsidR="00C3795E">
        <w:rPr>
          <w:rFonts w:eastAsia="Times New Roman" w:cs="Times New Roman"/>
          <w:color w:val="000000"/>
          <w:shd w:val="clear" w:color="auto" w:fill="FFFFFF"/>
        </w:rPr>
        <w:t xml:space="preserve"> an</w:t>
      </w:r>
      <w:r w:rsidR="00A319B8">
        <w:rPr>
          <w:rFonts w:eastAsia="Times New Roman" w:cs="Times New Roman"/>
          <w:color w:val="000000"/>
          <w:shd w:val="clear" w:color="auto" w:fill="FFFFFF"/>
        </w:rPr>
        <w:t>d</w:t>
      </w:r>
      <w:r w:rsidR="00C3795E">
        <w:rPr>
          <w:rFonts w:eastAsia="Times New Roman" w:cs="Times New Roman"/>
          <w:color w:val="000000"/>
          <w:shd w:val="clear" w:color="auto" w:fill="FFFFFF"/>
        </w:rPr>
        <w:t xml:space="preserve"> legal</w:t>
      </w:r>
      <w:r w:rsidR="00F81884">
        <w:rPr>
          <w:rFonts w:eastAsia="Times New Roman" w:cs="Times New Roman"/>
          <w:color w:val="000000"/>
          <w:shd w:val="clear" w:color="auto" w:fill="FFFFFF"/>
        </w:rPr>
        <w:t xml:space="preserve"> object pathway</w:t>
      </w:r>
      <w:r>
        <w:rPr>
          <w:rFonts w:eastAsia="Times New Roman" w:cs="Times New Roman"/>
          <w:color w:val="000000"/>
          <w:shd w:val="clear" w:color="auto" w:fill="FFFFFF"/>
        </w:rPr>
        <w:t xml:space="preserve">. </w:t>
      </w:r>
      <w:r w:rsidR="00F97E12" w:rsidRPr="00F1707C">
        <w:rPr>
          <w:rFonts w:eastAsia="Times New Roman" w:cs="Times New Roman"/>
          <w:color w:val="000000"/>
          <w:shd w:val="clear" w:color="auto" w:fill="FFFFFF"/>
        </w:rPr>
        <w:t xml:space="preserve">As of </w:t>
      </w:r>
      <w:r w:rsidR="00F81884">
        <w:rPr>
          <w:rFonts w:eastAsia="Times New Roman" w:cs="Times New Roman"/>
          <w:color w:val="000000"/>
          <w:shd w:val="clear" w:color="auto" w:fill="FFFFFF"/>
        </w:rPr>
        <w:t>December</w:t>
      </w:r>
      <w:r w:rsidR="00F97E12">
        <w:rPr>
          <w:rFonts w:eastAsia="Times New Roman" w:cs="Times New Roman"/>
          <w:color w:val="000000"/>
          <w:shd w:val="clear" w:color="auto" w:fill="FFFFFF"/>
        </w:rPr>
        <w:t xml:space="preserve"> 201</w:t>
      </w:r>
      <w:r w:rsidR="00F81884">
        <w:rPr>
          <w:rFonts w:eastAsia="Times New Roman" w:cs="Times New Roman"/>
          <w:color w:val="000000"/>
          <w:shd w:val="clear" w:color="auto" w:fill="FFFFFF"/>
        </w:rPr>
        <w:t>8</w:t>
      </w:r>
      <w:r w:rsidR="00F97E12">
        <w:rPr>
          <w:rFonts w:eastAsia="Times New Roman" w:cs="Times New Roman"/>
          <w:color w:val="000000"/>
          <w:shd w:val="clear" w:color="auto" w:fill="FFFFFF"/>
        </w:rPr>
        <w:t xml:space="preserve">, the Foodsharing </w:t>
      </w:r>
      <w:r w:rsidR="00F97E12" w:rsidRPr="00F1707C">
        <w:rPr>
          <w:rFonts w:eastAsia="Times New Roman" w:cs="Times New Roman"/>
          <w:color w:val="000000"/>
          <w:shd w:val="clear" w:color="auto" w:fill="FFFFFF"/>
        </w:rPr>
        <w:t xml:space="preserve">organization featured </w:t>
      </w:r>
      <w:r w:rsidR="00F97E12">
        <w:rPr>
          <w:rFonts w:eastAsia="Times New Roman" w:cs="Times New Roman"/>
          <w:color w:val="000000"/>
          <w:shd w:val="clear" w:color="auto" w:fill="FFFFFF"/>
        </w:rPr>
        <w:t>4</w:t>
      </w:r>
      <w:r w:rsidR="00F81884">
        <w:rPr>
          <w:rFonts w:eastAsia="Times New Roman" w:cs="Times New Roman"/>
          <w:color w:val="000000"/>
          <w:shd w:val="clear" w:color="auto" w:fill="FFFFFF"/>
        </w:rPr>
        <w:t>7</w:t>
      </w:r>
      <w:r w:rsidR="00F97E12" w:rsidRPr="00F1707C">
        <w:rPr>
          <w:rFonts w:eastAsia="Times New Roman" w:cs="Times New Roman"/>
          <w:color w:val="000000"/>
          <w:shd w:val="clear" w:color="auto" w:fill="FFFFFF"/>
        </w:rPr>
        <w:t>,</w:t>
      </w:r>
      <w:r w:rsidR="00F81884">
        <w:rPr>
          <w:rFonts w:eastAsia="Times New Roman" w:cs="Times New Roman"/>
          <w:color w:val="000000"/>
          <w:shd w:val="clear" w:color="auto" w:fill="FFFFFF"/>
        </w:rPr>
        <w:t>582</w:t>
      </w:r>
      <w:r w:rsidR="00F97E12" w:rsidRPr="00F1707C">
        <w:rPr>
          <w:rFonts w:eastAsia="Times New Roman" w:cs="Times New Roman"/>
          <w:color w:val="000000"/>
          <w:shd w:val="clear" w:color="auto" w:fill="FFFFFF"/>
        </w:rPr>
        <w:t xml:space="preserve"> participating members, over </w:t>
      </w:r>
      <w:r w:rsidR="00F97E12" w:rsidRPr="00F1707C">
        <w:rPr>
          <w:rFonts w:eastAsia="Times New Roman" w:cs="Times New Roman"/>
          <w:color w:val="000000"/>
          <w:shd w:val="clear" w:color="auto" w:fill="FFFFFF"/>
        </w:rPr>
        <w:lastRenderedPageBreak/>
        <w:t xml:space="preserve">104,000 followers on Facebook, and </w:t>
      </w:r>
      <w:r w:rsidR="00F81884">
        <w:rPr>
          <w:rFonts w:eastAsia="Times New Roman" w:cs="Times New Roman"/>
          <w:color w:val="000000"/>
          <w:shd w:val="clear" w:color="auto" w:fill="FFFFFF"/>
        </w:rPr>
        <w:t>4</w:t>
      </w:r>
      <w:r w:rsidR="00F97E12" w:rsidRPr="00F1707C">
        <w:rPr>
          <w:rFonts w:eastAsia="Times New Roman" w:cs="Times New Roman"/>
          <w:color w:val="000000"/>
          <w:shd w:val="clear" w:color="auto" w:fill="FFFFFF"/>
        </w:rPr>
        <w:t>,</w:t>
      </w:r>
      <w:r w:rsidR="00F81884">
        <w:rPr>
          <w:rFonts w:eastAsia="Times New Roman" w:cs="Times New Roman"/>
          <w:color w:val="000000"/>
          <w:shd w:val="clear" w:color="auto" w:fill="FFFFFF"/>
        </w:rPr>
        <w:t>943</w:t>
      </w:r>
      <w:r w:rsidR="00F97E12" w:rsidRPr="00F1707C">
        <w:rPr>
          <w:rFonts w:eastAsia="Times New Roman" w:cs="Times New Roman"/>
          <w:color w:val="000000"/>
          <w:shd w:val="clear" w:color="auto" w:fill="FFFFFF"/>
        </w:rPr>
        <w:t xml:space="preserve"> co-operating retailers. Foodsharing had helped save over 1</w:t>
      </w:r>
      <w:r w:rsidR="00F81884">
        <w:rPr>
          <w:rFonts w:eastAsia="Times New Roman" w:cs="Times New Roman"/>
          <w:color w:val="000000"/>
          <w:shd w:val="clear" w:color="auto" w:fill="FFFFFF"/>
        </w:rPr>
        <w:t>9</w:t>
      </w:r>
      <w:r w:rsidR="00F97E12" w:rsidRPr="00F1707C">
        <w:rPr>
          <w:rFonts w:eastAsia="Times New Roman" w:cs="Times New Roman"/>
          <w:color w:val="000000"/>
          <w:shd w:val="clear" w:color="auto" w:fill="FFFFFF"/>
        </w:rPr>
        <w:t>,</w:t>
      </w:r>
      <w:r w:rsidR="00F97E12">
        <w:rPr>
          <w:rFonts w:eastAsia="Times New Roman" w:cs="Times New Roman"/>
          <w:color w:val="000000"/>
          <w:shd w:val="clear" w:color="auto" w:fill="FFFFFF"/>
        </w:rPr>
        <w:t>025</w:t>
      </w:r>
      <w:r w:rsidR="00F97E12" w:rsidRPr="00F1707C">
        <w:rPr>
          <w:rFonts w:eastAsia="Times New Roman" w:cs="Times New Roman"/>
          <w:color w:val="000000"/>
          <w:shd w:val="clear" w:color="auto" w:fill="FFFFFF"/>
        </w:rPr>
        <w:t>,</w:t>
      </w:r>
      <w:r w:rsidR="00F97E12">
        <w:rPr>
          <w:rFonts w:eastAsia="Times New Roman" w:cs="Times New Roman"/>
          <w:color w:val="000000"/>
          <w:shd w:val="clear" w:color="auto" w:fill="FFFFFF"/>
        </w:rPr>
        <w:t>178</w:t>
      </w:r>
      <w:r w:rsidR="00F97E12" w:rsidRPr="00F1707C">
        <w:rPr>
          <w:rFonts w:eastAsia="Times New Roman" w:cs="Times New Roman"/>
          <w:color w:val="000000"/>
          <w:shd w:val="clear" w:color="auto" w:fill="FFFFFF"/>
        </w:rPr>
        <w:t xml:space="preserve"> kilograms of surplus food, and more than 4,000,000 kilograms in 2017 alone.</w:t>
      </w:r>
      <w:r w:rsidR="00C83262">
        <w:rPr>
          <w:rFonts w:eastAsia="Times New Roman" w:cs="Times New Roman"/>
          <w:color w:val="000000"/>
          <w:shd w:val="clear" w:color="auto" w:fill="FFFFFF"/>
        </w:rPr>
        <w:t xml:space="preserve"> </w:t>
      </w:r>
      <w:r>
        <w:rPr>
          <w:rFonts w:eastAsia="Times New Roman" w:cs="Times New Roman"/>
          <w:color w:val="000000"/>
          <w:shd w:val="clear" w:color="auto" w:fill="FFFFFF"/>
        </w:rPr>
        <w:t>It bears reminding that d</w:t>
      </w:r>
      <w:r w:rsidR="00F1707C" w:rsidRPr="00F1707C">
        <w:rPr>
          <w:rFonts w:eastAsia="Times New Roman" w:cs="Times New Roman"/>
          <w:color w:val="000000"/>
          <w:shd w:val="clear" w:color="auto" w:fill="FFFFFF"/>
        </w:rPr>
        <w:t xml:space="preserve">espite </w:t>
      </w:r>
      <w:r w:rsidR="00D741F1">
        <w:rPr>
          <w:rFonts w:eastAsia="Times New Roman" w:cs="Times New Roman"/>
          <w:color w:val="000000"/>
          <w:shd w:val="clear" w:color="auto" w:fill="FFFFFF"/>
        </w:rPr>
        <w:t>activist consumers’</w:t>
      </w:r>
      <w:r w:rsidR="00F1707C" w:rsidRPr="00F1707C">
        <w:rPr>
          <w:rFonts w:eastAsia="Times New Roman" w:cs="Times New Roman"/>
          <w:color w:val="000000"/>
          <w:shd w:val="clear" w:color="auto" w:fill="FFFFFF"/>
        </w:rPr>
        <w:t xml:space="preserve"> substantial success in recovering edible food from the waste stream, the value regime still produces large amounts of waste. </w:t>
      </w:r>
      <w:r w:rsidR="001A683D">
        <w:rPr>
          <w:rFonts w:eastAsia="Times New Roman" w:cs="Times New Roman"/>
          <w:color w:val="000000"/>
          <w:shd w:val="clear" w:color="auto" w:fill="FFFFFF"/>
        </w:rPr>
        <w:t xml:space="preserve">Dumpster diving and </w:t>
      </w:r>
      <w:r>
        <w:rPr>
          <w:rFonts w:eastAsia="Times New Roman" w:cs="Times New Roman"/>
          <w:color w:val="000000"/>
          <w:shd w:val="clear" w:color="auto" w:fill="FFFFFF"/>
        </w:rPr>
        <w:t>F</w:t>
      </w:r>
      <w:r w:rsidR="00F1707C" w:rsidRPr="00F1707C">
        <w:rPr>
          <w:rFonts w:eastAsia="Times New Roman" w:cs="Times New Roman"/>
          <w:color w:val="000000"/>
          <w:shd w:val="clear" w:color="auto" w:fill="FFFFFF"/>
        </w:rPr>
        <w:t>oodsharing activists neither replaced nor fully revised</w:t>
      </w:r>
      <w:r w:rsidR="00F81884">
        <w:rPr>
          <w:rFonts w:eastAsia="Times New Roman" w:cs="Times New Roman"/>
          <w:color w:val="000000"/>
          <w:shd w:val="clear" w:color="auto" w:fill="FFFFFF"/>
        </w:rPr>
        <w:t xml:space="preserve"> value outcomes produced by the German </w:t>
      </w:r>
      <w:r w:rsidR="005A5230">
        <w:rPr>
          <w:rFonts w:eastAsia="Times New Roman" w:cs="Times New Roman"/>
          <w:color w:val="000000"/>
          <w:shd w:val="clear" w:color="auto" w:fill="FFFFFF"/>
        </w:rPr>
        <w:t xml:space="preserve">food </w:t>
      </w:r>
      <w:r w:rsidR="00F81884">
        <w:rPr>
          <w:rFonts w:eastAsia="Times New Roman" w:cs="Times New Roman"/>
          <w:color w:val="000000"/>
          <w:shd w:val="clear" w:color="auto" w:fill="FFFFFF"/>
        </w:rPr>
        <w:t xml:space="preserve">value regime. But they </w:t>
      </w:r>
      <w:r w:rsidR="00D243C2">
        <w:rPr>
          <w:rFonts w:eastAsia="Times New Roman" w:cs="Times New Roman"/>
          <w:color w:val="000000"/>
          <w:shd w:val="clear" w:color="auto" w:fill="FFFFFF"/>
        </w:rPr>
        <w:t xml:space="preserve">unquestionably brought more food onto consumer </w:t>
      </w:r>
      <w:r w:rsidR="00F81884">
        <w:rPr>
          <w:rFonts w:eastAsia="Times New Roman" w:cs="Times New Roman"/>
          <w:color w:val="000000"/>
          <w:shd w:val="clear" w:color="auto" w:fill="FFFFFF"/>
        </w:rPr>
        <w:t>plate</w:t>
      </w:r>
      <w:r w:rsidR="00D243C2">
        <w:rPr>
          <w:rFonts w:eastAsia="Times New Roman" w:cs="Times New Roman"/>
          <w:color w:val="000000"/>
          <w:shd w:val="clear" w:color="auto" w:fill="FFFFFF"/>
        </w:rPr>
        <w:t>s that otherwise would have ended up in landfills</w:t>
      </w:r>
      <w:r w:rsidR="00F81884">
        <w:rPr>
          <w:rFonts w:eastAsia="Times New Roman" w:cs="Times New Roman"/>
          <w:color w:val="000000"/>
          <w:shd w:val="clear" w:color="auto" w:fill="FFFFFF"/>
        </w:rPr>
        <w:t xml:space="preserve">. </w:t>
      </w:r>
    </w:p>
    <w:p w14:paraId="1A926B42" w14:textId="77777777" w:rsidR="00F81884" w:rsidRDefault="00F81884" w:rsidP="00844C2F">
      <w:pPr>
        <w:spacing w:line="480" w:lineRule="auto"/>
        <w:rPr>
          <w:rFonts w:eastAsia="Times New Roman" w:cs="Times New Roman"/>
          <w:color w:val="000000"/>
          <w:shd w:val="clear" w:color="auto" w:fill="FFFFFF"/>
        </w:rPr>
      </w:pPr>
    </w:p>
    <w:p w14:paraId="0EF5AE5F" w14:textId="3448171F" w:rsidR="00F23102" w:rsidRPr="00CA0D60" w:rsidRDefault="00097E69" w:rsidP="00CA0D60">
      <w:pPr>
        <w:spacing w:line="480" w:lineRule="auto"/>
        <w:jc w:val="center"/>
        <w:outlineLvl w:val="0"/>
        <w:rPr>
          <w:rFonts w:cs="Times New Roman"/>
          <w:b/>
        </w:rPr>
      </w:pPr>
      <w:r w:rsidRPr="00F40BEF">
        <w:rPr>
          <w:rFonts w:cs="Times New Roman"/>
          <w:b/>
        </w:rPr>
        <w:t>DISCUSSION</w:t>
      </w:r>
    </w:p>
    <w:p w14:paraId="409F4EED" w14:textId="77777777" w:rsidR="00F05651" w:rsidRDefault="00F05651" w:rsidP="007C5640">
      <w:pPr>
        <w:spacing w:line="480" w:lineRule="auto"/>
        <w:ind w:firstLine="720"/>
        <w:rPr>
          <w:rFonts w:cs="Times New Roman"/>
        </w:rPr>
      </w:pPr>
    </w:p>
    <w:p w14:paraId="50E2E53A" w14:textId="19DFFAA5" w:rsidR="00BD709B" w:rsidRDefault="00BD709B" w:rsidP="007C5640">
      <w:pPr>
        <w:spacing w:line="480" w:lineRule="auto"/>
        <w:ind w:firstLine="720"/>
        <w:rPr>
          <w:rFonts w:cs="Times New Roman"/>
        </w:rPr>
      </w:pPr>
      <w:r>
        <w:rPr>
          <w:rFonts w:cs="Times New Roman"/>
        </w:rPr>
        <w:t>This</w:t>
      </w:r>
      <w:r w:rsidRPr="00F40BEF">
        <w:rPr>
          <w:rFonts w:cs="Times New Roman"/>
        </w:rPr>
        <w:t xml:space="preserve"> ethnographic inquiry of collective consumer action to reimagine</w:t>
      </w:r>
      <w:r w:rsidR="00D92465">
        <w:rPr>
          <w:rFonts w:cs="Times New Roman"/>
        </w:rPr>
        <w:t xml:space="preserve"> the value outcomes as produced by the German food value regime</w:t>
      </w:r>
      <w:r w:rsidR="00134BED">
        <w:rPr>
          <w:rFonts w:cs="Times New Roman"/>
        </w:rPr>
        <w:t xml:space="preserve"> </w:t>
      </w:r>
      <w:r>
        <w:rPr>
          <w:rFonts w:cs="Times New Roman"/>
        </w:rPr>
        <w:t>offers</w:t>
      </w:r>
      <w:r w:rsidRPr="00F40BEF">
        <w:rPr>
          <w:rFonts w:cs="Times New Roman"/>
        </w:rPr>
        <w:t xml:space="preserve"> </w:t>
      </w:r>
      <w:r w:rsidR="00F42884">
        <w:rPr>
          <w:rFonts w:cs="Times New Roman"/>
        </w:rPr>
        <w:t>two</w:t>
      </w:r>
      <w:r w:rsidRPr="00F40BEF">
        <w:rPr>
          <w:rFonts w:cs="Times New Roman"/>
        </w:rPr>
        <w:t xml:space="preserve"> </w:t>
      </w:r>
      <w:r w:rsidR="00134BED">
        <w:rPr>
          <w:rFonts w:cs="Times New Roman"/>
        </w:rPr>
        <w:t>primary</w:t>
      </w:r>
      <w:r w:rsidR="00F42884">
        <w:rPr>
          <w:rFonts w:cs="Times New Roman"/>
        </w:rPr>
        <w:t xml:space="preserve"> </w:t>
      </w:r>
      <w:r>
        <w:rPr>
          <w:rFonts w:cs="Times New Roman"/>
        </w:rPr>
        <w:t>contributions</w:t>
      </w:r>
      <w:r w:rsidR="00134BED">
        <w:rPr>
          <w:rFonts w:cs="Times New Roman"/>
        </w:rPr>
        <w:t xml:space="preserve"> to theory</w:t>
      </w:r>
      <w:r>
        <w:rPr>
          <w:rFonts w:cs="Times New Roman"/>
        </w:rPr>
        <w:t xml:space="preserve">. </w:t>
      </w:r>
      <w:r w:rsidR="006F4BF7">
        <w:rPr>
          <w:rFonts w:cs="Times New Roman"/>
        </w:rPr>
        <w:t>First</w:t>
      </w:r>
      <w:r>
        <w:rPr>
          <w:rFonts w:cs="Times New Roman"/>
        </w:rPr>
        <w:t xml:space="preserve">, </w:t>
      </w:r>
      <w:r w:rsidR="006F4BF7">
        <w:rPr>
          <w:rFonts w:cs="Times New Roman"/>
        </w:rPr>
        <w:t xml:space="preserve">it </w:t>
      </w:r>
      <w:r>
        <w:rPr>
          <w:rFonts w:cs="Times New Roman"/>
        </w:rPr>
        <w:t>expands our kn</w:t>
      </w:r>
      <w:r w:rsidR="007C5640">
        <w:rPr>
          <w:rFonts w:cs="Times New Roman"/>
        </w:rPr>
        <w:t>owledge about consumer movement</w:t>
      </w:r>
      <w:r w:rsidR="00D92465">
        <w:rPr>
          <w:rFonts w:cs="Times New Roman"/>
        </w:rPr>
        <w:t xml:space="preserve"> </w:t>
      </w:r>
      <w:r w:rsidR="00F42884">
        <w:rPr>
          <w:rFonts w:cs="Times New Roman"/>
        </w:rPr>
        <w:t xml:space="preserve">strategies </w:t>
      </w:r>
      <w:r w:rsidR="00D92465">
        <w:rPr>
          <w:rFonts w:cs="Times New Roman"/>
        </w:rPr>
        <w:t xml:space="preserve">by </w:t>
      </w:r>
      <w:r w:rsidR="00795C4A">
        <w:rPr>
          <w:rFonts w:cs="Times New Roman"/>
        </w:rPr>
        <w:t>recognizing</w:t>
      </w:r>
      <w:r w:rsidR="00D92465">
        <w:rPr>
          <w:rFonts w:cs="Times New Roman"/>
        </w:rPr>
        <w:t xml:space="preserve"> three different loci of intervention</w:t>
      </w:r>
      <w:r w:rsidR="000D5311">
        <w:rPr>
          <w:rFonts w:cs="Times New Roman"/>
        </w:rPr>
        <w:t xml:space="preserve"> of consumer movements and the strategy of creating alternative pathways. </w:t>
      </w:r>
      <w:r w:rsidR="00134BED">
        <w:rPr>
          <w:rFonts w:cs="Times New Roman"/>
        </w:rPr>
        <w:t>Here w</w:t>
      </w:r>
      <w:r w:rsidR="00F42884">
        <w:rPr>
          <w:rFonts w:cs="Times New Roman"/>
        </w:rPr>
        <w:t>e also</w:t>
      </w:r>
      <w:r w:rsidR="00047983">
        <w:rPr>
          <w:rFonts w:cs="Times New Roman"/>
        </w:rPr>
        <w:t xml:space="preserve"> identify conditions that make intervention into </w:t>
      </w:r>
      <w:r w:rsidR="00134BED">
        <w:rPr>
          <w:rFonts w:cs="Times New Roman"/>
        </w:rPr>
        <w:t>object</w:t>
      </w:r>
      <w:r w:rsidR="00047983">
        <w:rPr>
          <w:rFonts w:cs="Times New Roman"/>
        </w:rPr>
        <w:t xml:space="preserve"> pathways more likely. </w:t>
      </w:r>
      <w:r w:rsidR="00F42884">
        <w:rPr>
          <w:rFonts w:cs="Times New Roman"/>
        </w:rPr>
        <w:t>Second</w:t>
      </w:r>
      <w:r w:rsidR="006F4BF7">
        <w:rPr>
          <w:rFonts w:cs="Times New Roman"/>
        </w:rPr>
        <w:t xml:space="preserve">, our </w:t>
      </w:r>
      <w:r w:rsidR="006F4BF7" w:rsidRPr="00F40BEF">
        <w:rPr>
          <w:rFonts w:cs="Times New Roman"/>
        </w:rPr>
        <w:t>conceptualization of value regimes</w:t>
      </w:r>
      <w:r w:rsidR="006F4BF7">
        <w:rPr>
          <w:rFonts w:cs="Times New Roman"/>
        </w:rPr>
        <w:t xml:space="preserve"> provides a useful analytical tool for the study of markets, market dynamics</w:t>
      </w:r>
      <w:r w:rsidR="00871B66">
        <w:rPr>
          <w:rFonts w:cs="Times New Roman"/>
        </w:rPr>
        <w:t>,</w:t>
      </w:r>
      <w:r w:rsidR="006F4BF7">
        <w:rPr>
          <w:rFonts w:cs="Times New Roman"/>
        </w:rPr>
        <w:t xml:space="preserve"> and systemic value creation within markets.</w:t>
      </w:r>
    </w:p>
    <w:p w14:paraId="7602BB9B" w14:textId="77777777" w:rsidR="00A606A9" w:rsidRDefault="00A606A9" w:rsidP="007C5640">
      <w:pPr>
        <w:spacing w:line="480" w:lineRule="auto"/>
        <w:ind w:firstLine="720"/>
        <w:rPr>
          <w:rFonts w:cs="Times New Roman"/>
        </w:rPr>
      </w:pPr>
    </w:p>
    <w:p w14:paraId="2B80CA4C" w14:textId="2292F018" w:rsidR="00BD709B" w:rsidRPr="00DC16D8" w:rsidRDefault="00F42884" w:rsidP="003F28B2">
      <w:pPr>
        <w:pStyle w:val="berschrift2"/>
      </w:pPr>
      <w:r>
        <w:t>Consumer Movement Strategies</w:t>
      </w:r>
      <w:r w:rsidR="00134BED">
        <w:t xml:space="preserve"> and Building Alternative Pathways</w:t>
      </w:r>
    </w:p>
    <w:p w14:paraId="27098F9C" w14:textId="2137EFB6" w:rsidR="00447C56" w:rsidRDefault="00447C56" w:rsidP="00BD709B">
      <w:pPr>
        <w:spacing w:line="480" w:lineRule="auto"/>
        <w:ind w:firstLine="720"/>
        <w:rPr>
          <w:rFonts w:cs="Times New Roman"/>
          <w:bCs/>
        </w:rPr>
      </w:pPr>
      <w:r>
        <w:rPr>
          <w:rFonts w:cs="Times New Roman"/>
          <w:bCs/>
        </w:rPr>
        <w:t>Studies of consumer movements have often focused on movement identities and their tactical repertoires for seeking change (</w:t>
      </w:r>
      <w:r w:rsidR="00134BED">
        <w:rPr>
          <w:rFonts w:cs="Times New Roman"/>
          <w:bCs/>
        </w:rPr>
        <w:t xml:space="preserve">e.g., </w:t>
      </w:r>
      <w:r>
        <w:rPr>
          <w:rFonts w:cs="Times New Roman"/>
          <w:bCs/>
        </w:rPr>
        <w:t xml:space="preserve">Jasper </w:t>
      </w:r>
      <w:r w:rsidR="00C31730">
        <w:rPr>
          <w:rFonts w:cs="Times New Roman"/>
          <w:bCs/>
        </w:rPr>
        <w:t>2011</w:t>
      </w:r>
      <w:r>
        <w:rPr>
          <w:rFonts w:cs="Times New Roman"/>
          <w:bCs/>
        </w:rPr>
        <w:t xml:space="preserve">; </w:t>
      </w:r>
      <w:proofErr w:type="spellStart"/>
      <w:r>
        <w:rPr>
          <w:rFonts w:cs="Times New Roman"/>
          <w:bCs/>
        </w:rPr>
        <w:t>Scaraboto</w:t>
      </w:r>
      <w:proofErr w:type="spellEnd"/>
      <w:r>
        <w:rPr>
          <w:rFonts w:cs="Times New Roman"/>
          <w:bCs/>
        </w:rPr>
        <w:t xml:space="preserve"> and Fischer 2013; Weijo et al. 2018). This framing has come at a cost for understanding movement strategies, that is, questions of where movements decide to take the fight and with what resources (Smithey 2009). </w:t>
      </w:r>
      <w:r>
        <w:rPr>
          <w:rFonts w:cs="Times New Roman"/>
          <w:bCs/>
        </w:rPr>
        <w:lastRenderedPageBreak/>
        <w:t xml:space="preserve">Our study foregrounded this question of strategy in our investigation, which also motivated our development of value regime theorization. </w:t>
      </w:r>
    </w:p>
    <w:p w14:paraId="7D4986D2" w14:textId="4B098EA8" w:rsidR="00BD709B" w:rsidRDefault="008830DF">
      <w:pPr>
        <w:spacing w:line="480" w:lineRule="auto"/>
        <w:rPr>
          <w:rFonts w:cs="Times New Roman"/>
          <w:bCs/>
        </w:rPr>
      </w:pPr>
      <w:r>
        <w:rPr>
          <w:rFonts w:cs="Times New Roman"/>
          <w:bCs/>
        </w:rPr>
        <w:tab/>
      </w:r>
      <w:r w:rsidR="00BC1BB4">
        <w:rPr>
          <w:rFonts w:cs="Times New Roman"/>
          <w:bCs/>
        </w:rPr>
        <w:t>O</w:t>
      </w:r>
      <w:r w:rsidR="00795C4A">
        <w:rPr>
          <w:rFonts w:cs="Times New Roman"/>
          <w:bCs/>
        </w:rPr>
        <w:t xml:space="preserve">ur study investigated how a consumer movement worked to improve the alignment between its members’ higher-order values and their desired value outcomes within a value regime. As Graeber (2001, 105) writes, </w:t>
      </w:r>
      <w:r w:rsidR="00795C4A" w:rsidRPr="00F40BEF">
        <w:rPr>
          <w:rFonts w:cs="Times New Roman"/>
        </w:rPr>
        <w:t>“value, after all, is something that mobilizes the desires of those who recognize</w:t>
      </w:r>
      <w:r w:rsidR="00795C4A">
        <w:rPr>
          <w:rFonts w:cs="Times New Roman"/>
        </w:rPr>
        <w:t xml:space="preserve"> it, and moves them to action.”</w:t>
      </w:r>
      <w:r w:rsidR="00795C4A" w:rsidRPr="00F40BEF">
        <w:rPr>
          <w:rFonts w:cs="Times New Roman"/>
        </w:rPr>
        <w:t xml:space="preserve"> </w:t>
      </w:r>
      <w:r w:rsidR="00795C4A">
        <w:rPr>
          <w:rFonts w:cs="Times New Roman"/>
          <w:bCs/>
        </w:rPr>
        <w:t xml:space="preserve">The misalignment between higher-order values and value outcomes in our empirical case was profound, producing the kind of collective moral outrage or sense of injustice that is known to spark consumer movement mobilization (e.g., </w:t>
      </w:r>
      <w:proofErr w:type="spellStart"/>
      <w:r w:rsidR="00795C4A">
        <w:rPr>
          <w:rFonts w:cs="Times New Roman"/>
          <w:bCs/>
        </w:rPr>
        <w:t>Kozinets</w:t>
      </w:r>
      <w:proofErr w:type="spellEnd"/>
      <w:r w:rsidR="00795C4A">
        <w:rPr>
          <w:rFonts w:cs="Times New Roman"/>
          <w:bCs/>
        </w:rPr>
        <w:t xml:space="preserve"> and </w:t>
      </w:r>
      <w:proofErr w:type="spellStart"/>
      <w:r w:rsidR="00795C4A">
        <w:rPr>
          <w:rFonts w:cs="Times New Roman"/>
          <w:bCs/>
        </w:rPr>
        <w:t>Handelman</w:t>
      </w:r>
      <w:proofErr w:type="spellEnd"/>
      <w:r w:rsidR="00795C4A">
        <w:rPr>
          <w:rFonts w:cs="Times New Roman"/>
          <w:bCs/>
        </w:rPr>
        <w:t xml:space="preserve"> 2004; Jasper </w:t>
      </w:r>
      <w:r w:rsidR="004C2FFC">
        <w:rPr>
          <w:rFonts w:cs="Times New Roman"/>
          <w:bCs/>
        </w:rPr>
        <w:t>2011</w:t>
      </w:r>
      <w:r w:rsidR="00795C4A">
        <w:rPr>
          <w:rFonts w:cs="Times New Roman"/>
          <w:bCs/>
        </w:rPr>
        <w:t xml:space="preserve">). </w:t>
      </w:r>
      <w:r w:rsidR="00BD709B">
        <w:rPr>
          <w:rFonts w:cs="Times New Roman"/>
          <w:bCs/>
        </w:rPr>
        <w:t>Consumer movements are</w:t>
      </w:r>
      <w:r w:rsidR="00431187">
        <w:rPr>
          <w:rFonts w:cs="Times New Roman"/>
          <w:bCs/>
        </w:rPr>
        <w:t xml:space="preserve"> often concerned with the issue that their world view –as expressed in higher-order values – is not al</w:t>
      </w:r>
      <w:r w:rsidR="00C9415B">
        <w:rPr>
          <w:rFonts w:cs="Times New Roman"/>
          <w:bCs/>
        </w:rPr>
        <w:t>igned</w:t>
      </w:r>
      <w:r w:rsidR="00431187">
        <w:rPr>
          <w:rFonts w:cs="Times New Roman"/>
          <w:bCs/>
        </w:rPr>
        <w:t xml:space="preserve"> with actual value outcomes as produced by market systems. </w:t>
      </w:r>
      <w:r w:rsidR="00BD709B">
        <w:rPr>
          <w:rFonts w:cs="Times New Roman"/>
          <w:bCs/>
        </w:rPr>
        <w:t>Revisiting prior studies of consumer movements from our value regime perspective reveals collective</w:t>
      </w:r>
      <w:r w:rsidR="00F42884">
        <w:rPr>
          <w:rFonts w:cs="Times New Roman"/>
          <w:bCs/>
        </w:rPr>
        <w:t xml:space="preserve"> and</w:t>
      </w:r>
      <w:r>
        <w:rPr>
          <w:rFonts w:cs="Times New Roman"/>
          <w:bCs/>
        </w:rPr>
        <w:t xml:space="preserve"> strategic</w:t>
      </w:r>
      <w:r w:rsidR="00BD709B">
        <w:rPr>
          <w:rFonts w:cs="Times New Roman"/>
          <w:bCs/>
        </w:rPr>
        <w:t xml:space="preserve"> attempts to change value regimes through their governance mechanisms and higher-order values. Lobbying and proposing alternative designs for governance mechanisms are well-known strategies of consumer movements (e.g., </w:t>
      </w:r>
      <w:proofErr w:type="spellStart"/>
      <w:r w:rsidR="00F42884" w:rsidRPr="00A64A0D">
        <w:t>Gusfield</w:t>
      </w:r>
      <w:proofErr w:type="spellEnd"/>
      <w:r w:rsidR="00F42884" w:rsidRPr="00A64A0D">
        <w:t xml:space="preserve"> 1986</w:t>
      </w:r>
      <w:r w:rsidR="00F42884">
        <w:t xml:space="preserve">; </w:t>
      </w:r>
      <w:r w:rsidR="00BD709B">
        <w:rPr>
          <w:rFonts w:cs="Times New Roman"/>
          <w:bCs/>
        </w:rPr>
        <w:t>King and Pearce 2010). Similarly, the desire to raise awareness or “change the conversation” regarding higher-order values is a known cause for movement mobilization (</w:t>
      </w:r>
      <w:proofErr w:type="spellStart"/>
      <w:r w:rsidR="00BD709B" w:rsidRPr="00F40BEF">
        <w:rPr>
          <w:rFonts w:cs="Times New Roman"/>
        </w:rPr>
        <w:t>Buechler</w:t>
      </w:r>
      <w:proofErr w:type="spellEnd"/>
      <w:r w:rsidR="00BD709B" w:rsidRPr="00F40BEF">
        <w:rPr>
          <w:rFonts w:cs="Times New Roman"/>
        </w:rPr>
        <w:t xml:space="preserve"> 1995</w:t>
      </w:r>
      <w:r w:rsidR="00BD709B">
        <w:rPr>
          <w:rFonts w:cs="Times New Roman"/>
        </w:rPr>
        <w:t xml:space="preserve">; </w:t>
      </w:r>
      <w:proofErr w:type="spellStart"/>
      <w:r w:rsidR="00BD709B">
        <w:rPr>
          <w:rFonts w:cs="Times New Roman"/>
          <w:bCs/>
        </w:rPr>
        <w:t>Kozinets</w:t>
      </w:r>
      <w:proofErr w:type="spellEnd"/>
      <w:r w:rsidR="00BD709B">
        <w:rPr>
          <w:rFonts w:cs="Times New Roman"/>
          <w:bCs/>
        </w:rPr>
        <w:t xml:space="preserve"> and </w:t>
      </w:r>
      <w:proofErr w:type="spellStart"/>
      <w:r w:rsidR="00BD709B">
        <w:rPr>
          <w:rFonts w:cs="Times New Roman"/>
          <w:bCs/>
        </w:rPr>
        <w:t>Handelman</w:t>
      </w:r>
      <w:proofErr w:type="spellEnd"/>
      <w:r w:rsidR="00BD709B">
        <w:rPr>
          <w:rFonts w:cs="Times New Roman"/>
          <w:bCs/>
        </w:rPr>
        <w:t xml:space="preserve"> 2004; </w:t>
      </w:r>
      <w:proofErr w:type="spellStart"/>
      <w:r w:rsidR="00BD709B">
        <w:rPr>
          <w:rFonts w:cs="Times New Roman"/>
          <w:bCs/>
        </w:rPr>
        <w:t>Scaraboto</w:t>
      </w:r>
      <w:proofErr w:type="spellEnd"/>
      <w:r w:rsidR="00BD709B">
        <w:rPr>
          <w:rFonts w:cs="Times New Roman"/>
          <w:bCs/>
        </w:rPr>
        <w:t xml:space="preserve"> and Fischer 2013). </w:t>
      </w:r>
    </w:p>
    <w:p w14:paraId="37781DD7" w14:textId="09BDFD35" w:rsidR="002C5298" w:rsidRPr="00942F56" w:rsidRDefault="00134BED" w:rsidP="00D80FA0">
      <w:pPr>
        <w:spacing w:line="480" w:lineRule="auto"/>
        <w:ind w:firstLine="720"/>
        <w:rPr>
          <w:rFonts w:cs="Times New Roman"/>
        </w:rPr>
      </w:pPr>
      <w:r>
        <w:rPr>
          <w:rFonts w:cs="Times New Roman"/>
          <w:bCs/>
        </w:rPr>
        <w:t xml:space="preserve">Our value regime model offers a useful way to understand consumer movement strategies and their respective loci of intervention and resource mobilization. </w:t>
      </w:r>
      <w:r w:rsidR="00795C4A">
        <w:rPr>
          <w:rFonts w:cs="Times New Roman"/>
          <w:bCs/>
        </w:rPr>
        <w:t xml:space="preserve">We believe that consumer intervention into object pathways—by way of building disjunctive and/or complementary pathways—represents a newer and more direct strategy for consumers attempting value regime change. </w:t>
      </w:r>
      <w:r w:rsidR="003E6A1A">
        <w:rPr>
          <w:rFonts w:cs="Times New Roman"/>
          <w:bCs/>
        </w:rPr>
        <w:t xml:space="preserve">We believe </w:t>
      </w:r>
      <w:r w:rsidR="003E6A1A">
        <w:rPr>
          <w:rFonts w:cs="Times New Roman"/>
        </w:rPr>
        <w:t>building a new object pathway is similar to what Appadurai (1986) described as the “creative recontextualization of value</w:t>
      </w:r>
      <w:r w:rsidR="00253C5F">
        <w:rPr>
          <w:rFonts w:cs="Times New Roman"/>
        </w:rPr>
        <w:t>,</w:t>
      </w:r>
      <w:r w:rsidR="003E6A1A">
        <w:rPr>
          <w:rFonts w:cs="Times New Roman"/>
        </w:rPr>
        <w:t>” by which regime actors seek to legitimize their “</w:t>
      </w:r>
      <w:r w:rsidR="003E6A1A" w:rsidRPr="00441F02">
        <w:rPr>
          <w:rFonts w:cs="Times New Roman"/>
          <w:bCs/>
        </w:rPr>
        <w:t>own value claims and manipulations to e</w:t>
      </w:r>
      <w:r w:rsidR="003E6A1A">
        <w:rPr>
          <w:rFonts w:cs="Times New Roman"/>
          <w:bCs/>
        </w:rPr>
        <w:t>nhance their personal interests” (p. 55).</w:t>
      </w:r>
      <w:r w:rsidR="003E6A1A">
        <w:rPr>
          <w:rFonts w:cs="Times New Roman"/>
        </w:rPr>
        <w:t xml:space="preserve"> </w:t>
      </w:r>
      <w:r w:rsidR="003E6A1A">
        <w:rPr>
          <w:rFonts w:cs="Times New Roman"/>
        </w:rPr>
        <w:lastRenderedPageBreak/>
        <w:t xml:space="preserve">As Appadurai (1986) further writes, “[t]he </w:t>
      </w:r>
      <w:r w:rsidR="003E6A1A" w:rsidRPr="00841864">
        <w:rPr>
          <w:rFonts w:cs="Times New Roman"/>
        </w:rPr>
        <w:t xml:space="preserve">diversion of commodities from specified paths is always </w:t>
      </w:r>
      <w:r w:rsidR="003E6A1A">
        <w:rPr>
          <w:rFonts w:cs="Times New Roman"/>
        </w:rPr>
        <w:t xml:space="preserve">a sign of creativity or crisis” (p. 26). In our case, it was both creativity and crisis, which underlined the </w:t>
      </w:r>
      <w:r w:rsidR="0081441C">
        <w:rPr>
          <w:rFonts w:cs="Times New Roman"/>
        </w:rPr>
        <w:t>e</w:t>
      </w:r>
      <w:r w:rsidR="003E6A1A">
        <w:rPr>
          <w:rFonts w:cs="Times New Roman"/>
          <w:bCs/>
        </w:rPr>
        <w:t xml:space="preserve">volving nature of this strategy; the tactical approaches of the anti-food waste movement changed, but the </w:t>
      </w:r>
      <w:r w:rsidR="007A0CDC">
        <w:rPr>
          <w:rFonts w:cs="Times New Roman"/>
          <w:bCs/>
        </w:rPr>
        <w:t xml:space="preserve">overall </w:t>
      </w:r>
      <w:r w:rsidR="003E6A1A">
        <w:rPr>
          <w:rFonts w:cs="Times New Roman"/>
          <w:bCs/>
        </w:rPr>
        <w:t xml:space="preserve">locus of intervention </w:t>
      </w:r>
      <w:r w:rsidR="0081441C">
        <w:rPr>
          <w:rFonts w:cs="Times New Roman"/>
          <w:bCs/>
        </w:rPr>
        <w:t>did not</w:t>
      </w:r>
      <w:r w:rsidR="003E6A1A">
        <w:rPr>
          <w:rFonts w:cs="Times New Roman"/>
          <w:bCs/>
        </w:rPr>
        <w:t>.</w:t>
      </w:r>
      <w:r w:rsidR="003E6A1A">
        <w:rPr>
          <w:rFonts w:cs="Times New Roman"/>
        </w:rPr>
        <w:t xml:space="preserve"> At the risk of oversimplifying, we can view the process of </w:t>
      </w:r>
      <w:r w:rsidR="0067073B">
        <w:rPr>
          <w:rFonts w:cs="Times New Roman"/>
        </w:rPr>
        <w:t xml:space="preserve">value </w:t>
      </w:r>
      <w:r w:rsidR="003E6A1A">
        <w:rPr>
          <w:rFonts w:cs="Times New Roman"/>
        </w:rPr>
        <w:t>regime change in German food retail as a one-two punch. Dumpster divers, by repurposing scavenging techniques to create a disjunctive object pathway, caught the public imagination</w:t>
      </w:r>
      <w:r w:rsidR="006B51A7">
        <w:rPr>
          <w:rFonts w:cs="Times New Roman"/>
        </w:rPr>
        <w:t>,</w:t>
      </w:r>
      <w:r w:rsidR="0067073B">
        <w:rPr>
          <w:rFonts w:cs="Times New Roman"/>
        </w:rPr>
        <w:t xml:space="preserve"> </w:t>
      </w:r>
      <w:r w:rsidR="003E6A1A">
        <w:rPr>
          <w:rFonts w:cs="Times New Roman"/>
        </w:rPr>
        <w:t>unveiled and questioned underlying value</w:t>
      </w:r>
      <w:r w:rsidR="006B51A7">
        <w:rPr>
          <w:rFonts w:cs="Times New Roman"/>
        </w:rPr>
        <w:t>-</w:t>
      </w:r>
      <w:r w:rsidR="003E6A1A">
        <w:rPr>
          <w:rFonts w:cs="Times New Roman"/>
        </w:rPr>
        <w:t>creating processes</w:t>
      </w:r>
      <w:r w:rsidR="00E35807">
        <w:rPr>
          <w:rFonts w:cs="Times New Roman"/>
        </w:rPr>
        <w:t xml:space="preserve">, and </w:t>
      </w:r>
      <w:r w:rsidR="007C5640">
        <w:rPr>
          <w:rFonts w:cs="Times New Roman"/>
        </w:rPr>
        <w:t>questioned the workings of the</w:t>
      </w:r>
      <w:r w:rsidR="003E6A1A">
        <w:rPr>
          <w:rFonts w:cs="Times New Roman"/>
        </w:rPr>
        <w:t xml:space="preserve"> value regime. Foodsharing build on the idea of an alternative pathway, but in contrast to dumpster divers developed one that was aligned with the other value regime elements, namely governance mechanisms and higher-order values. </w:t>
      </w:r>
      <w:r w:rsidR="00253C5F">
        <w:rPr>
          <w:rFonts w:cs="Times New Roman"/>
        </w:rPr>
        <w:t xml:space="preserve">This change in tactics—but not strategy—resulted in significant legitimacy gains for the consumer movement. Here our findings complement recent studies that found that the legitimacy of a movement is not static and that a movement can do much on its own initiative to improve its public image and opportunities to attract institutional allies (e.g., </w:t>
      </w:r>
      <w:proofErr w:type="spellStart"/>
      <w:r w:rsidR="00253C5F">
        <w:rPr>
          <w:rFonts w:cs="Times New Roman"/>
        </w:rPr>
        <w:t>Scaraboto</w:t>
      </w:r>
      <w:proofErr w:type="spellEnd"/>
      <w:r w:rsidR="00253C5F">
        <w:rPr>
          <w:rFonts w:cs="Times New Roman"/>
        </w:rPr>
        <w:t xml:space="preserve"> and Fischer 2013; Weijo et al. 2018). </w:t>
      </w:r>
    </w:p>
    <w:p w14:paraId="6E95BB25" w14:textId="01B7B228" w:rsidR="00F42884" w:rsidRPr="00942F56" w:rsidRDefault="003E6A1A">
      <w:pPr>
        <w:spacing w:line="480" w:lineRule="auto"/>
        <w:ind w:firstLine="720"/>
        <w:rPr>
          <w:rFonts w:cs="Times New Roman"/>
          <w:bCs/>
        </w:rPr>
      </w:pPr>
      <w:r>
        <w:rPr>
          <w:rFonts w:cs="Times New Roman"/>
          <w:bCs/>
        </w:rPr>
        <w:t>Our</w:t>
      </w:r>
      <w:r w:rsidR="00F42884">
        <w:rPr>
          <w:rFonts w:cs="Times New Roman"/>
        </w:rPr>
        <w:t xml:space="preserve"> study provides some insight into the question of when consumers are more likely to intervene in value regimes by building alternative object pathways rather than protesting, lobbying, or signing petitions. We identify three conditions that facilitate consumer interventions into object pathways: 1) physical access to object pathways, 2) </w:t>
      </w:r>
      <w:r w:rsidR="00E919B4">
        <w:rPr>
          <w:rFonts w:cs="Times New Roman"/>
        </w:rPr>
        <w:t xml:space="preserve">a </w:t>
      </w:r>
      <w:r w:rsidR="00F42884">
        <w:rPr>
          <w:rFonts w:cs="Times New Roman"/>
        </w:rPr>
        <w:t xml:space="preserve">systemic challenge, </w:t>
      </w:r>
      <w:r w:rsidR="0095106C">
        <w:rPr>
          <w:rFonts w:cs="Times New Roman"/>
        </w:rPr>
        <w:t xml:space="preserve">and </w:t>
      </w:r>
      <w:r w:rsidR="00F42884">
        <w:rPr>
          <w:rFonts w:cs="Times New Roman"/>
        </w:rPr>
        <w:t xml:space="preserve">3) mastery of digital media. </w:t>
      </w:r>
    </w:p>
    <w:p w14:paraId="013964C5" w14:textId="3D529781" w:rsidR="00F42884" w:rsidRDefault="00F42884" w:rsidP="00F42884">
      <w:pPr>
        <w:spacing w:line="480" w:lineRule="auto"/>
        <w:ind w:firstLine="720"/>
        <w:rPr>
          <w:rFonts w:cs="Times New Roman"/>
        </w:rPr>
      </w:pPr>
      <w:r>
        <w:rPr>
          <w:rFonts w:cs="Times New Roman"/>
        </w:rPr>
        <w:t>First, it appears that physical access to the object pathway is an important, if not necessary, condition. Dumpster divers could access food waste to divert it for consumption, allowing them to create a disjunctive pathway. In the case of sweatshop labor in foreign countries, the lack of access to critical points in the object pathway puts such a strategy out of reach for activists, who must resort to less direct action, such as protests and boycotts</w:t>
      </w:r>
      <w:r w:rsidR="00AA7357">
        <w:rPr>
          <w:rFonts w:cs="Times New Roman"/>
        </w:rPr>
        <w:t xml:space="preserve"> (Bennett </w:t>
      </w:r>
      <w:r w:rsidR="00AA7357">
        <w:rPr>
          <w:rFonts w:cs="Times New Roman"/>
        </w:rPr>
        <w:lastRenderedPageBreak/>
        <w:t xml:space="preserve">2004; </w:t>
      </w:r>
      <w:proofErr w:type="spellStart"/>
      <w:r w:rsidR="00AA7357">
        <w:rPr>
          <w:rFonts w:cs="Times New Roman"/>
        </w:rPr>
        <w:t>Kozinets</w:t>
      </w:r>
      <w:proofErr w:type="spellEnd"/>
      <w:r w:rsidR="00AA7357">
        <w:rPr>
          <w:rFonts w:cs="Times New Roman"/>
        </w:rPr>
        <w:t xml:space="preserve"> and </w:t>
      </w:r>
      <w:proofErr w:type="spellStart"/>
      <w:r w:rsidR="00AA7357">
        <w:rPr>
          <w:rFonts w:cs="Times New Roman"/>
        </w:rPr>
        <w:t>Handelman</w:t>
      </w:r>
      <w:proofErr w:type="spellEnd"/>
      <w:r w:rsidR="00AA7357">
        <w:rPr>
          <w:rFonts w:cs="Times New Roman"/>
        </w:rPr>
        <w:t xml:space="preserve"> 2004)</w:t>
      </w:r>
      <w:r>
        <w:rPr>
          <w:rFonts w:cs="Times New Roman"/>
        </w:rPr>
        <w:t>. CSA, in building a complementary object pathway to food retailing, did not require access to existing object pathways because active disruption was not part of the strategy</w:t>
      </w:r>
      <w:r w:rsidR="007A0CDC">
        <w:rPr>
          <w:rFonts w:cs="Times New Roman"/>
        </w:rPr>
        <w:t xml:space="preserve"> (Thompson and </w:t>
      </w:r>
      <w:proofErr w:type="spellStart"/>
      <w:r w:rsidR="007A0CDC">
        <w:rPr>
          <w:rFonts w:cs="Times New Roman"/>
        </w:rPr>
        <w:t>Coskuner-Balli</w:t>
      </w:r>
      <w:proofErr w:type="spellEnd"/>
      <w:r w:rsidR="007A0CDC">
        <w:rPr>
          <w:rFonts w:cs="Times New Roman"/>
        </w:rPr>
        <w:t xml:space="preserve"> 2007)</w:t>
      </w:r>
      <w:r>
        <w:rPr>
          <w:rFonts w:cs="Times New Roman"/>
        </w:rPr>
        <w:t xml:space="preserve">. Another precondition we identify is the competency, in terms of skills and available resources, to manipulate the material flows of an object pathway. Both dumpster divers and </w:t>
      </w:r>
      <w:proofErr w:type="spellStart"/>
      <w:r>
        <w:rPr>
          <w:rFonts w:cs="Times New Roman"/>
        </w:rPr>
        <w:t>Foodsharers</w:t>
      </w:r>
      <w:proofErr w:type="spellEnd"/>
      <w:r>
        <w:rPr>
          <w:rFonts w:cs="Times New Roman"/>
        </w:rPr>
        <w:t xml:space="preserve"> made extensive use of affordances such as domestic cooking skills, food-preparation devices and facilities, personal transportation, and social media in building an alternative object pathway.</w:t>
      </w:r>
    </w:p>
    <w:p w14:paraId="11DB8374" w14:textId="7F3A48AC" w:rsidR="00F42884" w:rsidRDefault="00697CF5" w:rsidP="00F42884">
      <w:pPr>
        <w:spacing w:line="480" w:lineRule="auto"/>
        <w:ind w:firstLine="720"/>
        <w:rPr>
          <w:rFonts w:eastAsia="Calibri" w:cs="Times New Roman"/>
        </w:rPr>
      </w:pPr>
      <w:r>
        <w:rPr>
          <w:rFonts w:cs="Times New Roman"/>
        </w:rPr>
        <w:t>Second, we</w:t>
      </w:r>
      <w:r w:rsidR="00F42884">
        <w:rPr>
          <w:rFonts w:cs="Times New Roman"/>
        </w:rPr>
        <w:t xml:space="preserve"> speculate that object pathways are a more likely locus of intervention when consumers face a systemic issue, making a single culprit difficult to identify. Retail food waste was not attributable to a single firm but, rather, to all firms in the sector. Government and regulations were also implicated. Protesting—with a focus on governance mechanisms and/or higher-order values—is easier when the movement can identify a clear enemy either in form of a single corporation or government agency (</w:t>
      </w:r>
      <w:proofErr w:type="spellStart"/>
      <w:r w:rsidR="00F42884">
        <w:rPr>
          <w:rFonts w:cs="Times New Roman"/>
        </w:rPr>
        <w:t>Buechler</w:t>
      </w:r>
      <w:proofErr w:type="spellEnd"/>
      <w:r w:rsidR="00F42884">
        <w:rPr>
          <w:rFonts w:cs="Times New Roman"/>
        </w:rPr>
        <w:t xml:space="preserve"> 1995; Bennett 2004; </w:t>
      </w:r>
      <w:proofErr w:type="spellStart"/>
      <w:r w:rsidR="00F42884">
        <w:rPr>
          <w:rFonts w:cs="Times New Roman"/>
        </w:rPr>
        <w:t>Kozinets</w:t>
      </w:r>
      <w:proofErr w:type="spellEnd"/>
      <w:r w:rsidR="00F42884">
        <w:rPr>
          <w:rFonts w:cs="Times New Roman"/>
        </w:rPr>
        <w:t xml:space="preserve"> and </w:t>
      </w:r>
      <w:proofErr w:type="spellStart"/>
      <w:r w:rsidR="00F42884">
        <w:rPr>
          <w:rFonts w:cs="Times New Roman"/>
        </w:rPr>
        <w:t>Handelmann</w:t>
      </w:r>
      <w:proofErr w:type="spellEnd"/>
      <w:r w:rsidR="00F42884">
        <w:rPr>
          <w:rFonts w:cs="Times New Roman"/>
        </w:rPr>
        <w:t xml:space="preserve"> 2004; Jasper 2011). The responsibility for creating the food waste problem was indeed distributed across different actors </w:t>
      </w:r>
      <w:r w:rsidR="00F42884" w:rsidRPr="00314C24">
        <w:rPr>
          <w:rFonts w:cs="Times New Roman"/>
        </w:rPr>
        <w:fldChar w:fldCharType="begin" w:fldLock="1"/>
      </w:r>
      <w:r w:rsidR="00F42884">
        <w:rPr>
          <w:rFonts w:cs="Times New Roman"/>
        </w:rPr>
        <w:instrText>ADDIN CSL_CITATION { "citationItems" : [ { "id" : "ITEM-1", "itemData" : { "ISBN" : "0167-4544", "ISSN" : "0167-4544", "abstract" : "By examining corporate social responsibility (CSR) and power within the context of the food supply chain, this paper illustrates how food retailers claim to address food waste while simultaneously setting standards that result in the large-scale rejection of edible food on cosmetic grounds. Specifically, this paper considers the powerful role of food retailers and how they may be considered to be legitimately engaging in socially responsible behaviors to lower food waste, yet implement practices that ultimately contribute to higher levels of food waste elsewhere in the supply chain. Through interviews with key actors in the Australian fresh fruit and vegetable supply chain, we highlight the existence of a legitimacy gap in corporate social responsibility whereby undesirable behaviors are pushed elsewhere in the supply chain. It is argued that the structural power held by Australia's retail duopoly means that supermarkets are able to claim virtuous and responsible behaviors, despite counter claims from within the fresh food industry that the food supermarkets' private quality standards mean that fresh food is wasted. We argue that the supermarkets claim CSR kudos for reducing food waste at the expense of other supply chain actors who bear both the economic cost and the moral burden of waste, and that this is a consequence of supermarkets' remarkable market power in Australia. (PsycINFO Database Record (c) 2016 APA, all rights reserved) (journal abstract)", "author" : [ { "dropping-particle" : "", "family" : "Devin", "given" : "Bree", "non-dropping-particle" : "", "parse-names" : false, "suffix" : "" }, { "dropping-particle" : "", "family" : "Richards", "given" : "Carol", "non-dropping-particle" : "", "parse-names" : false, "suffix" : "" } ], "container-title" : "Journal of Business Ethics", "id" : "ITEM-1", "issued" : { "date-parts" : [ [ "2016" ] ] }, "publisher" : "Springer Netherlands", "title" : "Food Waste, Power, and Corporate Social Responsibility in the Australian Food Supply Chain", "type" : "article-journal" }, "uris" : [ "http://www.mendeley.com/documents/?uuid=6caa105b-009d-4f4a-95df-09d010fe686f" ] }, { "id" : "ITEM-2", "itemData" : { "author" : [ { "dropping-particle" : "", "family" : "McKenzie", "given" : "Tara J.", "non-dropping-particle" : "", "parse-names" : false, "suffix" : "" }, { "dropping-particle" : "", "family" : "Singh-Peterson", "given" : "Lila", "non-dropping-particle" : "", "parse-names" : false, "suffix" : "" }, { "dropping-particle" : "", "family" : "Underhill", "given" : "Steven J. R.", "non-dropping-particle" : "", "parse-names" : false, "suffix" : "" } ], "container-title" : "Horticulturae", "id" : "ITEM-2", "issue" : "3", "issued" : { "date-parts" : [ [ "2017" ] ] }, "page" : "1-15", "title" : "Quantifying Posthavest Loss and the Implication of Market-Based Dicisions: A Case Study of two Commercial Domestig Tomato Supply Chains in Queensland, Australia", "type" : "article-journal", "volume" : "3" }, "uris" : [ "http://www.mendeley.com/documents/?uuid=b2d0ebd5-4ab9-4c68-a19d-4d154abfcd36" ] } ], "mendeley" : { "formattedCitation" : "(Devin and Richards 2016; McKenzie et al. 2017)", "plainTextFormattedCitation" : "(Devin and Richards 2016; McKenzie et al. 2017)", "previouslyFormattedCitation" : "(Devin and Richards 2016; McKenzie et al. 2017)" }, "properties" : { "noteIndex" : 0 }, "schema" : "https://github.com/citation-style-language/schema/raw/master/csl-citation.json" }</w:instrText>
      </w:r>
      <w:r w:rsidR="00F42884" w:rsidRPr="00314C24">
        <w:rPr>
          <w:rFonts w:cs="Times New Roman"/>
        </w:rPr>
        <w:fldChar w:fldCharType="separate"/>
      </w:r>
      <w:r w:rsidR="00F42884" w:rsidRPr="007D33AA">
        <w:rPr>
          <w:rFonts w:cs="Times New Roman"/>
          <w:noProof/>
        </w:rPr>
        <w:t>(Devin and Richards 2016; McKenzie et al. 2017)</w:t>
      </w:r>
      <w:r w:rsidR="00F42884" w:rsidRPr="00314C24">
        <w:rPr>
          <w:rFonts w:cs="Times New Roman"/>
        </w:rPr>
        <w:fldChar w:fldCharType="end"/>
      </w:r>
      <w:r w:rsidR="00F42884" w:rsidRPr="00314C24">
        <w:rPr>
          <w:rFonts w:cs="Times New Roman"/>
        </w:rPr>
        <w:t>.</w:t>
      </w:r>
      <w:r w:rsidR="00F42884">
        <w:rPr>
          <w:rFonts w:cs="Times New Roman"/>
        </w:rPr>
        <w:t xml:space="preserve"> There was no single institutional target for consumers to attack or lobby, </w:t>
      </w:r>
      <w:r>
        <w:rPr>
          <w:rFonts w:cs="Times New Roman"/>
        </w:rPr>
        <w:t xml:space="preserve">so </w:t>
      </w:r>
      <w:r w:rsidR="00F42884">
        <w:rPr>
          <w:rFonts w:cs="Times New Roman"/>
        </w:rPr>
        <w:t xml:space="preserve">they resorted to the more immediate and material means of raiding dumpsters. The Restaurant Day (RD) case documented by </w:t>
      </w:r>
      <w:r w:rsidR="00F42884">
        <w:rPr>
          <w:rFonts w:eastAsia="Calibri" w:cs="Times New Roman"/>
        </w:rPr>
        <w:t xml:space="preserve">Weijo and colleagues (2018) lends support to our interpretation. The movement’s founding activists were frustrated by the complacency of governance mechanisms in the value regime of food culture. This prompted them to build a temporary alternative pathway, circumventing restaurants, by setting up pop-up restaurants in public places. Building these restaurants relied on ready-at-hand domestic materials as well as familiar cooking skills. Pop-up restaurants are by their nature fleeting and difficult to conceptualize as a true alternative pathway. RD addressed this issue by repeating on a quarterly basis and using social media to </w:t>
      </w:r>
      <w:r w:rsidR="00F42884">
        <w:rPr>
          <w:rFonts w:eastAsia="Calibri" w:cs="Times New Roman"/>
        </w:rPr>
        <w:lastRenderedPageBreak/>
        <w:t xml:space="preserve">synchronize diverse and shifting individual practices and capabilities into a viable object pathway. The emergent ethos of RD was complementary to the higher-order values of government, which used the event to promote tourism, and of businesses, which got into the pop-up act as a promotional tool. </w:t>
      </w:r>
    </w:p>
    <w:p w14:paraId="6EE73227" w14:textId="74CFCD42" w:rsidR="003E6A1A" w:rsidRDefault="002C435D">
      <w:pPr>
        <w:spacing w:line="480" w:lineRule="auto"/>
        <w:ind w:firstLine="720"/>
        <w:rPr>
          <w:rFonts w:eastAsia="Calibri" w:cs="Times New Roman"/>
        </w:rPr>
      </w:pPr>
      <w:r>
        <w:rPr>
          <w:rFonts w:eastAsia="Calibri" w:cs="Times New Roman"/>
        </w:rPr>
        <w:t>Third, o</w:t>
      </w:r>
      <w:r w:rsidR="003E6A1A">
        <w:rPr>
          <w:rFonts w:eastAsia="Calibri" w:cs="Times New Roman"/>
        </w:rPr>
        <w:t xml:space="preserve">ur findings and those of Weijo et al. (2018) suggest that digital media have central role in building alternative object pathways. Digital technologies are reshaping the way movements (not only consumer movements) mobilize for change (King and Pearce 2010; Earl and </w:t>
      </w:r>
      <w:proofErr w:type="spellStart"/>
      <w:r w:rsidR="003E6A1A">
        <w:rPr>
          <w:rFonts w:eastAsia="Calibri" w:cs="Times New Roman"/>
        </w:rPr>
        <w:t>Kimport</w:t>
      </w:r>
      <w:proofErr w:type="spellEnd"/>
      <w:r w:rsidR="003E6A1A">
        <w:rPr>
          <w:rFonts w:eastAsia="Calibri" w:cs="Times New Roman"/>
        </w:rPr>
        <w:t xml:space="preserve"> 2011; Castells 2015). Our findings suggest that building object pathways is likely to benefit the most from digital proliferation, given the amount of coordination it takes to create practice sequences. Here we identify overlap with established research streams such as consumer entrepreneurship (Martin and Schouten 2014; </w:t>
      </w:r>
      <w:proofErr w:type="spellStart"/>
      <w:r w:rsidR="003E6A1A">
        <w:rPr>
          <w:rFonts w:eastAsia="Calibri" w:cs="Times New Roman"/>
        </w:rPr>
        <w:t>Guercini</w:t>
      </w:r>
      <w:proofErr w:type="spellEnd"/>
      <w:r w:rsidR="003E6A1A">
        <w:rPr>
          <w:rFonts w:eastAsia="Calibri" w:cs="Times New Roman"/>
        </w:rPr>
        <w:t xml:space="preserve"> and Cova 2018) and co-creation (</w:t>
      </w:r>
      <w:proofErr w:type="spellStart"/>
      <w:r w:rsidR="003E6A1A">
        <w:rPr>
          <w:rFonts w:eastAsia="Calibri" w:cs="Times New Roman"/>
        </w:rPr>
        <w:t>Schau</w:t>
      </w:r>
      <w:proofErr w:type="spellEnd"/>
      <w:r w:rsidR="003E6A1A">
        <w:rPr>
          <w:rFonts w:eastAsia="Calibri" w:cs="Times New Roman"/>
        </w:rPr>
        <w:t xml:space="preserve"> et al. 2009; </w:t>
      </w:r>
      <w:proofErr w:type="spellStart"/>
      <w:r w:rsidR="003E6A1A">
        <w:rPr>
          <w:rFonts w:eastAsia="Calibri" w:cs="Times New Roman"/>
        </w:rPr>
        <w:t>Arvidsson</w:t>
      </w:r>
      <w:proofErr w:type="spellEnd"/>
      <w:r w:rsidR="003E6A1A">
        <w:rPr>
          <w:rFonts w:eastAsia="Calibri" w:cs="Times New Roman"/>
        </w:rPr>
        <w:t xml:space="preserve"> 2011). Both literature streams highlight the growing scope of these collective consumer endeavors, as well as the increased likelihood of antagonism from established institutions such as marketers and governments. </w:t>
      </w:r>
    </w:p>
    <w:p w14:paraId="680D43FE" w14:textId="086082BE" w:rsidR="00F42884" w:rsidRDefault="00383625" w:rsidP="00CA0D60">
      <w:pPr>
        <w:spacing w:line="480" w:lineRule="auto"/>
        <w:rPr>
          <w:rFonts w:cs="Times New Roman"/>
        </w:rPr>
      </w:pPr>
      <w:r>
        <w:rPr>
          <w:rFonts w:cs="Times New Roman"/>
        </w:rPr>
        <w:tab/>
      </w:r>
      <w:r w:rsidR="00BD709B">
        <w:rPr>
          <w:rFonts w:cs="Times New Roman"/>
        </w:rPr>
        <w:t xml:space="preserve">Prior research points implicitly to consumer interventions into object pathways, and our value regime model allows reinterpreting these studies. </w:t>
      </w:r>
      <w:proofErr w:type="spellStart"/>
      <w:r w:rsidR="00BD709B" w:rsidRPr="00F40BEF">
        <w:rPr>
          <w:rFonts w:cs="Times New Roman"/>
        </w:rPr>
        <w:t>Giesler’s</w:t>
      </w:r>
      <w:proofErr w:type="spellEnd"/>
      <w:r w:rsidR="00BD709B" w:rsidRPr="00F40BEF">
        <w:rPr>
          <w:rFonts w:cs="Times New Roman"/>
        </w:rPr>
        <w:t xml:space="preserve"> (2008) study of </w:t>
      </w:r>
      <w:r w:rsidR="00BD709B">
        <w:rPr>
          <w:rFonts w:cs="Times New Roman"/>
        </w:rPr>
        <w:t xml:space="preserve">the marketplace drama surrounding </w:t>
      </w:r>
      <w:r w:rsidR="00BD709B" w:rsidRPr="00F40BEF">
        <w:rPr>
          <w:rFonts w:cs="Times New Roman"/>
        </w:rPr>
        <w:t xml:space="preserve">Napster </w:t>
      </w:r>
      <w:r w:rsidR="00BD709B">
        <w:rPr>
          <w:rFonts w:cs="Times New Roman"/>
        </w:rPr>
        <w:t xml:space="preserve">can be reinterpreted as a disjunctive pathway within the highly entrenched value regime of the recording industry. </w:t>
      </w:r>
      <w:proofErr w:type="spellStart"/>
      <w:r w:rsidR="00BD709B">
        <w:rPr>
          <w:rFonts w:cs="Times New Roman"/>
        </w:rPr>
        <w:t>Giesler</w:t>
      </w:r>
      <w:proofErr w:type="spellEnd"/>
      <w:r w:rsidR="00BD709B">
        <w:rPr>
          <w:rFonts w:cs="Times New Roman"/>
        </w:rPr>
        <w:t xml:space="preserve"> highlights the conflict between </w:t>
      </w:r>
      <w:r w:rsidR="00BD709B" w:rsidRPr="00F40BEF">
        <w:rPr>
          <w:rFonts w:cs="Times New Roman"/>
        </w:rPr>
        <w:t xml:space="preserve">higher-order values relating to possessive individualism and social utilitarianism in the context of music consumption. </w:t>
      </w:r>
      <w:r w:rsidR="00BD709B">
        <w:rPr>
          <w:rFonts w:cs="Times New Roman"/>
        </w:rPr>
        <w:t>From</w:t>
      </w:r>
      <w:r w:rsidR="00BD709B" w:rsidRPr="00F40BEF">
        <w:rPr>
          <w:rFonts w:cs="Times New Roman"/>
        </w:rPr>
        <w:t xml:space="preserve"> our value </w:t>
      </w:r>
      <w:r w:rsidR="00BD709B">
        <w:rPr>
          <w:rFonts w:cs="Times New Roman"/>
        </w:rPr>
        <w:t xml:space="preserve">regime perspective, we posit that institutions and marketers </w:t>
      </w:r>
      <w:r w:rsidR="00BD709B" w:rsidRPr="00F40BEF">
        <w:rPr>
          <w:rFonts w:cs="Times New Roman"/>
        </w:rPr>
        <w:t>favored possessive individualism as a higher-order value and reinforced this through governance mec</w:t>
      </w:r>
      <w:r w:rsidR="00BD709B">
        <w:rPr>
          <w:rFonts w:cs="Times New Roman"/>
        </w:rPr>
        <w:t xml:space="preserve">hanisms such as copyright laws. This </w:t>
      </w:r>
      <w:r w:rsidR="00BD709B" w:rsidRPr="00F40BEF">
        <w:rPr>
          <w:rFonts w:cs="Times New Roman"/>
        </w:rPr>
        <w:t xml:space="preserve">also legitimized the production, circulation and consumption of music in commodity form. Consumers thus faced a highly entrenched value regime that inhibited their preferred consumption practices and related value outcomes. </w:t>
      </w:r>
      <w:proofErr w:type="spellStart"/>
      <w:r w:rsidR="00BD709B" w:rsidRPr="00F40BEF">
        <w:rPr>
          <w:rFonts w:cs="Times New Roman"/>
        </w:rPr>
        <w:t>Giesler</w:t>
      </w:r>
      <w:proofErr w:type="spellEnd"/>
      <w:r w:rsidR="00BD709B" w:rsidRPr="00F40BEF">
        <w:rPr>
          <w:rFonts w:cs="Times New Roman"/>
        </w:rPr>
        <w:t xml:space="preserve"> </w:t>
      </w:r>
      <w:r w:rsidR="00BD709B" w:rsidRPr="00F40BEF">
        <w:rPr>
          <w:rFonts w:cs="Times New Roman"/>
        </w:rPr>
        <w:lastRenderedPageBreak/>
        <w:t xml:space="preserve">recounts how a faction of consumers embraced novel practice materials (e.g. file-sharing technologies) in creating </w:t>
      </w:r>
      <w:r w:rsidR="00BD709B">
        <w:rPr>
          <w:rFonts w:cs="Times New Roman"/>
        </w:rPr>
        <w:t xml:space="preserve">disjunctive object </w:t>
      </w:r>
      <w:r w:rsidR="00BD709B" w:rsidRPr="00F40BEF">
        <w:rPr>
          <w:rFonts w:cs="Times New Roman"/>
        </w:rPr>
        <w:t>pathway</w:t>
      </w:r>
      <w:r w:rsidR="00BD709B">
        <w:rPr>
          <w:rFonts w:cs="Times New Roman"/>
        </w:rPr>
        <w:t>s</w:t>
      </w:r>
      <w:r w:rsidR="00BD709B" w:rsidRPr="00F40BEF">
        <w:rPr>
          <w:rFonts w:cs="Times New Roman"/>
        </w:rPr>
        <w:t xml:space="preserve"> for music consumption that aligned with higher-order values of social utilitarianism. </w:t>
      </w:r>
      <w:r w:rsidR="00BD709B">
        <w:rPr>
          <w:rFonts w:cs="Times New Roman"/>
        </w:rPr>
        <w:t>These a</w:t>
      </w:r>
      <w:r w:rsidR="00BD709B" w:rsidRPr="00F40BEF">
        <w:rPr>
          <w:rFonts w:cs="Times New Roman"/>
        </w:rPr>
        <w:t xml:space="preserve">lternative pathways increasingly gained visibility and </w:t>
      </w:r>
      <w:r w:rsidR="00BD709B">
        <w:rPr>
          <w:rFonts w:cs="Times New Roman"/>
        </w:rPr>
        <w:t>prominence</w:t>
      </w:r>
      <w:r w:rsidR="00BD709B" w:rsidRPr="00F40BEF">
        <w:rPr>
          <w:rFonts w:cs="Times New Roman"/>
        </w:rPr>
        <w:t>, whi</w:t>
      </w:r>
      <w:r w:rsidR="00BD709B">
        <w:rPr>
          <w:rFonts w:cs="Times New Roman"/>
        </w:rPr>
        <w:t>ch prompted marketer responses. Marketers lobbied for new governance mechanisms that pushed the emerging pathways</w:t>
      </w:r>
      <w:r w:rsidR="00BD709B" w:rsidRPr="00F40BEF">
        <w:rPr>
          <w:rFonts w:cs="Times New Roman"/>
        </w:rPr>
        <w:t xml:space="preserve"> into legal grey areas</w:t>
      </w:r>
      <w:r w:rsidR="00BD709B">
        <w:rPr>
          <w:rFonts w:cs="Times New Roman"/>
        </w:rPr>
        <w:t xml:space="preserve"> and hindered practice sequences with </w:t>
      </w:r>
      <w:r w:rsidR="00BD709B" w:rsidRPr="00F40BEF">
        <w:rPr>
          <w:rFonts w:cs="Times New Roman"/>
        </w:rPr>
        <w:t xml:space="preserve">copy-inhibiting technologies like DRM codes. </w:t>
      </w:r>
      <w:r w:rsidR="00BD709B">
        <w:rPr>
          <w:rFonts w:cs="Times New Roman"/>
        </w:rPr>
        <w:t>More recent developments, such as music streaming and MP3 downloading can be viewed as complementary pathways that have become routinized and institutionalized by</w:t>
      </w:r>
      <w:r w:rsidR="00D41AEE">
        <w:rPr>
          <w:rFonts w:cs="Times New Roman"/>
        </w:rPr>
        <w:t xml:space="preserve"> aligning the alternative pathway with the higher-order values (you have to pay for streaming often in form of a subscription) or governance mechanisms (it is a legal business model). </w:t>
      </w:r>
    </w:p>
    <w:p w14:paraId="1FAFCFA8" w14:textId="0B2A0A5A" w:rsidR="00BD709B" w:rsidRDefault="00D41AEE" w:rsidP="00CA0D60">
      <w:pPr>
        <w:spacing w:line="480" w:lineRule="auto"/>
        <w:rPr>
          <w:rFonts w:cs="Times New Roman"/>
        </w:rPr>
      </w:pPr>
      <w:r>
        <w:rPr>
          <w:rFonts w:cs="Times New Roman"/>
        </w:rPr>
        <w:tab/>
      </w:r>
      <w:r w:rsidR="00BD709B" w:rsidRPr="00F40BEF">
        <w:rPr>
          <w:rFonts w:cs="Times New Roman"/>
        </w:rPr>
        <w:fldChar w:fldCharType="begin" w:fldLock="1"/>
      </w:r>
      <w:r w:rsidR="00BD709B" w:rsidRPr="00F40BEF">
        <w:rPr>
          <w:rFonts w:cs="Times New Roman"/>
        </w:rPr>
        <w:instrText>ADDIN CSL_CITATION { "citationItems" : [ { "id" : "ITEM-1", "itemData" : { "DOI" : "10.1080/10253866.2014.976074", "ISSN" : "1025-3866", "abstract" : "This article illuminates the affective potentialities of objects. We examine the circulation of Kurdish music cassettes in Turkey during the restrictive and strife-laden period of the 1970s, 1980s, and 1990s. We find that the practices comprising circulation ? recording, hiding, playing, and exchanging cassettes ? constituted tactical resistance and generated communal imaginaries. We illuminate the ?emotional economy? that is animated by a mundane object: the cassette, through its circulation, becomes saturated with emotions, establishes shared emotional repertoires, and habituates individuals and collectives into common emotional dispositions. Cassettes thus play a part in shaping and reinforcing an emotional habitus that accompanies the emergence of a sense of ?us,? the delineation of the ?other,? and the relationship between the two. We thus demonstrate the entwinement of materiality and emotions, and examine how this entwinement generates emotional structures that shape and perpetuate the imagining of community as well as the enactment of resistance. This article illuminates the affective potentialities of objects. We examine the circulation of Kurdish music cassettes in Turkey during the restrictive and strife-laden period of the 1970s, 1980s, and 1990s. We find that the practices comprising circulation ? recording, hiding, playing, and exchanging cassettes ? constituted tactical resistance and generated communal imaginaries. We illuminate the ?emotional economy? that is animated by a mundane object: the cassette, through its circulation, becomes saturated with emotions, establishes shared emotional repertoires, and habituates individuals and collectives into common emotional dispositions. Cassettes thus play a part in shaping and reinforcing an emotional habitus that accompanies the emergence of a sense of ?us,? the delineation of the ?other,? and the relationship between the two. We thus demonstrate the entwinement of materiality and emotions, and examine how this entwinement generates emotional structures that shape and perpetuate the imagining of community as well as the enactment of resistance.", "author" : [ { "dropping-particle" : "", "family" : "Kuruo\u011flu", "given" : "Alev P.", "non-dropping-particle" : "", "parse-names" : false, "suffix" : "" }, { "dropping-particle" : "", "family" : "Ger", "given" : "G\u00fcliz", "non-dropping-particle" : "", "parse-names" : false, "suffix" : "" } ], "container-title" : "Consumption Markets &amp; Culture", "id" : "ITEM-1", "issue" : "3", "issued" : { "date-parts" : [ [ "2015" ] ] }, "page" : "209-238", "title" : "An emotional economy of mundane objects", "type" : "article-journal", "volume" : "18" }, "uris" : [ "http://www.mendeley.com/documents/?uuid=160c41c6-2f59-4d58-b252-50896e65efd4" ] } ], "mendeley" : { "formattedCitation" : "(Kuruo\u011flu and Ger 2015)", "manualFormatting" : "Kuruo\u011flu and Ger (2015)", "plainTextFormattedCitation" : "(Kuruo\u011flu and Ger 2015)", "previouslyFormattedCitation" : "(Kuruo\u011flu and Ger 2015)" }, "properties" : { "noteIndex" : 0 }, "schema" : "https://github.com/citation-style-language/schema/raw/master/csl-citation.json" }</w:instrText>
      </w:r>
      <w:r w:rsidR="00BD709B" w:rsidRPr="00F40BEF">
        <w:rPr>
          <w:rFonts w:cs="Times New Roman"/>
        </w:rPr>
        <w:fldChar w:fldCharType="separate"/>
      </w:r>
      <w:r w:rsidR="00BD709B" w:rsidRPr="00F40BEF">
        <w:rPr>
          <w:rFonts w:cs="Times New Roman"/>
        </w:rPr>
        <w:t>Kuruoğlu and Ger</w:t>
      </w:r>
      <w:r w:rsidR="00BD709B">
        <w:rPr>
          <w:rFonts w:cs="Times New Roman"/>
        </w:rPr>
        <w:t>'s</w:t>
      </w:r>
      <w:r w:rsidR="00BD709B" w:rsidRPr="00F40BEF">
        <w:rPr>
          <w:rFonts w:cs="Times New Roman"/>
        </w:rPr>
        <w:t xml:space="preserve"> (2015)</w:t>
      </w:r>
      <w:r w:rsidR="00BD709B" w:rsidRPr="00F40BEF">
        <w:rPr>
          <w:rFonts w:cs="Times New Roman"/>
        </w:rPr>
        <w:fldChar w:fldCharType="end"/>
      </w:r>
      <w:r w:rsidR="00BD709B" w:rsidRPr="00F40BEF">
        <w:rPr>
          <w:rFonts w:cs="Times New Roman"/>
        </w:rPr>
        <w:t xml:space="preserve"> study of the circulation of Kurdish folk music cassettes illustrates </w:t>
      </w:r>
      <w:r w:rsidR="00BD709B">
        <w:rPr>
          <w:rFonts w:cs="Times New Roman"/>
        </w:rPr>
        <w:t>an extreme case of building a disjunctive object pathway. The authors</w:t>
      </w:r>
      <w:r w:rsidR="00BD709B" w:rsidRPr="00F40BEF">
        <w:rPr>
          <w:rFonts w:cs="Times New Roman"/>
        </w:rPr>
        <w:t xml:space="preserve"> show how </w:t>
      </w:r>
      <w:r w:rsidR="00BD709B">
        <w:rPr>
          <w:rFonts w:cs="Times New Roman"/>
        </w:rPr>
        <w:t xml:space="preserve">the </w:t>
      </w:r>
      <w:r>
        <w:rPr>
          <w:rFonts w:cs="Times New Roman"/>
        </w:rPr>
        <w:t xml:space="preserve">higher-order </w:t>
      </w:r>
      <w:r w:rsidR="00BD709B">
        <w:rPr>
          <w:rFonts w:cs="Times New Roman"/>
        </w:rPr>
        <w:t xml:space="preserve">values-based conflict between </w:t>
      </w:r>
      <w:r w:rsidR="00BD709B" w:rsidRPr="00F40BEF">
        <w:rPr>
          <w:rFonts w:cs="Times New Roman"/>
        </w:rPr>
        <w:t xml:space="preserve">marginalized Kurdish people and hegemonic Turkish authorities </w:t>
      </w:r>
      <w:r w:rsidR="00BD709B">
        <w:rPr>
          <w:rFonts w:cs="Times New Roman"/>
        </w:rPr>
        <w:t>unfolded</w:t>
      </w:r>
      <w:r w:rsidR="00BD709B" w:rsidRPr="00F40BEF">
        <w:rPr>
          <w:rFonts w:cs="Times New Roman"/>
        </w:rPr>
        <w:t xml:space="preserve"> through </w:t>
      </w:r>
      <w:r w:rsidR="001F4EEE">
        <w:rPr>
          <w:rFonts w:cs="Times New Roman"/>
        </w:rPr>
        <w:t xml:space="preserve">the </w:t>
      </w:r>
      <w:r w:rsidR="00BD709B" w:rsidRPr="00F40BEF">
        <w:rPr>
          <w:rFonts w:cs="Times New Roman"/>
        </w:rPr>
        <w:t xml:space="preserve">contestation of </w:t>
      </w:r>
      <w:r>
        <w:rPr>
          <w:rFonts w:cs="Times New Roman"/>
        </w:rPr>
        <w:t>object pathways</w:t>
      </w:r>
      <w:r w:rsidR="00BD709B" w:rsidRPr="00F40BEF">
        <w:rPr>
          <w:rFonts w:cs="Times New Roman"/>
        </w:rPr>
        <w:t xml:space="preserve">. For the Kurdish population, the cassettes manifest the higher-order values of freedom, resistance, and Kurdish pride, whereas Turkish authorities perceive them as symbols of anarchism and terrorism. Pressured by the threat of discovery and confiscation of these tapes by Turkish authorities, Kurds create complex pathways for cassette circulation built on tape recording, hiding, inconspicuous bartering, equally inconspicuous consumption, and eventual tape destruction for security reasons. </w:t>
      </w:r>
    </w:p>
    <w:p w14:paraId="36BE2FC1" w14:textId="2F7F4E0C" w:rsidR="00BD709B" w:rsidRDefault="00BD709B" w:rsidP="00BD709B">
      <w:pPr>
        <w:spacing w:line="480" w:lineRule="auto"/>
        <w:ind w:firstLine="720"/>
        <w:rPr>
          <w:rFonts w:cs="Times New Roman"/>
        </w:rPr>
      </w:pPr>
      <w:r>
        <w:rPr>
          <w:rFonts w:cs="Times New Roman"/>
        </w:rPr>
        <w:t>The</w:t>
      </w:r>
      <w:r w:rsidRPr="00F40BEF">
        <w:rPr>
          <w:rFonts w:cs="Times New Roman"/>
        </w:rPr>
        <w:t xml:space="preserve"> case of Community</w:t>
      </w:r>
      <w:r>
        <w:rPr>
          <w:rFonts w:cs="Times New Roman"/>
        </w:rPr>
        <w:t xml:space="preserve"> </w:t>
      </w:r>
      <w:r w:rsidRPr="00F40BEF">
        <w:rPr>
          <w:rFonts w:cs="Times New Roman"/>
        </w:rPr>
        <w:t>Supported</w:t>
      </w:r>
      <w:r>
        <w:rPr>
          <w:rFonts w:cs="Times New Roman"/>
        </w:rPr>
        <w:t xml:space="preserve"> </w:t>
      </w:r>
      <w:r w:rsidRPr="00F40BEF">
        <w:rPr>
          <w:rFonts w:cs="Times New Roman"/>
        </w:rPr>
        <w:t>Agriculture</w:t>
      </w:r>
      <w:r>
        <w:rPr>
          <w:rFonts w:cs="Times New Roman"/>
        </w:rPr>
        <w:t xml:space="preserve"> (CSA)</w:t>
      </w:r>
      <w:r w:rsidRPr="00F40BEF">
        <w:rPr>
          <w:rFonts w:cs="Times New Roman"/>
        </w:rPr>
        <w:t xml:space="preserve"> (Thomp</w:t>
      </w:r>
      <w:r>
        <w:rPr>
          <w:rFonts w:cs="Times New Roman"/>
        </w:rPr>
        <w:t xml:space="preserve">son and </w:t>
      </w:r>
      <w:proofErr w:type="spellStart"/>
      <w:r>
        <w:rPr>
          <w:rFonts w:cs="Times New Roman"/>
        </w:rPr>
        <w:t>Coskuner-Balli</w:t>
      </w:r>
      <w:proofErr w:type="spellEnd"/>
      <w:r>
        <w:rPr>
          <w:rFonts w:cs="Times New Roman"/>
        </w:rPr>
        <w:t xml:space="preserve"> 2007) shows consumers bypassing retailers completely and going straight to farms to purchase food and, in some cases, even to participate in its production. This new way of delivering food items to consumers allowed the enactment of new or previously marginalized higher-order values like sustainability</w:t>
      </w:r>
      <w:r w:rsidRPr="00F40BEF">
        <w:rPr>
          <w:rFonts w:cs="Times New Roman"/>
        </w:rPr>
        <w:t>, communal</w:t>
      </w:r>
      <w:r>
        <w:rPr>
          <w:rFonts w:cs="Times New Roman"/>
        </w:rPr>
        <w:t>ity, organic, health</w:t>
      </w:r>
      <w:r w:rsidRPr="00F40BEF">
        <w:rPr>
          <w:rFonts w:cs="Times New Roman"/>
        </w:rPr>
        <w:t>, and local agra</w:t>
      </w:r>
      <w:r>
        <w:rPr>
          <w:rFonts w:cs="Times New Roman"/>
        </w:rPr>
        <w:t xml:space="preserve">rian ideals through a new </w:t>
      </w:r>
      <w:r>
        <w:rPr>
          <w:rFonts w:cs="Times New Roman"/>
        </w:rPr>
        <w:lastRenderedPageBreak/>
        <w:t xml:space="preserve">object pathway. Similar to Foodsharing, the higher-order values of CSA did not actively clash with existing governance mechanisms or prevailing higher-order values, making it a complementary pathway. </w:t>
      </w:r>
    </w:p>
    <w:p w14:paraId="0364C542" w14:textId="77777777" w:rsidR="00047983" w:rsidRDefault="00047983" w:rsidP="00047983">
      <w:pPr>
        <w:spacing w:line="480" w:lineRule="auto"/>
        <w:ind w:firstLine="720"/>
        <w:rPr>
          <w:rFonts w:cs="Times New Roman"/>
        </w:rPr>
      </w:pPr>
      <w:r>
        <w:rPr>
          <w:rFonts w:cs="Times New Roman"/>
        </w:rPr>
        <w:t xml:space="preserve">We offer the following table cataloguing how and where consumers and other actors intervene into value regimes through all the three identified elements. This breakdown is not exhaustive, as </w:t>
      </w:r>
      <w:r w:rsidRPr="00F40BEF">
        <w:rPr>
          <w:rFonts w:cs="Times New Roman"/>
        </w:rPr>
        <w:t>actors such as NGO</w:t>
      </w:r>
      <w:r>
        <w:rPr>
          <w:rFonts w:cs="Times New Roman"/>
        </w:rPr>
        <w:t>s</w:t>
      </w:r>
      <w:r w:rsidRPr="00F40BEF">
        <w:rPr>
          <w:rFonts w:cs="Times New Roman"/>
        </w:rPr>
        <w:t xml:space="preserve"> migh</w:t>
      </w:r>
      <w:r>
        <w:rPr>
          <w:rFonts w:cs="Times New Roman"/>
        </w:rPr>
        <w:t xml:space="preserve">t also intervene into value regimes. The last two rows should be seen as avenues for further research to apply our value regime model in other contexts and to other market actors. </w:t>
      </w:r>
    </w:p>
    <w:p w14:paraId="4BF016C5" w14:textId="77777777" w:rsidR="00047983" w:rsidRDefault="00047983" w:rsidP="00047983">
      <w:pPr>
        <w:spacing w:line="480" w:lineRule="auto"/>
        <w:rPr>
          <w:rFonts w:cs="Times New Roman"/>
        </w:rPr>
      </w:pPr>
    </w:p>
    <w:p w14:paraId="54A65A55" w14:textId="77777777" w:rsidR="00047983" w:rsidRDefault="00047983" w:rsidP="00047983">
      <w:pPr>
        <w:spacing w:line="480" w:lineRule="auto"/>
        <w:jc w:val="center"/>
        <w:rPr>
          <w:rFonts w:cs="Times New Roman"/>
          <w:bCs/>
        </w:rPr>
      </w:pPr>
      <w:r>
        <w:rPr>
          <w:rFonts w:cs="Times New Roman"/>
          <w:bCs/>
        </w:rPr>
        <w:t>&lt;&lt; === INSERT TABLE 2 ABOUT HERE === &gt;&gt;</w:t>
      </w:r>
    </w:p>
    <w:p w14:paraId="393AE325" w14:textId="77777777" w:rsidR="00BD709B" w:rsidRDefault="00BD709B" w:rsidP="002B20D7">
      <w:pPr>
        <w:spacing w:line="480" w:lineRule="auto"/>
        <w:rPr>
          <w:rFonts w:cs="Times New Roman"/>
        </w:rPr>
      </w:pPr>
    </w:p>
    <w:p w14:paraId="7A27837E" w14:textId="77777777" w:rsidR="006F4BF7" w:rsidRDefault="006F4BF7" w:rsidP="006F4BF7">
      <w:pPr>
        <w:pStyle w:val="berschrift2"/>
      </w:pPr>
      <w:r>
        <w:rPr>
          <w:rFonts w:cs="Times New Roman"/>
          <w:szCs w:val="24"/>
        </w:rPr>
        <w:t xml:space="preserve">Value Regimes and the Study of Systemic Value Creation </w:t>
      </w:r>
    </w:p>
    <w:p w14:paraId="58EC724E" w14:textId="550F1C0B" w:rsidR="006F4BF7" w:rsidRDefault="006F4BF7" w:rsidP="006F4BF7">
      <w:pPr>
        <w:spacing w:line="480" w:lineRule="auto"/>
        <w:ind w:firstLine="720"/>
        <w:contextualSpacing/>
        <w:rPr>
          <w:ins w:id="2" w:author="Weijo Henri" w:date="2019-02-05T08:44:00Z"/>
          <w:rFonts w:eastAsia="Calibri" w:cs="Times New Roman"/>
        </w:rPr>
      </w:pPr>
      <w:r>
        <w:rPr>
          <w:rFonts w:eastAsia="Calibri" w:cs="Times New Roman"/>
        </w:rPr>
        <w:t xml:space="preserve">Value is central to consumption and the constitution of markets (e.g., </w:t>
      </w:r>
      <w:proofErr w:type="spellStart"/>
      <w:r>
        <w:rPr>
          <w:rFonts w:eastAsia="Calibri" w:cs="Times New Roman"/>
        </w:rPr>
        <w:t>Zeithaml</w:t>
      </w:r>
      <w:proofErr w:type="spellEnd"/>
      <w:r>
        <w:rPr>
          <w:rFonts w:eastAsia="Calibri" w:cs="Times New Roman"/>
        </w:rPr>
        <w:t xml:space="preserve"> 1988; Woodruff 1997; Holbrook 1999), yet it has proven conceptually nebulous (e.g., Graeber 2001; 2013; </w:t>
      </w:r>
      <w:proofErr w:type="spellStart"/>
      <w:r>
        <w:rPr>
          <w:rFonts w:eastAsia="Calibri" w:cs="Times New Roman"/>
        </w:rPr>
        <w:t>Penaloza</w:t>
      </w:r>
      <w:proofErr w:type="spellEnd"/>
      <w:r>
        <w:rPr>
          <w:rFonts w:eastAsia="Calibri" w:cs="Times New Roman"/>
        </w:rPr>
        <w:t xml:space="preserve"> and Mish 2011; </w:t>
      </w:r>
      <w:proofErr w:type="spellStart"/>
      <w:r>
        <w:rPr>
          <w:rFonts w:eastAsia="Calibri" w:cs="Times New Roman"/>
        </w:rPr>
        <w:t>Kjeldgaard</w:t>
      </w:r>
      <w:proofErr w:type="spellEnd"/>
      <w:r>
        <w:rPr>
          <w:rFonts w:eastAsia="Calibri" w:cs="Times New Roman"/>
        </w:rPr>
        <w:t xml:space="preserve"> and </w:t>
      </w:r>
      <w:proofErr w:type="spellStart"/>
      <w:r>
        <w:rPr>
          <w:rFonts w:eastAsia="Calibri" w:cs="Times New Roman"/>
        </w:rPr>
        <w:t>Karababa</w:t>
      </w:r>
      <w:proofErr w:type="spellEnd"/>
      <w:r>
        <w:rPr>
          <w:rFonts w:eastAsia="Calibri" w:cs="Times New Roman"/>
        </w:rPr>
        <w:t xml:space="preserve"> 2014). The study of systemic value creation has paved the way towards a more holistic understanding of value and value creation. Studies emphasizing market perspectives have accounted for the plurality of actors that participate in value creation (Vargo and </w:t>
      </w:r>
      <w:proofErr w:type="spellStart"/>
      <w:r>
        <w:rPr>
          <w:rFonts w:eastAsia="Calibri" w:cs="Times New Roman"/>
        </w:rPr>
        <w:t>Lusch</w:t>
      </w:r>
      <w:proofErr w:type="spellEnd"/>
      <w:r>
        <w:rPr>
          <w:rFonts w:eastAsia="Calibri" w:cs="Times New Roman"/>
        </w:rPr>
        <w:t xml:space="preserve"> 2011; Akaka et al. 2014). These studies have remained loyal to the typical view of the co-creating consumer as an innovator of new product or service ideas or as a source of alternative and more authentic brand meanings (</w:t>
      </w:r>
      <w:proofErr w:type="spellStart"/>
      <w:r>
        <w:rPr>
          <w:rFonts w:eastAsia="Calibri" w:cs="Times New Roman"/>
        </w:rPr>
        <w:t>Schau</w:t>
      </w:r>
      <w:proofErr w:type="spellEnd"/>
      <w:r>
        <w:rPr>
          <w:rFonts w:eastAsia="Calibri" w:cs="Times New Roman"/>
        </w:rPr>
        <w:t xml:space="preserve"> et al. 2009; </w:t>
      </w:r>
      <w:proofErr w:type="spellStart"/>
      <w:r>
        <w:rPr>
          <w:rFonts w:eastAsia="Calibri" w:cs="Times New Roman"/>
        </w:rPr>
        <w:t>Arvidsson</w:t>
      </w:r>
      <w:proofErr w:type="spellEnd"/>
      <w:r>
        <w:rPr>
          <w:rFonts w:eastAsia="Calibri" w:cs="Times New Roman"/>
        </w:rPr>
        <w:t xml:space="preserve"> 2011). By doing so, these studies have marginalized consumer roles in determining how, when, and by whom objects can be circulated and exchanged in the value context (see </w:t>
      </w:r>
      <w:proofErr w:type="spellStart"/>
      <w:r>
        <w:rPr>
          <w:rFonts w:eastAsia="Calibri" w:cs="Times New Roman"/>
        </w:rPr>
        <w:t>Lambek</w:t>
      </w:r>
      <w:proofErr w:type="spellEnd"/>
      <w:r>
        <w:rPr>
          <w:rFonts w:eastAsia="Calibri" w:cs="Times New Roman"/>
        </w:rPr>
        <w:t xml:space="preserve"> 2013; </w:t>
      </w:r>
      <w:proofErr w:type="spellStart"/>
      <w:r>
        <w:rPr>
          <w:rFonts w:eastAsia="Calibri" w:cs="Times New Roman"/>
        </w:rPr>
        <w:t>Arnould</w:t>
      </w:r>
      <w:proofErr w:type="spellEnd"/>
      <w:r>
        <w:rPr>
          <w:rFonts w:eastAsia="Calibri" w:cs="Times New Roman"/>
        </w:rPr>
        <w:t xml:space="preserve"> 2014). </w:t>
      </w:r>
      <w:proofErr w:type="spellStart"/>
      <w:r>
        <w:rPr>
          <w:rFonts w:eastAsia="Calibri" w:cs="Times New Roman"/>
        </w:rPr>
        <w:t>Figueiredo</w:t>
      </w:r>
      <w:proofErr w:type="spellEnd"/>
      <w:r>
        <w:rPr>
          <w:rFonts w:eastAsia="Calibri" w:cs="Times New Roman"/>
        </w:rPr>
        <w:t xml:space="preserve"> and </w:t>
      </w:r>
      <w:proofErr w:type="spellStart"/>
      <w:r>
        <w:rPr>
          <w:rFonts w:eastAsia="Calibri" w:cs="Times New Roman"/>
        </w:rPr>
        <w:t>Scaboto</w:t>
      </w:r>
      <w:proofErr w:type="spellEnd"/>
      <w:r>
        <w:rPr>
          <w:rFonts w:eastAsia="Calibri" w:cs="Times New Roman"/>
        </w:rPr>
        <w:t xml:space="preserve"> (2016) illuminated consumer negotiation of object circulation and exchanges in a consumer-to-consumer context, which necessarily </w:t>
      </w:r>
      <w:r>
        <w:rPr>
          <w:rFonts w:eastAsia="Calibri" w:cs="Times New Roman"/>
        </w:rPr>
        <w:lastRenderedPageBreak/>
        <w:t xml:space="preserve">limited the roles of actors like </w:t>
      </w:r>
      <w:r w:rsidRPr="00992CAB">
        <w:rPr>
          <w:rFonts w:cs="Times New Roman"/>
        </w:rPr>
        <w:t xml:space="preserve">marketers, </w:t>
      </w:r>
      <w:r>
        <w:rPr>
          <w:rFonts w:cs="Times New Roman"/>
        </w:rPr>
        <w:t>retailers</w:t>
      </w:r>
      <w:r w:rsidRPr="00992CAB">
        <w:rPr>
          <w:rFonts w:cs="Times New Roman"/>
        </w:rPr>
        <w:t xml:space="preserve">, </w:t>
      </w:r>
      <w:r>
        <w:rPr>
          <w:rFonts w:cs="Times New Roman"/>
        </w:rPr>
        <w:t>middlemen, and legislators who all have an undeniable influence on value creation (</w:t>
      </w:r>
      <w:proofErr w:type="spellStart"/>
      <w:r>
        <w:rPr>
          <w:rFonts w:cs="Times New Roman"/>
        </w:rPr>
        <w:t>Caliskan</w:t>
      </w:r>
      <w:proofErr w:type="spellEnd"/>
      <w:r>
        <w:rPr>
          <w:rFonts w:cs="Times New Roman"/>
        </w:rPr>
        <w:t xml:space="preserve"> and </w:t>
      </w:r>
      <w:proofErr w:type="spellStart"/>
      <w:r>
        <w:rPr>
          <w:rFonts w:cs="Times New Roman"/>
        </w:rPr>
        <w:t>Callon</w:t>
      </w:r>
      <w:proofErr w:type="spellEnd"/>
      <w:r>
        <w:rPr>
          <w:rFonts w:cs="Times New Roman"/>
        </w:rPr>
        <w:t xml:space="preserve"> 2009). We believe our value regime model provides an important analytical tool that allows for a more holistic contextualization of value creation. Here </w:t>
      </w:r>
      <w:r>
        <w:rPr>
          <w:rFonts w:eastAsia="Calibri" w:cs="Times New Roman"/>
        </w:rPr>
        <w:t xml:space="preserve">our model answers a number of calls from the literature on value creation and the study of market </w:t>
      </w:r>
      <w:r w:rsidR="00A427D1">
        <w:rPr>
          <w:rFonts w:eastAsia="Calibri" w:cs="Times New Roman"/>
        </w:rPr>
        <w:t xml:space="preserve">system </w:t>
      </w:r>
      <w:r>
        <w:rPr>
          <w:rFonts w:eastAsia="Calibri" w:cs="Times New Roman"/>
        </w:rPr>
        <w:t xml:space="preserve">dynamics. </w:t>
      </w:r>
    </w:p>
    <w:p w14:paraId="12EC80E4" w14:textId="77777777" w:rsidR="00794C4E" w:rsidRPr="003F28B2" w:rsidRDefault="00794C4E" w:rsidP="006F4BF7">
      <w:pPr>
        <w:spacing w:line="480" w:lineRule="auto"/>
        <w:ind w:firstLine="720"/>
        <w:contextualSpacing/>
        <w:rPr>
          <w:rFonts w:cs="Times New Roman"/>
        </w:rPr>
      </w:pPr>
    </w:p>
    <w:p w14:paraId="30FA9A5C" w14:textId="3DB1D27A" w:rsidR="00D577A0" w:rsidRDefault="006F4BF7" w:rsidP="00D577A0">
      <w:pPr>
        <w:spacing w:line="480" w:lineRule="auto"/>
        <w:ind w:firstLine="720"/>
        <w:contextualSpacing/>
        <w:rPr>
          <w:rFonts w:cs="Times New Roman"/>
        </w:rPr>
      </w:pPr>
      <w:r>
        <w:rPr>
          <w:rFonts w:cs="Times New Roman"/>
          <w:i/>
        </w:rPr>
        <w:t>Contextualizing</w:t>
      </w:r>
      <w:r w:rsidRPr="00DC16D8">
        <w:rPr>
          <w:rFonts w:eastAsia="Calibri" w:cs="Times New Roman"/>
          <w:i/>
        </w:rPr>
        <w:t xml:space="preserve"> Value Creation</w:t>
      </w:r>
      <w:r w:rsidR="00B76FB2">
        <w:rPr>
          <w:rFonts w:eastAsia="Calibri" w:cs="Times New Roman"/>
        </w:rPr>
        <w:t xml:space="preserve"> </w:t>
      </w:r>
      <w:r w:rsidR="00B76FB2" w:rsidRPr="00940066">
        <w:rPr>
          <w:rFonts w:eastAsia="Calibri" w:cs="Times New Roman"/>
          <w:i/>
        </w:rPr>
        <w:t xml:space="preserve">and the Study of Market </w:t>
      </w:r>
      <w:r w:rsidR="00A427D1">
        <w:rPr>
          <w:rFonts w:eastAsia="Calibri" w:cs="Times New Roman"/>
          <w:i/>
        </w:rPr>
        <w:t xml:space="preserve">System </w:t>
      </w:r>
      <w:r w:rsidR="00B76FB2" w:rsidRPr="00940066">
        <w:rPr>
          <w:rFonts w:eastAsia="Calibri" w:cs="Times New Roman"/>
          <w:i/>
        </w:rPr>
        <w:t>Dynamics.</w:t>
      </w:r>
      <w:r w:rsidR="00B76FB2">
        <w:rPr>
          <w:rFonts w:eastAsia="Calibri" w:cs="Times New Roman"/>
        </w:rPr>
        <w:t xml:space="preserve"> </w:t>
      </w:r>
      <w:proofErr w:type="spellStart"/>
      <w:r w:rsidR="00A427D1">
        <w:rPr>
          <w:rFonts w:cs="Times New Roman"/>
        </w:rPr>
        <w:t>Askegaard</w:t>
      </w:r>
      <w:proofErr w:type="spellEnd"/>
      <w:r w:rsidR="00A427D1">
        <w:rPr>
          <w:rFonts w:cs="Times New Roman"/>
        </w:rPr>
        <w:t xml:space="preserve"> and Linnet (2011) argue that the field of cultural consumer research has privileged lived experiences and consumers’ meaning-making at the expense of the</w:t>
      </w:r>
      <w:r w:rsidR="00A427D1" w:rsidRPr="00F40BEF">
        <w:rPr>
          <w:rFonts w:cs="Times New Roman"/>
        </w:rPr>
        <w:t xml:space="preserve"> historical, global, societal, </w:t>
      </w:r>
      <w:r w:rsidR="00A427D1">
        <w:rPr>
          <w:rFonts w:cs="Times New Roman"/>
        </w:rPr>
        <w:t xml:space="preserve">practice-based, </w:t>
      </w:r>
      <w:r w:rsidR="00A427D1" w:rsidRPr="00F40BEF">
        <w:rPr>
          <w:rFonts w:cs="Times New Roman"/>
        </w:rPr>
        <w:t xml:space="preserve">and institutional contingencies that </w:t>
      </w:r>
      <w:r w:rsidR="00A427D1">
        <w:rPr>
          <w:rFonts w:cs="Times New Roman"/>
        </w:rPr>
        <w:t xml:space="preserve">give context to </w:t>
      </w:r>
      <w:r w:rsidR="00A427D1" w:rsidRPr="00F40BEF">
        <w:rPr>
          <w:rFonts w:cs="Times New Roman"/>
        </w:rPr>
        <w:t>consumption</w:t>
      </w:r>
      <w:r w:rsidR="00A427D1">
        <w:rPr>
          <w:rFonts w:cs="Times New Roman"/>
        </w:rPr>
        <w:t xml:space="preserve">. The literature on value in cultural consumer research has illustrated a similar tendency by chiefly equating value with meaning and experience </w:t>
      </w:r>
      <w:r w:rsidR="00A427D1" w:rsidRPr="00116B38">
        <w:rPr>
          <w:rFonts w:eastAsia="Calibri" w:cs="Times New Roman"/>
        </w:rPr>
        <w:t>(</w:t>
      </w:r>
      <w:proofErr w:type="spellStart"/>
      <w:r w:rsidR="00A427D1" w:rsidRPr="00116B38">
        <w:rPr>
          <w:rFonts w:eastAsia="Calibri" w:cs="Times New Roman"/>
        </w:rPr>
        <w:t>Firat</w:t>
      </w:r>
      <w:proofErr w:type="spellEnd"/>
      <w:r w:rsidR="00A427D1" w:rsidRPr="00116B38">
        <w:rPr>
          <w:rFonts w:eastAsia="Calibri" w:cs="Times New Roman"/>
        </w:rPr>
        <w:t xml:space="preserve"> and Venkatesh 1995; </w:t>
      </w:r>
      <w:r w:rsidR="00A427D1">
        <w:rPr>
          <w:rFonts w:eastAsia="Calibri" w:cs="Times New Roman"/>
        </w:rPr>
        <w:t xml:space="preserve">Holbrook 1999; </w:t>
      </w:r>
      <w:proofErr w:type="spellStart"/>
      <w:r w:rsidR="00A427D1">
        <w:rPr>
          <w:rFonts w:cs="Times New Roman"/>
        </w:rPr>
        <w:t>Penaloza</w:t>
      </w:r>
      <w:proofErr w:type="spellEnd"/>
      <w:r w:rsidR="00A427D1">
        <w:rPr>
          <w:rFonts w:cs="Times New Roman"/>
        </w:rPr>
        <w:t xml:space="preserve"> and Mish 2011</w:t>
      </w:r>
      <w:r w:rsidR="00A427D1" w:rsidRPr="00116B38">
        <w:rPr>
          <w:rFonts w:eastAsia="Calibri" w:cs="Times New Roman"/>
        </w:rPr>
        <w:t>).</w:t>
      </w:r>
      <w:r w:rsidR="00A427D1">
        <w:rPr>
          <w:rFonts w:eastAsia="Calibri" w:cs="Times New Roman"/>
        </w:rPr>
        <w:t xml:space="preserve"> </w:t>
      </w:r>
      <w:r w:rsidR="00ED1BB6">
        <w:rPr>
          <w:rFonts w:eastAsia="Calibri" w:cs="Times New Roman"/>
        </w:rPr>
        <w:t>R</w:t>
      </w:r>
      <w:r w:rsidR="009F439F">
        <w:rPr>
          <w:rFonts w:eastAsia="Calibri" w:cs="Times New Roman"/>
        </w:rPr>
        <w:t>esearch into market system dynamics has</w:t>
      </w:r>
      <w:r w:rsidR="00ED1BB6">
        <w:rPr>
          <w:rFonts w:eastAsia="Calibri" w:cs="Times New Roman"/>
        </w:rPr>
        <w:t xml:space="preserve"> proliferation in large part as a response to</w:t>
      </w:r>
      <w:r w:rsidR="009F439F">
        <w:rPr>
          <w:rFonts w:eastAsia="Calibri" w:cs="Times New Roman"/>
        </w:rPr>
        <w:t xml:space="preserve"> such limitations (e.g., </w:t>
      </w:r>
      <w:proofErr w:type="spellStart"/>
      <w:r w:rsidR="009F439F">
        <w:rPr>
          <w:rFonts w:eastAsia="Calibri" w:cs="Times New Roman"/>
        </w:rPr>
        <w:t>Humprheys</w:t>
      </w:r>
      <w:proofErr w:type="spellEnd"/>
      <w:r w:rsidR="009F439F">
        <w:rPr>
          <w:rFonts w:eastAsia="Calibri" w:cs="Times New Roman"/>
        </w:rPr>
        <w:t xml:space="preserve"> 2010; Martin and Schouten 2014; </w:t>
      </w:r>
      <w:proofErr w:type="spellStart"/>
      <w:r w:rsidR="009F439F">
        <w:rPr>
          <w:rFonts w:eastAsia="Calibri" w:cs="Times New Roman"/>
        </w:rPr>
        <w:t>Kjeldgaard</w:t>
      </w:r>
      <w:proofErr w:type="spellEnd"/>
      <w:r w:rsidR="009F439F">
        <w:rPr>
          <w:rFonts w:eastAsia="Calibri" w:cs="Times New Roman"/>
        </w:rPr>
        <w:t xml:space="preserve"> et al. 2017). </w:t>
      </w:r>
      <w:proofErr w:type="spellStart"/>
      <w:r w:rsidR="009F439F">
        <w:rPr>
          <w:rFonts w:eastAsia="Calibri" w:cs="Times New Roman"/>
        </w:rPr>
        <w:t>Giesler</w:t>
      </w:r>
      <w:proofErr w:type="spellEnd"/>
      <w:r w:rsidR="009F439F">
        <w:rPr>
          <w:rFonts w:eastAsia="Calibri" w:cs="Times New Roman"/>
        </w:rPr>
        <w:t xml:space="preserve"> and Fischer (2016) </w:t>
      </w:r>
      <w:r w:rsidR="00B32890">
        <w:rPr>
          <w:rFonts w:eastAsia="Calibri" w:cs="Times New Roman"/>
        </w:rPr>
        <w:t xml:space="preserve">write that studies of market system dynamics highlight that markets are complex social systems where multiple actors—including consumers—contribute to the co-constitution of marketplace realities, often in an iterative and evolving fashion. </w:t>
      </w:r>
      <w:r w:rsidR="00CD1089">
        <w:rPr>
          <w:rFonts w:eastAsia="Calibri" w:cs="Times New Roman"/>
        </w:rPr>
        <w:t>Given the centrality of value creation for the evolution and overall functioning of markets, w</w:t>
      </w:r>
      <w:r w:rsidR="00B32890">
        <w:rPr>
          <w:rFonts w:eastAsia="Calibri" w:cs="Times New Roman"/>
        </w:rPr>
        <w:t xml:space="preserve">e believe our value model </w:t>
      </w:r>
      <w:r w:rsidR="00CD1089">
        <w:rPr>
          <w:rFonts w:cs="Times New Roman"/>
        </w:rPr>
        <w:t xml:space="preserve">promises greater analytical clarity </w:t>
      </w:r>
      <w:r w:rsidR="008011F5">
        <w:rPr>
          <w:rFonts w:cs="Times New Roman"/>
        </w:rPr>
        <w:t>for</w:t>
      </w:r>
      <w:r w:rsidR="00CD1089">
        <w:rPr>
          <w:rFonts w:cs="Times New Roman"/>
        </w:rPr>
        <w:t xml:space="preserve"> stud</w:t>
      </w:r>
      <w:r w:rsidR="008011F5">
        <w:rPr>
          <w:rFonts w:cs="Times New Roman"/>
        </w:rPr>
        <w:t xml:space="preserve">ies of </w:t>
      </w:r>
      <w:r w:rsidR="001B6D5D">
        <w:rPr>
          <w:rFonts w:cs="Times New Roman"/>
        </w:rPr>
        <w:t>market system</w:t>
      </w:r>
      <w:r w:rsidR="00CD1089">
        <w:rPr>
          <w:rFonts w:cs="Times New Roman"/>
        </w:rPr>
        <w:t xml:space="preserve"> dynamics. </w:t>
      </w:r>
      <w:r w:rsidR="00BA6E7C">
        <w:rPr>
          <w:rFonts w:cs="Times New Roman"/>
        </w:rPr>
        <w:t xml:space="preserve">Analyzing market systems through the </w:t>
      </w:r>
      <w:r w:rsidR="00D577A0">
        <w:rPr>
          <w:rFonts w:cs="Times New Roman"/>
        </w:rPr>
        <w:t>interaction of a value regime’s three principal</w:t>
      </w:r>
      <w:r w:rsidR="00CD1089">
        <w:rPr>
          <w:rFonts w:cs="Times New Roman"/>
        </w:rPr>
        <w:t xml:space="preserve"> elements—higher-order values, governance mechanisms, and objects pathways—</w:t>
      </w:r>
      <w:r w:rsidR="00BA6E7C">
        <w:rPr>
          <w:rFonts w:cs="Times New Roman"/>
        </w:rPr>
        <w:t>allows for the kind of micro-</w:t>
      </w:r>
      <w:proofErr w:type="spellStart"/>
      <w:r w:rsidR="00BA6E7C">
        <w:rPr>
          <w:rFonts w:cs="Times New Roman"/>
        </w:rPr>
        <w:t>meso</w:t>
      </w:r>
      <w:proofErr w:type="spellEnd"/>
      <w:r w:rsidR="00BA6E7C">
        <w:rPr>
          <w:rFonts w:cs="Times New Roman"/>
        </w:rPr>
        <w:t xml:space="preserve">-macro sensitivity and longitudinal focus </w:t>
      </w:r>
      <w:r w:rsidR="00D577A0">
        <w:rPr>
          <w:rFonts w:cs="Times New Roman"/>
        </w:rPr>
        <w:t xml:space="preserve">that both </w:t>
      </w:r>
      <w:proofErr w:type="spellStart"/>
      <w:r w:rsidR="00BA6E7C">
        <w:rPr>
          <w:rFonts w:cs="Times New Roman"/>
        </w:rPr>
        <w:t>Giesler</w:t>
      </w:r>
      <w:proofErr w:type="spellEnd"/>
      <w:r w:rsidR="00BA6E7C">
        <w:rPr>
          <w:rFonts w:cs="Times New Roman"/>
        </w:rPr>
        <w:t xml:space="preserve"> and Fischer (2016)</w:t>
      </w:r>
      <w:r w:rsidR="00D577A0">
        <w:rPr>
          <w:rFonts w:cs="Times New Roman"/>
        </w:rPr>
        <w:t xml:space="preserve"> and </w:t>
      </w:r>
      <w:proofErr w:type="spellStart"/>
      <w:r w:rsidR="00D577A0">
        <w:rPr>
          <w:rFonts w:cs="Times New Roman"/>
        </w:rPr>
        <w:t>Askegaard</w:t>
      </w:r>
      <w:proofErr w:type="spellEnd"/>
      <w:r w:rsidR="00D577A0">
        <w:rPr>
          <w:rFonts w:cs="Times New Roman"/>
        </w:rPr>
        <w:t xml:space="preserve"> and Linnet (2011) call for.</w:t>
      </w:r>
      <w:r w:rsidR="00BA6E7C">
        <w:rPr>
          <w:rFonts w:cs="Times New Roman"/>
        </w:rPr>
        <w:t xml:space="preserve"> </w:t>
      </w:r>
      <w:r w:rsidR="00D577A0">
        <w:rPr>
          <w:rFonts w:cs="Times New Roman"/>
        </w:rPr>
        <w:t xml:space="preserve">Furthermore, </w:t>
      </w:r>
      <w:r w:rsidR="002F0112">
        <w:rPr>
          <w:rFonts w:cs="Times New Roman"/>
        </w:rPr>
        <w:t>appreciating the role of</w:t>
      </w:r>
      <w:r w:rsidR="00D577A0">
        <w:rPr>
          <w:rFonts w:cs="Times New Roman"/>
        </w:rPr>
        <w:t xml:space="preserve"> value outcomes </w:t>
      </w:r>
      <w:r w:rsidR="002F0112">
        <w:rPr>
          <w:rFonts w:cs="Times New Roman"/>
        </w:rPr>
        <w:t>in</w:t>
      </w:r>
      <w:r w:rsidR="00D577A0">
        <w:rPr>
          <w:rFonts w:cs="Times New Roman"/>
        </w:rPr>
        <w:t xml:space="preserve"> </w:t>
      </w:r>
      <w:r w:rsidR="002F0112">
        <w:rPr>
          <w:rFonts w:cs="Times New Roman"/>
        </w:rPr>
        <w:lastRenderedPageBreak/>
        <w:t>reproducing the</w:t>
      </w:r>
      <w:r w:rsidR="00D577A0">
        <w:rPr>
          <w:rFonts w:cs="Times New Roman"/>
        </w:rPr>
        <w:t xml:space="preserve"> value regime offers a new way of understanding </w:t>
      </w:r>
      <w:r w:rsidR="008011F5">
        <w:rPr>
          <w:rFonts w:cs="Times New Roman"/>
        </w:rPr>
        <w:t xml:space="preserve">how, </w:t>
      </w:r>
      <w:r w:rsidR="002F0112">
        <w:rPr>
          <w:rFonts w:cs="Times New Roman"/>
        </w:rPr>
        <w:t>why</w:t>
      </w:r>
      <w:r w:rsidR="008011F5">
        <w:rPr>
          <w:rFonts w:cs="Times New Roman"/>
        </w:rPr>
        <w:t xml:space="preserve">, and when </w:t>
      </w:r>
      <w:r w:rsidR="002F0112">
        <w:rPr>
          <w:rFonts w:cs="Times New Roman"/>
        </w:rPr>
        <w:t>market actors may be triggered to seek a change in dynamics, and through which element</w:t>
      </w:r>
      <w:r w:rsidR="008011F5">
        <w:rPr>
          <w:rFonts w:cs="Times New Roman"/>
        </w:rPr>
        <w:t xml:space="preserve"> of the regime.</w:t>
      </w:r>
    </w:p>
    <w:p w14:paraId="4A3722BF" w14:textId="06744E38" w:rsidR="000C60DF" w:rsidRDefault="000C60DF" w:rsidP="00940066">
      <w:pPr>
        <w:spacing w:line="480" w:lineRule="auto"/>
        <w:contextualSpacing/>
        <w:rPr>
          <w:rFonts w:cs="Times New Roman"/>
          <w:bCs/>
        </w:rPr>
      </w:pPr>
    </w:p>
    <w:p w14:paraId="67AC390B" w14:textId="26314CF4" w:rsidR="00AA7357" w:rsidRDefault="006F4BF7">
      <w:pPr>
        <w:spacing w:line="480" w:lineRule="auto"/>
        <w:ind w:firstLine="720"/>
        <w:contextualSpacing/>
        <w:rPr>
          <w:rFonts w:cs="Times New Roman"/>
          <w:bCs/>
        </w:rPr>
      </w:pPr>
      <w:r w:rsidRPr="00B802AD">
        <w:rPr>
          <w:rFonts w:cs="Times New Roman"/>
          <w:bCs/>
          <w:i/>
        </w:rPr>
        <w:t>The Role of Consumers in Value Regimes</w:t>
      </w:r>
      <w:r>
        <w:rPr>
          <w:rFonts w:cs="Times New Roman"/>
          <w:bCs/>
        </w:rPr>
        <w:t xml:space="preserve">. Our </w:t>
      </w:r>
      <w:r w:rsidRPr="007D3744">
        <w:rPr>
          <w:rFonts w:cs="Times New Roman"/>
          <w:bCs/>
        </w:rPr>
        <w:t>value regime model resembles the one proposed by Levy and colleagues (2015)</w:t>
      </w:r>
      <w:r>
        <w:rPr>
          <w:rFonts w:cs="Times New Roman"/>
          <w:bCs/>
        </w:rPr>
        <w:t xml:space="preserve"> in their study of the emergence of a value regime for fair trade coffee. The </w:t>
      </w:r>
      <w:r w:rsidR="00467835">
        <w:rPr>
          <w:rFonts w:cs="Times New Roman"/>
          <w:bCs/>
        </w:rPr>
        <w:t xml:space="preserve">emerging </w:t>
      </w:r>
      <w:r>
        <w:rPr>
          <w:rFonts w:cs="Times New Roman"/>
          <w:bCs/>
        </w:rPr>
        <w:t xml:space="preserve">value </w:t>
      </w:r>
      <w:r w:rsidRPr="007D3744">
        <w:rPr>
          <w:rFonts w:cs="Times New Roman"/>
          <w:bCs/>
        </w:rPr>
        <w:t>regime engaged higher-order values of fairnes</w:t>
      </w:r>
      <w:r>
        <w:rPr>
          <w:rFonts w:cs="Times New Roman"/>
          <w:bCs/>
        </w:rPr>
        <w:t xml:space="preserve">s, sustainability, and economic </w:t>
      </w:r>
      <w:r w:rsidRPr="007D3744">
        <w:rPr>
          <w:rFonts w:cs="Times New Roman"/>
          <w:bCs/>
        </w:rPr>
        <w:t>justice for coffee producers in developing countries. The regime’s objec</w:t>
      </w:r>
      <w:r>
        <w:rPr>
          <w:rFonts w:cs="Times New Roman"/>
          <w:bCs/>
        </w:rPr>
        <w:t xml:space="preserve">t pathways and related circulation </w:t>
      </w:r>
      <w:r w:rsidRPr="007D3744">
        <w:rPr>
          <w:rFonts w:cs="Times New Roman"/>
          <w:bCs/>
        </w:rPr>
        <w:t xml:space="preserve">practices </w:t>
      </w:r>
      <w:r>
        <w:rPr>
          <w:rFonts w:cs="Times New Roman"/>
          <w:bCs/>
        </w:rPr>
        <w:t>adhered to these higher-order values and allowed for a more equal distribution of value outcomes</w:t>
      </w:r>
      <w:r w:rsidRPr="007D3744">
        <w:rPr>
          <w:rFonts w:cs="Times New Roman"/>
          <w:bCs/>
        </w:rPr>
        <w:t xml:space="preserve"> between farmers, middle-men, and r</w:t>
      </w:r>
      <w:r>
        <w:rPr>
          <w:rFonts w:cs="Times New Roman"/>
          <w:bCs/>
        </w:rPr>
        <w:t xml:space="preserve">etailers. The </w:t>
      </w:r>
      <w:r w:rsidRPr="007D3744">
        <w:rPr>
          <w:rFonts w:cs="Times New Roman"/>
          <w:bCs/>
        </w:rPr>
        <w:t xml:space="preserve">emerging </w:t>
      </w:r>
      <w:r>
        <w:rPr>
          <w:rFonts w:cs="Times New Roman"/>
          <w:bCs/>
        </w:rPr>
        <w:t xml:space="preserve">value regime also developed governing </w:t>
      </w:r>
      <w:r w:rsidRPr="007D3744">
        <w:rPr>
          <w:rFonts w:cs="Times New Roman"/>
          <w:bCs/>
        </w:rPr>
        <w:t>inst</w:t>
      </w:r>
      <w:r>
        <w:rPr>
          <w:rFonts w:cs="Times New Roman"/>
          <w:bCs/>
        </w:rPr>
        <w:t xml:space="preserve">itutions and regulations (NGOs, </w:t>
      </w:r>
      <w:r w:rsidRPr="007D3744">
        <w:rPr>
          <w:rFonts w:cs="Times New Roman"/>
          <w:bCs/>
        </w:rPr>
        <w:t xml:space="preserve">fair trade certifications, etc.) to champion </w:t>
      </w:r>
      <w:r>
        <w:rPr>
          <w:rFonts w:cs="Times New Roman"/>
          <w:bCs/>
        </w:rPr>
        <w:t xml:space="preserve">certain higher-order values and to routinize exchanges. </w:t>
      </w:r>
      <w:r w:rsidRPr="007D3744">
        <w:rPr>
          <w:rFonts w:cs="Times New Roman"/>
          <w:bCs/>
        </w:rPr>
        <w:t>Similar to our findings, t</w:t>
      </w:r>
      <w:r>
        <w:rPr>
          <w:rFonts w:cs="Times New Roman"/>
          <w:bCs/>
        </w:rPr>
        <w:t xml:space="preserve">hey emphasize the iterative and </w:t>
      </w:r>
      <w:r w:rsidRPr="007D3744">
        <w:rPr>
          <w:rFonts w:cs="Times New Roman"/>
          <w:bCs/>
        </w:rPr>
        <w:t xml:space="preserve">co-constituting nature of value </w:t>
      </w:r>
      <w:r>
        <w:rPr>
          <w:rFonts w:cs="Times New Roman"/>
          <w:bCs/>
        </w:rPr>
        <w:t xml:space="preserve">regime evolution where “parties dynamically </w:t>
      </w:r>
      <w:r w:rsidRPr="007D3744">
        <w:rPr>
          <w:rFonts w:cs="Times New Roman"/>
          <w:bCs/>
        </w:rPr>
        <w:t>adjust their strategies in interaction with ea</w:t>
      </w:r>
      <w:r>
        <w:rPr>
          <w:rFonts w:cs="Times New Roman"/>
          <w:bCs/>
        </w:rPr>
        <w:t xml:space="preserve">ch other and their environment” (p. 28) through the constant </w:t>
      </w:r>
      <w:r w:rsidRPr="007D3744">
        <w:rPr>
          <w:rFonts w:cs="Times New Roman"/>
          <w:bCs/>
        </w:rPr>
        <w:t>evaluation o</w:t>
      </w:r>
      <w:r>
        <w:rPr>
          <w:rFonts w:cs="Times New Roman"/>
          <w:bCs/>
        </w:rPr>
        <w:t xml:space="preserve">f opportunities, interests, and </w:t>
      </w:r>
      <w:r w:rsidRPr="007D3744">
        <w:rPr>
          <w:rFonts w:cs="Times New Roman"/>
          <w:bCs/>
        </w:rPr>
        <w:t xml:space="preserve">oppositional reactions. However, </w:t>
      </w:r>
      <w:r>
        <w:rPr>
          <w:rFonts w:cs="Times New Roman"/>
          <w:bCs/>
        </w:rPr>
        <w:t>their model maintained that object pathways were still organized by a singular logic exchange, similar to Appadurai (1986), while ours emphasized the co-constituting presence of multiple exchange logics</w:t>
      </w:r>
      <w:r w:rsidR="003E6A1A">
        <w:rPr>
          <w:rFonts w:cs="Times New Roman"/>
          <w:bCs/>
        </w:rPr>
        <w:t xml:space="preserve"> (see </w:t>
      </w:r>
      <w:proofErr w:type="spellStart"/>
      <w:r w:rsidR="003E6A1A">
        <w:rPr>
          <w:rFonts w:cs="Times New Roman"/>
          <w:bCs/>
        </w:rPr>
        <w:t>Arnould</w:t>
      </w:r>
      <w:proofErr w:type="spellEnd"/>
      <w:r w:rsidR="003E6A1A">
        <w:rPr>
          <w:rFonts w:cs="Times New Roman"/>
          <w:bCs/>
        </w:rPr>
        <w:t xml:space="preserve"> 2014; </w:t>
      </w:r>
      <w:proofErr w:type="spellStart"/>
      <w:r w:rsidR="003E6A1A">
        <w:rPr>
          <w:rFonts w:cs="Times New Roman"/>
          <w:bCs/>
        </w:rPr>
        <w:t>Scaraboto</w:t>
      </w:r>
      <w:proofErr w:type="spellEnd"/>
      <w:r w:rsidR="003E6A1A">
        <w:rPr>
          <w:rFonts w:cs="Times New Roman"/>
          <w:bCs/>
        </w:rPr>
        <w:t xml:space="preserve"> 2015)</w:t>
      </w:r>
      <w:r>
        <w:rPr>
          <w:rFonts w:cs="Times New Roman"/>
          <w:bCs/>
        </w:rPr>
        <w:t xml:space="preserve">. Furthermore, </w:t>
      </w:r>
      <w:r w:rsidRPr="007D3744">
        <w:rPr>
          <w:rFonts w:cs="Times New Roman"/>
          <w:bCs/>
        </w:rPr>
        <w:t xml:space="preserve">consumers </w:t>
      </w:r>
      <w:r>
        <w:rPr>
          <w:rFonts w:cs="Times New Roman"/>
          <w:bCs/>
        </w:rPr>
        <w:t xml:space="preserve">were </w:t>
      </w:r>
      <w:r w:rsidRPr="007D3744">
        <w:rPr>
          <w:rFonts w:cs="Times New Roman"/>
          <w:bCs/>
        </w:rPr>
        <w:t>notably absent from their story</w:t>
      </w:r>
      <w:r w:rsidR="007A0CDC">
        <w:rPr>
          <w:rFonts w:cs="Times New Roman"/>
          <w:bCs/>
        </w:rPr>
        <w:t xml:space="preserve"> and thus implicitly reduced to passive recipient of marketplace offerings</w:t>
      </w:r>
      <w:r w:rsidRPr="007D3744">
        <w:rPr>
          <w:rFonts w:cs="Times New Roman"/>
          <w:bCs/>
        </w:rPr>
        <w:t>.</w:t>
      </w:r>
      <w:r>
        <w:rPr>
          <w:rFonts w:cs="Times New Roman"/>
          <w:bCs/>
        </w:rPr>
        <w:t xml:space="preserve"> By bringing consumers back into the story, our study moves the literature one step closer to completing the picture o</w:t>
      </w:r>
      <w:r w:rsidR="005655F8">
        <w:rPr>
          <w:rFonts w:cs="Times New Roman"/>
          <w:bCs/>
        </w:rPr>
        <w:t>f</w:t>
      </w:r>
      <w:r>
        <w:rPr>
          <w:rFonts w:cs="Times New Roman"/>
          <w:bCs/>
        </w:rPr>
        <w:t xml:space="preserve"> what value regimes are, how they emerge, and how they evolve.</w:t>
      </w:r>
      <w:r w:rsidR="009A6477">
        <w:rPr>
          <w:rFonts w:cs="Times New Roman"/>
          <w:bCs/>
        </w:rPr>
        <w:t xml:space="preserve"> </w:t>
      </w:r>
      <w:r w:rsidR="001D44FD">
        <w:rPr>
          <w:rFonts w:cs="Times New Roman"/>
          <w:bCs/>
        </w:rPr>
        <w:t xml:space="preserve">As noted above, </w:t>
      </w:r>
      <w:r w:rsidR="008C1CA7">
        <w:rPr>
          <w:rFonts w:cs="Times New Roman"/>
          <w:bCs/>
        </w:rPr>
        <w:t>we identify significant</w:t>
      </w:r>
      <w:r w:rsidR="009A6477">
        <w:rPr>
          <w:rFonts w:cs="Times New Roman"/>
          <w:bCs/>
        </w:rPr>
        <w:t xml:space="preserve"> </w:t>
      </w:r>
      <w:r w:rsidR="00315C14">
        <w:rPr>
          <w:rFonts w:cs="Times New Roman"/>
          <w:bCs/>
        </w:rPr>
        <w:t xml:space="preserve">synergy </w:t>
      </w:r>
      <w:r w:rsidR="009A6477">
        <w:rPr>
          <w:rFonts w:cs="Times New Roman"/>
          <w:bCs/>
        </w:rPr>
        <w:t>opportunities</w:t>
      </w:r>
      <w:r w:rsidR="00315C14">
        <w:rPr>
          <w:rFonts w:cs="Times New Roman"/>
          <w:bCs/>
        </w:rPr>
        <w:t xml:space="preserve"> </w:t>
      </w:r>
      <w:r w:rsidR="009A6477">
        <w:rPr>
          <w:rFonts w:cs="Times New Roman"/>
          <w:bCs/>
        </w:rPr>
        <w:t xml:space="preserve">between </w:t>
      </w:r>
      <w:r w:rsidR="008C1CA7">
        <w:rPr>
          <w:rFonts w:cs="Times New Roman"/>
          <w:bCs/>
        </w:rPr>
        <w:t xml:space="preserve">the study of </w:t>
      </w:r>
      <w:r w:rsidR="009A6477">
        <w:rPr>
          <w:rFonts w:cs="Times New Roman"/>
          <w:bCs/>
        </w:rPr>
        <w:t xml:space="preserve">value regimes and </w:t>
      </w:r>
      <w:r w:rsidR="008C1CA7">
        <w:rPr>
          <w:rFonts w:cs="Times New Roman"/>
          <w:bCs/>
        </w:rPr>
        <w:t xml:space="preserve">research into how consumers influence </w:t>
      </w:r>
      <w:r w:rsidR="00315C14">
        <w:rPr>
          <w:rFonts w:cs="Times New Roman"/>
          <w:bCs/>
        </w:rPr>
        <w:t xml:space="preserve">or change </w:t>
      </w:r>
      <w:r w:rsidR="009A6477">
        <w:rPr>
          <w:rFonts w:cs="Times New Roman"/>
          <w:bCs/>
        </w:rPr>
        <w:t xml:space="preserve">market </w:t>
      </w:r>
      <w:r w:rsidR="00315C14">
        <w:rPr>
          <w:rFonts w:cs="Times New Roman"/>
          <w:bCs/>
        </w:rPr>
        <w:t xml:space="preserve">system </w:t>
      </w:r>
      <w:r w:rsidR="009A6477">
        <w:rPr>
          <w:rFonts w:cs="Times New Roman"/>
          <w:bCs/>
        </w:rPr>
        <w:t>dynamics</w:t>
      </w:r>
      <w:r w:rsidR="008C1CA7">
        <w:rPr>
          <w:rFonts w:cs="Times New Roman"/>
          <w:bCs/>
        </w:rPr>
        <w:t xml:space="preserve"> </w:t>
      </w:r>
      <w:r w:rsidR="00AA7357">
        <w:rPr>
          <w:rFonts w:cs="Times New Roman"/>
          <w:bCs/>
        </w:rPr>
        <w:t>(</w:t>
      </w:r>
      <w:proofErr w:type="spellStart"/>
      <w:r w:rsidR="00AA7357">
        <w:rPr>
          <w:rFonts w:cs="Times New Roman"/>
          <w:bCs/>
        </w:rPr>
        <w:t>e.g</w:t>
      </w:r>
      <w:proofErr w:type="spellEnd"/>
      <w:r w:rsidR="00AA7357">
        <w:rPr>
          <w:rFonts w:cs="Times New Roman"/>
          <w:bCs/>
        </w:rPr>
        <w:t xml:space="preserve">, King and Pearce 2010; </w:t>
      </w:r>
      <w:proofErr w:type="spellStart"/>
      <w:r w:rsidR="00AA7357">
        <w:rPr>
          <w:rFonts w:cs="Times New Roman"/>
          <w:bCs/>
        </w:rPr>
        <w:t>Karababa</w:t>
      </w:r>
      <w:proofErr w:type="spellEnd"/>
      <w:r w:rsidR="00AA7357">
        <w:rPr>
          <w:rFonts w:cs="Times New Roman"/>
          <w:bCs/>
        </w:rPr>
        <w:t xml:space="preserve"> and </w:t>
      </w:r>
      <w:proofErr w:type="spellStart"/>
      <w:r w:rsidR="00AA7357">
        <w:rPr>
          <w:rFonts w:cs="Times New Roman"/>
          <w:bCs/>
        </w:rPr>
        <w:t>Ger</w:t>
      </w:r>
      <w:proofErr w:type="spellEnd"/>
      <w:r w:rsidR="00AA7357">
        <w:rPr>
          <w:rFonts w:cs="Times New Roman"/>
          <w:bCs/>
        </w:rPr>
        <w:t xml:space="preserve"> 2011; </w:t>
      </w:r>
      <w:proofErr w:type="spellStart"/>
      <w:r w:rsidR="00AA7357">
        <w:rPr>
          <w:rFonts w:cs="Times New Roman"/>
          <w:bCs/>
        </w:rPr>
        <w:t>Scaraboto</w:t>
      </w:r>
      <w:proofErr w:type="spellEnd"/>
      <w:r w:rsidR="00AA7357">
        <w:rPr>
          <w:rFonts w:cs="Times New Roman"/>
          <w:bCs/>
        </w:rPr>
        <w:t xml:space="preserve"> and Fischer 2013; Martin and Schouten 2014; </w:t>
      </w:r>
      <w:proofErr w:type="spellStart"/>
      <w:r w:rsidR="001D44FD">
        <w:rPr>
          <w:rFonts w:cs="Times New Roman"/>
          <w:bCs/>
        </w:rPr>
        <w:t>Giesler</w:t>
      </w:r>
      <w:proofErr w:type="spellEnd"/>
      <w:r w:rsidR="001D44FD">
        <w:rPr>
          <w:rFonts w:cs="Times New Roman"/>
          <w:bCs/>
        </w:rPr>
        <w:t xml:space="preserve"> and Fischer 2016; </w:t>
      </w:r>
      <w:proofErr w:type="spellStart"/>
      <w:r w:rsidR="00AA7357">
        <w:rPr>
          <w:rFonts w:cs="Times New Roman"/>
          <w:bCs/>
        </w:rPr>
        <w:t>Kjeldgaard</w:t>
      </w:r>
      <w:proofErr w:type="spellEnd"/>
      <w:r w:rsidR="00AA7357">
        <w:rPr>
          <w:rFonts w:cs="Times New Roman"/>
          <w:bCs/>
        </w:rPr>
        <w:t xml:space="preserve"> et al. 2017). </w:t>
      </w:r>
    </w:p>
    <w:p w14:paraId="69D2DF02" w14:textId="77777777" w:rsidR="00794C4E" w:rsidRPr="003F28B2" w:rsidRDefault="00794C4E" w:rsidP="006F4BF7">
      <w:pPr>
        <w:spacing w:line="480" w:lineRule="auto"/>
        <w:ind w:firstLine="720"/>
        <w:contextualSpacing/>
        <w:rPr>
          <w:rFonts w:cs="Times New Roman"/>
          <w:bCs/>
        </w:rPr>
      </w:pPr>
    </w:p>
    <w:p w14:paraId="1BDE1EA3" w14:textId="678E7B1A" w:rsidR="00433E2F" w:rsidRDefault="006F4BF7">
      <w:pPr>
        <w:spacing w:line="480" w:lineRule="auto"/>
        <w:ind w:firstLine="720"/>
        <w:rPr>
          <w:rFonts w:cs="Times New Roman"/>
        </w:rPr>
      </w:pPr>
      <w:r>
        <w:rPr>
          <w:rFonts w:cs="Times New Roman"/>
          <w:i/>
        </w:rPr>
        <w:t xml:space="preserve">Time and Order in Value Regimes. </w:t>
      </w:r>
      <w:r w:rsidR="00D3571C">
        <w:rPr>
          <w:rFonts w:cs="Times New Roman"/>
        </w:rPr>
        <w:t xml:space="preserve">Studies of temporality, in its multiple manifestations, have recently found stable footing in consumer research (Shove, </w:t>
      </w:r>
      <w:proofErr w:type="spellStart"/>
      <w:r w:rsidR="00D3571C">
        <w:rPr>
          <w:rFonts w:cs="Times New Roman"/>
        </w:rPr>
        <w:t>Trentmann</w:t>
      </w:r>
      <w:proofErr w:type="spellEnd"/>
      <w:r w:rsidR="00D3571C">
        <w:rPr>
          <w:rFonts w:cs="Times New Roman"/>
        </w:rPr>
        <w:t xml:space="preserve">, and Wilk 2009; </w:t>
      </w:r>
      <w:proofErr w:type="spellStart"/>
      <w:r w:rsidR="00D3571C">
        <w:rPr>
          <w:rFonts w:cs="Times New Roman"/>
        </w:rPr>
        <w:t>Woermann</w:t>
      </w:r>
      <w:proofErr w:type="spellEnd"/>
      <w:r w:rsidR="00D3571C">
        <w:rPr>
          <w:rFonts w:cs="Times New Roman"/>
        </w:rPr>
        <w:t xml:space="preserve"> and </w:t>
      </w:r>
      <w:proofErr w:type="spellStart"/>
      <w:r w:rsidR="00D3571C">
        <w:rPr>
          <w:rFonts w:cs="Times New Roman"/>
        </w:rPr>
        <w:t>Rokka</w:t>
      </w:r>
      <w:proofErr w:type="spellEnd"/>
      <w:r w:rsidR="00D3571C">
        <w:rPr>
          <w:rFonts w:cs="Times New Roman"/>
        </w:rPr>
        <w:t xml:space="preserve"> 2015; </w:t>
      </w:r>
      <w:proofErr w:type="spellStart"/>
      <w:r w:rsidR="00D3571C">
        <w:rPr>
          <w:rFonts w:cs="Times New Roman"/>
        </w:rPr>
        <w:t>Husemann</w:t>
      </w:r>
      <w:proofErr w:type="spellEnd"/>
      <w:r w:rsidR="00D3571C">
        <w:rPr>
          <w:rFonts w:cs="Times New Roman"/>
        </w:rPr>
        <w:t xml:space="preserve"> and Eckhardt 2018). </w:t>
      </w:r>
      <w:r w:rsidR="00433E2F">
        <w:rPr>
          <w:rFonts w:cs="Times New Roman"/>
        </w:rPr>
        <w:t>By accounting for the temporal ordering of value-creating practices, o</w:t>
      </w:r>
      <w:r w:rsidR="00D3571C">
        <w:rPr>
          <w:rFonts w:cs="Times New Roman"/>
        </w:rPr>
        <w:t xml:space="preserve">ur value regime theorization </w:t>
      </w:r>
      <w:r w:rsidR="00FE195E">
        <w:rPr>
          <w:rFonts w:cs="Times New Roman"/>
        </w:rPr>
        <w:t>and</w:t>
      </w:r>
      <w:r w:rsidR="008D1F21">
        <w:rPr>
          <w:rFonts w:cs="Times New Roman"/>
        </w:rPr>
        <w:t xml:space="preserve"> </w:t>
      </w:r>
      <w:r>
        <w:rPr>
          <w:rFonts w:cs="Times New Roman"/>
        </w:rPr>
        <w:t>findings suggest that</w:t>
      </w:r>
      <w:r w:rsidRPr="00134D19">
        <w:rPr>
          <w:rFonts w:cs="Times New Roman"/>
        </w:rPr>
        <w:t xml:space="preserve"> </w:t>
      </w:r>
      <w:r>
        <w:rPr>
          <w:rFonts w:cs="Times New Roman"/>
        </w:rPr>
        <w:t xml:space="preserve">the routinization and institutionalization of </w:t>
      </w:r>
      <w:r w:rsidR="00433E2F">
        <w:rPr>
          <w:rFonts w:cs="Times New Roman"/>
        </w:rPr>
        <w:t xml:space="preserve">value regime’s </w:t>
      </w:r>
      <w:r>
        <w:rPr>
          <w:rFonts w:cs="Times New Roman"/>
        </w:rPr>
        <w:t>practice sequences</w:t>
      </w:r>
      <w:r w:rsidR="00FE195E">
        <w:rPr>
          <w:rFonts w:cs="Times New Roman"/>
        </w:rPr>
        <w:t>,</w:t>
      </w:r>
      <w:r w:rsidR="00433E2F">
        <w:rPr>
          <w:rFonts w:cs="Times New Roman"/>
        </w:rPr>
        <w:t xml:space="preserve"> from a temporal standpoint</w:t>
      </w:r>
      <w:r w:rsidR="00FE195E">
        <w:rPr>
          <w:rFonts w:cs="Times New Roman"/>
        </w:rPr>
        <w:t>,</w:t>
      </w:r>
      <w:r w:rsidR="00433E2F">
        <w:rPr>
          <w:rFonts w:cs="Times New Roman"/>
        </w:rPr>
        <w:t xml:space="preserve"> </w:t>
      </w:r>
      <w:r w:rsidR="008D1F21">
        <w:rPr>
          <w:rFonts w:cs="Times New Roman"/>
        </w:rPr>
        <w:t>contribute to</w:t>
      </w:r>
      <w:r w:rsidR="00433E2F">
        <w:rPr>
          <w:rFonts w:cs="Times New Roman"/>
        </w:rPr>
        <w:t xml:space="preserve"> the entrenchment of value regimes. Accounting for such entrenchment </w:t>
      </w:r>
      <w:r w:rsidR="008D1F21">
        <w:rPr>
          <w:rFonts w:cs="Times New Roman"/>
        </w:rPr>
        <w:t>helps explain</w:t>
      </w:r>
      <w:r w:rsidR="00433E2F">
        <w:rPr>
          <w:rFonts w:cs="Times New Roman"/>
        </w:rPr>
        <w:t xml:space="preserve"> why consumers </w:t>
      </w:r>
      <w:r w:rsidR="008D1F21">
        <w:rPr>
          <w:rFonts w:cs="Times New Roman"/>
        </w:rPr>
        <w:t>so often</w:t>
      </w:r>
      <w:r w:rsidR="00433E2F">
        <w:rPr>
          <w:rFonts w:cs="Times New Roman"/>
        </w:rPr>
        <w:t xml:space="preserve"> struggle to challenge value regime practices</w:t>
      </w:r>
      <w:r>
        <w:rPr>
          <w:rFonts w:cs="Times New Roman"/>
        </w:rPr>
        <w:t xml:space="preserve">. </w:t>
      </w:r>
      <w:r w:rsidR="00917B27">
        <w:rPr>
          <w:rFonts w:cs="Times New Roman"/>
        </w:rPr>
        <w:t>W</w:t>
      </w:r>
      <w:r>
        <w:rPr>
          <w:rFonts w:cs="Times New Roman"/>
        </w:rPr>
        <w:t xml:space="preserve">hen consumers intervene into </w:t>
      </w:r>
      <w:r w:rsidR="00433E2F">
        <w:rPr>
          <w:rFonts w:cs="Times New Roman"/>
        </w:rPr>
        <w:t xml:space="preserve">a value regime’s </w:t>
      </w:r>
      <w:r>
        <w:rPr>
          <w:rFonts w:cs="Times New Roman"/>
        </w:rPr>
        <w:t>object pathways, the resulting</w:t>
      </w:r>
      <w:r w:rsidRPr="00134D19">
        <w:rPr>
          <w:rFonts w:cs="Times New Roman"/>
        </w:rPr>
        <w:t xml:space="preserve"> </w:t>
      </w:r>
      <w:r w:rsidR="00433E2F">
        <w:rPr>
          <w:rFonts w:cs="Times New Roman"/>
        </w:rPr>
        <w:t xml:space="preserve">temporal </w:t>
      </w:r>
      <w:r w:rsidRPr="00134D19">
        <w:rPr>
          <w:rFonts w:cs="Times New Roman"/>
        </w:rPr>
        <w:t xml:space="preserve">interruptions </w:t>
      </w:r>
      <w:r>
        <w:rPr>
          <w:rFonts w:cs="Times New Roman"/>
        </w:rPr>
        <w:t>threaten the stability of</w:t>
      </w:r>
      <w:r w:rsidRPr="00134D19">
        <w:rPr>
          <w:rFonts w:cs="Times New Roman"/>
        </w:rPr>
        <w:t xml:space="preserve"> the regime</w:t>
      </w:r>
      <w:r w:rsidR="008D1F21">
        <w:rPr>
          <w:rFonts w:cs="Times New Roman"/>
        </w:rPr>
        <w:t xml:space="preserve">. Here our value regime theorization resonates with </w:t>
      </w:r>
      <w:r w:rsidR="00433E2F">
        <w:rPr>
          <w:rFonts w:cs="Times New Roman"/>
        </w:rPr>
        <w:t>Shove and colleagues (2009)</w:t>
      </w:r>
      <w:r w:rsidR="008D1F21">
        <w:rPr>
          <w:rFonts w:cs="Times New Roman"/>
        </w:rPr>
        <w:t xml:space="preserve"> who </w:t>
      </w:r>
      <w:r w:rsidR="00433E2F">
        <w:rPr>
          <w:rFonts w:cs="Times New Roman"/>
        </w:rPr>
        <w:t>write</w:t>
      </w:r>
      <w:r w:rsidR="008D1F21">
        <w:rPr>
          <w:rFonts w:cs="Times New Roman"/>
        </w:rPr>
        <w:t xml:space="preserve"> that</w:t>
      </w:r>
      <w:r w:rsidR="00433E2F">
        <w:rPr>
          <w:rFonts w:cs="Times New Roman"/>
        </w:rPr>
        <w:t xml:space="preserve"> “</w:t>
      </w:r>
      <w:r w:rsidR="00433E2F" w:rsidRPr="00266CEB">
        <w:rPr>
          <w:rFonts w:cs="Times New Roman"/>
        </w:rPr>
        <w:t xml:space="preserve">Time is about coordination and rhythm, but it also involves material, emotional, </w:t>
      </w:r>
      <w:r w:rsidR="00433E2F">
        <w:rPr>
          <w:rFonts w:cs="Times New Roman"/>
        </w:rPr>
        <w:t>moral and political dimensions” (p. 2).</w:t>
      </w:r>
    </w:p>
    <w:p w14:paraId="2528CCF5" w14:textId="60156FEE" w:rsidR="008D1F21" w:rsidRPr="00940066" w:rsidRDefault="008D1F21">
      <w:pPr>
        <w:spacing w:line="480" w:lineRule="auto"/>
        <w:ind w:firstLine="720"/>
        <w:rPr>
          <w:rFonts w:eastAsia="Calibri" w:cs="Times New Roman"/>
        </w:rPr>
      </w:pPr>
      <w:r>
        <w:rPr>
          <w:rFonts w:cs="Times New Roman"/>
        </w:rPr>
        <w:t>Our</w:t>
      </w:r>
      <w:r w:rsidR="006F4BF7">
        <w:rPr>
          <w:rFonts w:cs="Times New Roman"/>
        </w:rPr>
        <w:t xml:space="preserve"> findings diverge from those of </w:t>
      </w:r>
      <w:proofErr w:type="spellStart"/>
      <w:r w:rsidR="006F4BF7" w:rsidRPr="00134D19">
        <w:rPr>
          <w:rFonts w:cs="Times New Roman"/>
        </w:rPr>
        <w:t>Figueiredo</w:t>
      </w:r>
      <w:proofErr w:type="spellEnd"/>
      <w:r w:rsidR="006F4BF7" w:rsidRPr="00134D19">
        <w:rPr>
          <w:rFonts w:cs="Times New Roman"/>
        </w:rPr>
        <w:t xml:space="preserve"> and </w:t>
      </w:r>
      <w:proofErr w:type="spellStart"/>
      <w:r w:rsidR="006F4BF7" w:rsidRPr="00134D19">
        <w:rPr>
          <w:rFonts w:cs="Times New Roman"/>
        </w:rPr>
        <w:t>Scaraboto</w:t>
      </w:r>
      <w:proofErr w:type="spellEnd"/>
      <w:r w:rsidR="006F4BF7" w:rsidRPr="00134D19">
        <w:rPr>
          <w:rFonts w:cs="Times New Roman"/>
        </w:rPr>
        <w:t xml:space="preserve"> </w:t>
      </w:r>
      <w:r w:rsidR="006F4BF7">
        <w:rPr>
          <w:rFonts w:cs="Times New Roman"/>
        </w:rPr>
        <w:t xml:space="preserve">(2016), who </w:t>
      </w:r>
      <w:r w:rsidR="006F4BF7" w:rsidRPr="00134D19">
        <w:rPr>
          <w:rFonts w:cs="Times New Roman"/>
        </w:rPr>
        <w:t>argue that, although pr</w:t>
      </w:r>
      <w:r w:rsidR="006F4BF7">
        <w:rPr>
          <w:rFonts w:cs="Times New Roman"/>
        </w:rPr>
        <w:t>actices</w:t>
      </w:r>
      <w:r w:rsidR="006F4BF7" w:rsidRPr="00134D19">
        <w:rPr>
          <w:rFonts w:cs="Times New Roman"/>
        </w:rPr>
        <w:t xml:space="preserve"> of value creation seem sequential, they happen concomitantly as objects circulate simultaneously and trigger these processes in an overlapping fashion. </w:t>
      </w:r>
      <w:r w:rsidR="006F4BF7">
        <w:rPr>
          <w:rFonts w:cs="Times New Roman"/>
        </w:rPr>
        <w:t xml:space="preserve">That conclusion, while justified for their context of consumer-to-consumer circulation, fails to hold in the value regime we studied. Geocaching nodes are sturdy and durable. They may lie immobile for weeks before the next consumer comes along and puts them into for circulation. In fact, </w:t>
      </w:r>
      <w:r w:rsidR="006F4BF7">
        <w:rPr>
          <w:rFonts w:eastAsia="Calibri" w:cs="Times New Roman"/>
        </w:rPr>
        <w:t>m</w:t>
      </w:r>
      <w:r w:rsidR="006F4BF7" w:rsidRPr="00116B38">
        <w:rPr>
          <w:rFonts w:eastAsia="Calibri" w:cs="Times New Roman"/>
        </w:rPr>
        <w:t xml:space="preserve">ost studies of value and value regimes </w:t>
      </w:r>
      <w:r w:rsidR="006F4BF7">
        <w:rPr>
          <w:rFonts w:eastAsia="Calibri" w:cs="Times New Roman"/>
        </w:rPr>
        <w:t>treat</w:t>
      </w:r>
      <w:r w:rsidR="006F4BF7" w:rsidRPr="00116B38">
        <w:rPr>
          <w:rFonts w:eastAsia="Calibri" w:cs="Times New Roman"/>
        </w:rPr>
        <w:t xml:space="preserve"> circulating objects as mute within their own valu</w:t>
      </w:r>
      <w:r w:rsidR="006F4BF7">
        <w:rPr>
          <w:rFonts w:eastAsia="Calibri" w:cs="Times New Roman"/>
        </w:rPr>
        <w:t>e creating processes</w:t>
      </w:r>
      <w:r w:rsidR="006F4BF7" w:rsidRPr="00116B38">
        <w:rPr>
          <w:rFonts w:eastAsia="Calibri" w:cs="Times New Roman"/>
        </w:rPr>
        <w:t>, merely waiting for human actors to impose valu</w:t>
      </w:r>
      <w:r w:rsidR="006F4BF7">
        <w:rPr>
          <w:rFonts w:eastAsia="Calibri" w:cs="Times New Roman"/>
        </w:rPr>
        <w:t>e outcomes</w:t>
      </w:r>
      <w:r w:rsidR="006F4BF7" w:rsidRPr="00116B38">
        <w:rPr>
          <w:rFonts w:eastAsia="Calibri" w:cs="Times New Roman"/>
        </w:rPr>
        <w:t xml:space="preserve"> upon them (e.g., Appadurai 1986; Kopytoff 1986).</w:t>
      </w:r>
      <w:r w:rsidR="006F4BF7">
        <w:rPr>
          <w:rFonts w:cs="Times New Roman"/>
        </w:rPr>
        <w:t xml:space="preserve"> I</w:t>
      </w:r>
      <w:r w:rsidR="006F4BF7">
        <w:rPr>
          <w:rFonts w:eastAsia="Calibri" w:cs="Times New Roman"/>
        </w:rPr>
        <w:t xml:space="preserve">n contexts such as ours, however, </w:t>
      </w:r>
      <w:r w:rsidR="006F4BF7" w:rsidRPr="00116B38">
        <w:rPr>
          <w:rFonts w:eastAsia="Calibri" w:cs="Times New Roman"/>
        </w:rPr>
        <w:t>whe</w:t>
      </w:r>
      <w:r w:rsidR="006F4BF7">
        <w:rPr>
          <w:rFonts w:eastAsia="Calibri" w:cs="Times New Roman"/>
        </w:rPr>
        <w:t>rein</w:t>
      </w:r>
      <w:r w:rsidR="006F4BF7" w:rsidRPr="00116B38">
        <w:rPr>
          <w:rFonts w:eastAsia="Calibri" w:cs="Times New Roman"/>
        </w:rPr>
        <w:t xml:space="preserve"> value objects are materially dynamic</w:t>
      </w:r>
      <w:r w:rsidR="006F4BF7">
        <w:rPr>
          <w:rFonts w:cs="Times New Roman"/>
        </w:rPr>
        <w:t xml:space="preserve">, the importance of </w:t>
      </w:r>
      <w:r w:rsidR="006F4BF7">
        <w:rPr>
          <w:rFonts w:eastAsia="Calibri" w:cs="Times New Roman"/>
        </w:rPr>
        <w:t>s</w:t>
      </w:r>
      <w:r w:rsidR="006F4BF7" w:rsidRPr="00116B38">
        <w:rPr>
          <w:rFonts w:eastAsia="Calibri" w:cs="Times New Roman"/>
        </w:rPr>
        <w:t xml:space="preserve">equencing becomes </w:t>
      </w:r>
      <w:r w:rsidR="006F4BF7">
        <w:rPr>
          <w:rFonts w:eastAsia="Calibri" w:cs="Times New Roman"/>
        </w:rPr>
        <w:t>more evident</w:t>
      </w:r>
      <w:r w:rsidR="006F4BF7" w:rsidRPr="00116B38">
        <w:rPr>
          <w:rFonts w:eastAsia="Calibri" w:cs="Times New Roman"/>
        </w:rPr>
        <w:t xml:space="preserve">. </w:t>
      </w:r>
      <w:r w:rsidR="006F4BF7">
        <w:rPr>
          <w:rFonts w:eastAsia="Calibri" w:cs="Times New Roman"/>
        </w:rPr>
        <w:t>Being</w:t>
      </w:r>
      <w:r w:rsidR="006F4BF7" w:rsidRPr="00116B38">
        <w:rPr>
          <w:rFonts w:eastAsia="Calibri" w:cs="Times New Roman"/>
        </w:rPr>
        <w:t xml:space="preserve"> perishable, </w:t>
      </w:r>
      <w:r w:rsidR="006F4BF7">
        <w:rPr>
          <w:rFonts w:eastAsia="Calibri" w:cs="Times New Roman"/>
        </w:rPr>
        <w:t>food items</w:t>
      </w:r>
      <w:r w:rsidR="006F4BF7" w:rsidRPr="00116B38">
        <w:rPr>
          <w:rFonts w:eastAsia="Calibri" w:cs="Times New Roman"/>
        </w:rPr>
        <w:t xml:space="preserve"> insist on certain practices with </w:t>
      </w:r>
      <w:r w:rsidR="006F4BF7">
        <w:rPr>
          <w:rFonts w:eastAsia="Calibri" w:cs="Times New Roman"/>
        </w:rPr>
        <w:t>some</w:t>
      </w:r>
      <w:r w:rsidR="006F4BF7" w:rsidRPr="00116B38">
        <w:rPr>
          <w:rFonts w:eastAsia="Calibri" w:cs="Times New Roman"/>
        </w:rPr>
        <w:t xml:space="preserve"> urgency, as </w:t>
      </w:r>
      <w:r w:rsidR="006F4BF7">
        <w:rPr>
          <w:rFonts w:eastAsia="Calibri" w:cs="Times New Roman"/>
        </w:rPr>
        <w:t>decay</w:t>
      </w:r>
      <w:r w:rsidR="006F4BF7" w:rsidRPr="00116B38">
        <w:rPr>
          <w:rFonts w:eastAsia="Calibri" w:cs="Times New Roman"/>
        </w:rPr>
        <w:t xml:space="preserve"> erodes both use and expressive value. </w:t>
      </w:r>
      <w:r w:rsidR="006F4BF7">
        <w:rPr>
          <w:rFonts w:eastAsia="Calibri" w:cs="Times New Roman"/>
        </w:rPr>
        <w:t>Such m</w:t>
      </w:r>
      <w:r w:rsidR="006F4BF7" w:rsidRPr="00116B38">
        <w:rPr>
          <w:rFonts w:eastAsia="Calibri" w:cs="Times New Roman"/>
        </w:rPr>
        <w:t xml:space="preserve">aterial dynamism is not limited to food. Value regimes for clothing, with its </w:t>
      </w:r>
      <w:r w:rsidR="006F4BF7" w:rsidRPr="00116B38">
        <w:rPr>
          <w:rFonts w:eastAsia="Calibri" w:cs="Times New Roman"/>
        </w:rPr>
        <w:lastRenderedPageBreak/>
        <w:t>fashion cycles, or automobiles, with their notorious depreciation and huge secondary markets, also establish particular sequencing of exchanges in order to stabilize and maintain value</w:t>
      </w:r>
      <w:r w:rsidR="006F4BF7">
        <w:rPr>
          <w:rFonts w:eastAsia="Calibri" w:cs="Times New Roman"/>
        </w:rPr>
        <w:t xml:space="preserve"> (</w:t>
      </w:r>
      <w:proofErr w:type="spellStart"/>
      <w:r w:rsidR="006F4BF7">
        <w:rPr>
          <w:rFonts w:eastAsia="Calibri" w:cs="Times New Roman"/>
        </w:rPr>
        <w:t>Türe</w:t>
      </w:r>
      <w:proofErr w:type="spellEnd"/>
      <w:r w:rsidR="006F4BF7">
        <w:rPr>
          <w:rFonts w:eastAsia="Calibri" w:cs="Times New Roman"/>
        </w:rPr>
        <w:t xml:space="preserve"> 2014)</w:t>
      </w:r>
      <w:r w:rsidR="006F4BF7" w:rsidRPr="00116B38">
        <w:rPr>
          <w:rFonts w:eastAsia="Calibri" w:cs="Times New Roman"/>
        </w:rPr>
        <w:t>.</w:t>
      </w:r>
      <w:r>
        <w:rPr>
          <w:rFonts w:eastAsia="Calibri" w:cs="Times New Roman"/>
        </w:rPr>
        <w:t xml:space="preserve"> </w:t>
      </w:r>
      <w:r w:rsidR="000C60DF">
        <w:rPr>
          <w:rFonts w:eastAsia="Calibri" w:cs="Times New Roman"/>
        </w:rPr>
        <w:t>Yet a</w:t>
      </w:r>
      <w:r>
        <w:rPr>
          <w:rFonts w:eastAsia="Calibri" w:cs="Times New Roman"/>
        </w:rPr>
        <w:t xml:space="preserve">ccounting for temporality also improves analytical clarity when material perishability is low. For instance, </w:t>
      </w:r>
      <w:r>
        <w:fldChar w:fldCharType="begin" w:fldLock="1"/>
      </w:r>
      <w:r>
        <w:instrText>ADDIN CSL_CITATION { "citationItems" : [ { "id" : "ITEM-1", "itemData" : { "author" : [ { "dropping-particle" : "", "family" : "Faurholt", "given" : "Fabian", "non-dropping-particle" : "", "parse-names" : false, "suffix" : "" }, { "dropping-particle" : "", "family" : "Guliz", "given" : "Ger", "non-dropping-particle" : "", "parse-names" : false, "suffix" : "" } ], "container-title" : "Exploring Creativity: Evaluative Practices in Innovation, Design and teh Arts", "id" : "ITEM-1", "issued" : { "date-parts" : [ [ "2013" ] ] }, "page" : "260", "title" : "Patina meets fahsion: on the evaluation and devaluation of oriental carpets", "type" : "article-journal" }, "uris" : [ "http://www.mendeley.com/documents/?uuid=2839c79d-6770-4865-a41f-1036552d62cc" ] } ], "mendeley" : { "formattedCitation" : "(Faurholt and Guliz 2013)", "manualFormatting" : "Faurholt and Ger's (2013)", "plainTextFormattedCitation" : "(Faurholt and Guliz 2013)", "previouslyFormattedCitation" : "(Faurholt and Guliz 2013)" }, "properties" : { "noteIndex" : 0 }, "schema" : "https://github.com/citation-style-language/schema/raw/master/csl-citation.json" }</w:instrText>
      </w:r>
      <w:r>
        <w:fldChar w:fldCharType="separate"/>
      </w:r>
      <w:r>
        <w:rPr>
          <w:noProof/>
        </w:rPr>
        <w:t>Faurholt and Ger's</w:t>
      </w:r>
      <w:r w:rsidRPr="00595CEB">
        <w:rPr>
          <w:noProof/>
        </w:rPr>
        <w:t xml:space="preserve"> </w:t>
      </w:r>
      <w:r>
        <w:rPr>
          <w:noProof/>
        </w:rPr>
        <w:t>(</w:t>
      </w:r>
      <w:r w:rsidRPr="00595CEB">
        <w:rPr>
          <w:noProof/>
        </w:rPr>
        <w:t>2013)</w:t>
      </w:r>
      <w:r>
        <w:fldChar w:fldCharType="end"/>
      </w:r>
      <w:r>
        <w:t xml:space="preserve"> </w:t>
      </w:r>
      <w:r w:rsidRPr="00C54452">
        <w:t xml:space="preserve">study </w:t>
      </w:r>
      <w:r>
        <w:t xml:space="preserve">of </w:t>
      </w:r>
      <w:r w:rsidRPr="00C54452">
        <w:t>Turkish rugs</w:t>
      </w:r>
      <w:r>
        <w:t xml:space="preserve"> shows that p</w:t>
      </w:r>
      <w:r w:rsidRPr="00C54452">
        <w:t>atina</w:t>
      </w:r>
      <w:r>
        <w:t xml:space="preserve">—the </w:t>
      </w:r>
      <w:r w:rsidRPr="00C54452">
        <w:t>result of oxidizati</w:t>
      </w:r>
      <w:r>
        <w:t>on, wear and tear, and sunlight over the years—</w:t>
      </w:r>
      <w:r w:rsidRPr="00C54452">
        <w:t>brings authentic</w:t>
      </w:r>
      <w:r>
        <w:t xml:space="preserve">ity and induces singularization, </w:t>
      </w:r>
      <w:r w:rsidR="000C60DF">
        <w:t xml:space="preserve">which </w:t>
      </w:r>
      <w:r>
        <w:t>increas</w:t>
      </w:r>
      <w:r w:rsidR="000C60DF">
        <w:t>es</w:t>
      </w:r>
      <w:r>
        <w:t xml:space="preserve"> the value of the rugs and their desirability in exchange. The passage of time also transforms </w:t>
      </w:r>
      <w:r w:rsidR="000C60DF">
        <w:t xml:space="preserve">durable </w:t>
      </w:r>
      <w:r>
        <w:t xml:space="preserve">possessions into family heirlooms, </w:t>
      </w:r>
      <w:r w:rsidR="000C60DF">
        <w:t xml:space="preserve">which again alters the value of and exchange considerations for such objects (e.g., </w:t>
      </w:r>
      <w:proofErr w:type="spellStart"/>
      <w:r w:rsidR="000C60DF">
        <w:t>Curasi</w:t>
      </w:r>
      <w:proofErr w:type="spellEnd"/>
      <w:r w:rsidR="000C60DF">
        <w:t xml:space="preserve"> et al. 2004; </w:t>
      </w:r>
      <w:proofErr w:type="spellStart"/>
      <w:r w:rsidR="000C60DF">
        <w:t>Türe</w:t>
      </w:r>
      <w:proofErr w:type="spellEnd"/>
      <w:r w:rsidR="000C60DF">
        <w:t xml:space="preserve"> and </w:t>
      </w:r>
      <w:proofErr w:type="spellStart"/>
      <w:r w:rsidR="000C60DF">
        <w:t>Ger</w:t>
      </w:r>
      <w:proofErr w:type="spellEnd"/>
      <w:r w:rsidR="000C60DF">
        <w:t xml:space="preserve"> 2016). </w:t>
      </w:r>
    </w:p>
    <w:p w14:paraId="0657ABD9" w14:textId="21939CB4" w:rsidR="006F4BF7" w:rsidRDefault="000C60DF">
      <w:pPr>
        <w:spacing w:line="480" w:lineRule="auto"/>
        <w:ind w:firstLine="720"/>
        <w:rPr>
          <w:rFonts w:eastAsia="Calibri" w:cs="Times New Roman"/>
        </w:rPr>
      </w:pPr>
      <w:r>
        <w:rPr>
          <w:rFonts w:cs="Times New Roman"/>
        </w:rPr>
        <w:t>Overall, o</w:t>
      </w:r>
      <w:r w:rsidR="006F4BF7">
        <w:rPr>
          <w:rFonts w:cs="Times New Roman"/>
        </w:rPr>
        <w:t xml:space="preserve">ur value regime model </w:t>
      </w:r>
      <w:r w:rsidR="00D3571C">
        <w:rPr>
          <w:rFonts w:cs="Times New Roman"/>
        </w:rPr>
        <w:t>provides</w:t>
      </w:r>
      <w:r w:rsidR="006F4BF7">
        <w:rPr>
          <w:rFonts w:cs="Times New Roman"/>
        </w:rPr>
        <w:t xml:space="preserve"> a useful tool for more expansive analysis of the temporal constitution of markets and consumption</w:t>
      </w:r>
      <w:r w:rsidR="0061439C">
        <w:rPr>
          <w:rFonts w:cs="Times New Roman"/>
        </w:rPr>
        <w:t>,</w:t>
      </w:r>
      <w:r w:rsidR="00D3571C">
        <w:rPr>
          <w:rFonts w:cs="Times New Roman"/>
        </w:rPr>
        <w:t xml:space="preserve"> and </w:t>
      </w:r>
      <w:r w:rsidR="0061439C">
        <w:rPr>
          <w:rFonts w:cs="Times New Roman"/>
        </w:rPr>
        <w:t xml:space="preserve">for </w:t>
      </w:r>
      <w:r w:rsidR="00D3571C">
        <w:rPr>
          <w:rFonts w:cs="Times New Roman"/>
        </w:rPr>
        <w:t xml:space="preserve">reinterpreting </w:t>
      </w:r>
      <w:r w:rsidR="006F4BF7">
        <w:rPr>
          <w:rFonts w:cs="Times New Roman"/>
        </w:rPr>
        <w:t xml:space="preserve">prior studies. </w:t>
      </w:r>
      <w:r w:rsidR="00D3571C">
        <w:rPr>
          <w:rFonts w:cs="Times New Roman"/>
        </w:rPr>
        <w:t xml:space="preserve">For example, </w:t>
      </w:r>
      <w:r w:rsidR="006F4BF7" w:rsidRPr="00632299">
        <w:rPr>
          <w:rFonts w:cs="Times New Roman"/>
        </w:rPr>
        <w:t>Bradford and Sherry’s</w:t>
      </w:r>
      <w:r w:rsidR="006F4BF7" w:rsidRPr="00632299">
        <w:rPr>
          <w:rFonts w:cs="Times New Roman"/>
        </w:rPr>
        <w:fldChar w:fldCharType="begin" w:fldLock="1"/>
      </w:r>
      <w:r w:rsidR="006F4BF7" w:rsidRPr="00632299">
        <w:rPr>
          <w:rFonts w:cs="Times New Roman"/>
        </w:rPr>
        <w:instrText>ADDIN CSL_CITATION { "citationItems" : [ { "id" : "ITEM-1", "itemData" : { "author" : [ { "dropping-particle" : "", "family" : "Bradford", "given" : "Tonya Williams", "non-dropping-particle" : "", "parse-names" : false, "suffix" : "" }, { "dropping-particle" : "", "family" : "Sherry", "given" : "John F.", "non-dropping-particle" : "", "parse-names" : false, "suffix" : "" } ], "container-title" : "Contemporary Consumer Culture Theory", "editor" : [ { "dropping-particle" : "", "family" : "Sherry", "given" : "John F.", "non-dropping-particle" : "", "parse-names" : false, "suffix" : "" }, { "dropping-particle" : "", "family" : "Fischer", "given" : "Eileen", "non-dropping-particle" : "", "parse-names" : false, "suffix" : "" } ], "id" : "ITEM-1", "issued" : { "date-parts" : [ [ "2017" ] ] }, "page" : "87-106", "publisher" : "Routledge Publishing", "publisher-place" : "New York", "title" : "The 6 Conceit of the Gift", "type" : "chapter" }, "uris" : [ "http://www.mendeley.com/documents/?uuid=f04d8d67-bcae-4528-afa6-41ca07e5d886" ] } ], "mendeley" : { "formattedCitation" : "(Bradford and Sherry 2017)", "manualFormatting" : " (2017)", "plainTextFormattedCitation" : "(Bradford and Sherry 2017)", "previouslyFormattedCitation" : "(Bradford and Sherry 2017)" }, "properties" : { "noteIndex" : 0 }, "schema" : "https://github.com/citation-style-language/schema/raw/master/csl-citation.json" }</w:instrText>
      </w:r>
      <w:r w:rsidR="006F4BF7" w:rsidRPr="00632299">
        <w:rPr>
          <w:rFonts w:cs="Times New Roman"/>
        </w:rPr>
        <w:fldChar w:fldCharType="separate"/>
      </w:r>
      <w:r w:rsidR="006F4BF7" w:rsidRPr="00632299">
        <w:rPr>
          <w:rFonts w:cs="Times New Roman"/>
        </w:rPr>
        <w:t xml:space="preserve"> (2017)</w:t>
      </w:r>
      <w:r w:rsidR="006F4BF7" w:rsidRPr="00632299">
        <w:rPr>
          <w:rFonts w:cs="Times New Roman"/>
        </w:rPr>
        <w:fldChar w:fldCharType="end"/>
      </w:r>
      <w:r w:rsidR="006F4BF7" w:rsidRPr="00632299">
        <w:rPr>
          <w:rFonts w:cs="Times New Roman"/>
        </w:rPr>
        <w:t xml:space="preserve"> study of wedding registries illustrate</w:t>
      </w:r>
      <w:r w:rsidR="006F4BF7">
        <w:rPr>
          <w:rFonts w:cs="Times New Roman"/>
        </w:rPr>
        <w:t>s</w:t>
      </w:r>
      <w:r w:rsidR="006F4BF7" w:rsidRPr="00632299">
        <w:rPr>
          <w:rFonts w:cs="Times New Roman"/>
        </w:rPr>
        <w:t xml:space="preserve"> how relations between exchange practices, and especially their sequential ordering, reproduce a social context and its</w:t>
      </w:r>
      <w:r w:rsidR="006F4BF7">
        <w:rPr>
          <w:rFonts w:cs="Times New Roman"/>
        </w:rPr>
        <w:t xml:space="preserve"> value outcomes. A wedding registry </w:t>
      </w:r>
      <w:r w:rsidR="006F4BF7" w:rsidRPr="00632299">
        <w:rPr>
          <w:rFonts w:cs="Times New Roman"/>
        </w:rPr>
        <w:t>ties together self-gifting</w:t>
      </w:r>
      <w:r w:rsidR="006F4BF7">
        <w:rPr>
          <w:rFonts w:cs="Times New Roman"/>
        </w:rPr>
        <w:t xml:space="preserve"> practices</w:t>
      </w:r>
      <w:r w:rsidR="006F4BF7" w:rsidRPr="00632299">
        <w:rPr>
          <w:rFonts w:cs="Times New Roman"/>
        </w:rPr>
        <w:t xml:space="preserve"> (the bridal pair selects what they want), monetary exchange</w:t>
      </w:r>
      <w:r w:rsidR="006F4BF7">
        <w:rPr>
          <w:rFonts w:cs="Times New Roman"/>
        </w:rPr>
        <w:t xml:space="preserve"> practices</w:t>
      </w:r>
      <w:r w:rsidR="006F4BF7" w:rsidRPr="00632299">
        <w:rPr>
          <w:rFonts w:cs="Times New Roman"/>
        </w:rPr>
        <w:t xml:space="preserve"> (the store manages the registry and sells products to wedding guests), and dyadic gifting</w:t>
      </w:r>
      <w:r w:rsidR="006F4BF7">
        <w:rPr>
          <w:rFonts w:cs="Times New Roman"/>
        </w:rPr>
        <w:t xml:space="preserve"> practices</w:t>
      </w:r>
      <w:r w:rsidR="006F4BF7" w:rsidRPr="00632299">
        <w:rPr>
          <w:rFonts w:cs="Times New Roman"/>
        </w:rPr>
        <w:t xml:space="preserve"> (the guests </w:t>
      </w:r>
      <w:r w:rsidR="006F4BF7">
        <w:rPr>
          <w:rFonts w:cs="Times New Roman"/>
        </w:rPr>
        <w:t>present</w:t>
      </w:r>
      <w:r w:rsidR="006F4BF7" w:rsidRPr="00632299">
        <w:rPr>
          <w:rFonts w:cs="Times New Roman"/>
        </w:rPr>
        <w:t xml:space="preserve"> gifts at the wedding) into a sequence. Though bridal registries cause tension by commodifying gifting practices within an inherently sacred context, they have become instrumental to North American wedding rituals and their </w:t>
      </w:r>
      <w:r w:rsidR="006F4BF7">
        <w:rPr>
          <w:rFonts w:cs="Times New Roman"/>
        </w:rPr>
        <w:t xml:space="preserve">higher-order </w:t>
      </w:r>
      <w:r w:rsidR="006F4BF7" w:rsidRPr="00632299">
        <w:rPr>
          <w:rFonts w:cs="Times New Roman"/>
        </w:rPr>
        <w:t xml:space="preserve">values of new beginnings and family union. They allow marrying couples to collect a novel set of possessions to tell a story of the new “we” they are about to become. </w:t>
      </w:r>
      <w:r w:rsidR="006F4BF7">
        <w:rPr>
          <w:rFonts w:cs="Times New Roman"/>
        </w:rPr>
        <w:t xml:space="preserve">In similar fashion, </w:t>
      </w:r>
      <w:proofErr w:type="spellStart"/>
      <w:r w:rsidR="006F4BF7" w:rsidRPr="00116B38">
        <w:rPr>
          <w:rFonts w:eastAsia="Calibri" w:cs="Times New Roman"/>
        </w:rPr>
        <w:t>Seregina</w:t>
      </w:r>
      <w:proofErr w:type="spellEnd"/>
      <w:r w:rsidR="006F4BF7" w:rsidRPr="00116B38">
        <w:rPr>
          <w:rFonts w:eastAsia="Calibri" w:cs="Times New Roman"/>
        </w:rPr>
        <w:t xml:space="preserve"> and </w:t>
      </w:r>
      <w:proofErr w:type="spellStart"/>
      <w:r w:rsidR="006F4BF7" w:rsidRPr="00116B38">
        <w:rPr>
          <w:rFonts w:eastAsia="Calibri" w:cs="Times New Roman"/>
        </w:rPr>
        <w:t>Weijo</w:t>
      </w:r>
      <w:r w:rsidR="006F4BF7">
        <w:rPr>
          <w:rFonts w:eastAsia="Calibri" w:cs="Times New Roman"/>
        </w:rPr>
        <w:t>’s</w:t>
      </w:r>
      <w:proofErr w:type="spellEnd"/>
      <w:r w:rsidR="006F4BF7" w:rsidRPr="00116B38">
        <w:rPr>
          <w:rFonts w:eastAsia="Calibri" w:cs="Times New Roman"/>
        </w:rPr>
        <w:t xml:space="preserve"> (2017) </w:t>
      </w:r>
      <w:r w:rsidR="006F4BF7">
        <w:rPr>
          <w:rFonts w:eastAsia="Calibri" w:cs="Times New Roman"/>
        </w:rPr>
        <w:t>study of cosplay showed how temporality, as manifest in time constraints and crushing deadlines, influences the negotiation of object pathways. Cosplayers cherish</w:t>
      </w:r>
      <w:r w:rsidR="006F4BF7" w:rsidRPr="00116B38">
        <w:rPr>
          <w:rFonts w:eastAsia="Calibri" w:cs="Times New Roman"/>
        </w:rPr>
        <w:t xml:space="preserve"> higher-order values relatin</w:t>
      </w:r>
      <w:r w:rsidR="006F4BF7">
        <w:rPr>
          <w:rFonts w:eastAsia="Calibri" w:cs="Times New Roman"/>
        </w:rPr>
        <w:t xml:space="preserve">g to artistry, communality, and self-crafting, which presents certain limitations to how cosplay costumes can be constructed and </w:t>
      </w:r>
      <w:r w:rsidR="006F4BF7">
        <w:rPr>
          <w:rFonts w:eastAsia="Calibri" w:cs="Times New Roman"/>
        </w:rPr>
        <w:lastRenderedPageBreak/>
        <w:t>circulated outside of the community. The community’s shared understanding of the struggles inherent to costume completion legitimized some expansion of object pathways outside of cosplay networks.</w:t>
      </w:r>
    </w:p>
    <w:p w14:paraId="644C101E" w14:textId="77777777" w:rsidR="00790818" w:rsidRDefault="00790818" w:rsidP="006F4BF7">
      <w:pPr>
        <w:spacing w:line="480" w:lineRule="auto"/>
        <w:ind w:firstLine="720"/>
        <w:rPr>
          <w:rFonts w:cs="Times New Roman"/>
        </w:rPr>
      </w:pPr>
    </w:p>
    <w:p w14:paraId="4BA87A9A" w14:textId="5B03613C" w:rsidR="00790818" w:rsidRDefault="00203F16" w:rsidP="00F0190F">
      <w:pPr>
        <w:pStyle w:val="berschrift2"/>
      </w:pPr>
      <w:r>
        <w:t>Limitations and</w:t>
      </w:r>
      <w:r w:rsidR="00790818">
        <w:t xml:space="preserve"> Future Research </w:t>
      </w:r>
      <w:r>
        <w:t>Suggestions</w:t>
      </w:r>
    </w:p>
    <w:p w14:paraId="58019274" w14:textId="2BB614CA" w:rsidR="00203F16" w:rsidRPr="0090491A" w:rsidRDefault="00203F16">
      <w:pPr>
        <w:spacing w:line="480" w:lineRule="auto"/>
        <w:ind w:firstLine="720"/>
      </w:pPr>
      <w:r w:rsidRPr="00285FB3">
        <w:t xml:space="preserve">Our findings come with limitations and contextual restrictions. For one, the activist consumers’ willingness to cooperate with retailers was perhaps a product of the German context and citizen-consumers’ respect for societal order and legitimacy. Investigations into other socio-cultural </w:t>
      </w:r>
      <w:r>
        <w:t xml:space="preserve">contexts </w:t>
      </w:r>
      <w:r w:rsidRPr="00285FB3">
        <w:t>may identify alternative trajectories</w:t>
      </w:r>
      <w:r>
        <w:t xml:space="preserve"> in value regime evolution. </w:t>
      </w:r>
    </w:p>
    <w:p w14:paraId="608FA55A" w14:textId="3B157B26" w:rsidR="002F17FA" w:rsidRDefault="002F17FA" w:rsidP="002F17FA">
      <w:pPr>
        <w:spacing w:line="480" w:lineRule="auto"/>
        <w:ind w:firstLine="720"/>
        <w:rPr>
          <w:rFonts w:eastAsia="Times New Roman" w:cs="Times New Roman"/>
          <w:color w:val="000000"/>
          <w:shd w:val="clear" w:color="auto" w:fill="FFFFFF"/>
        </w:rPr>
      </w:pPr>
      <w:r>
        <w:rPr>
          <w:rFonts w:cs="Times New Roman"/>
        </w:rPr>
        <w:t>Our</w:t>
      </w:r>
      <w:r w:rsidR="006F4BF7" w:rsidRPr="00F40BEF">
        <w:rPr>
          <w:rFonts w:cs="Times New Roman"/>
        </w:rPr>
        <w:t xml:space="preserve"> </w:t>
      </w:r>
      <w:r w:rsidR="006F4BF7">
        <w:rPr>
          <w:rFonts w:cs="Times New Roman"/>
        </w:rPr>
        <w:t xml:space="preserve">theorization of </w:t>
      </w:r>
      <w:r w:rsidR="006F4BF7" w:rsidRPr="00F40BEF">
        <w:rPr>
          <w:rFonts w:cs="Times New Roman"/>
        </w:rPr>
        <w:t>val</w:t>
      </w:r>
      <w:r w:rsidR="006F4BF7">
        <w:rPr>
          <w:rFonts w:cs="Times New Roman"/>
        </w:rPr>
        <w:t xml:space="preserve">ue regimes </w:t>
      </w:r>
      <w:r w:rsidR="006F4BF7" w:rsidRPr="00F40BEF">
        <w:rPr>
          <w:rFonts w:cs="Times New Roman"/>
        </w:rPr>
        <w:t xml:space="preserve">opens interesting avenues for future research. For example, our data indicates how the </w:t>
      </w:r>
      <w:r w:rsidR="006F4BF7">
        <w:rPr>
          <w:rFonts w:cs="Times New Roman"/>
        </w:rPr>
        <w:t>Foodsharing</w:t>
      </w:r>
      <w:r w:rsidR="006F4BF7" w:rsidRPr="00F40BEF">
        <w:rPr>
          <w:rFonts w:cs="Times New Roman"/>
        </w:rPr>
        <w:t xml:space="preserve"> pathway had an innovative spillover effect on established pathways. </w:t>
      </w:r>
      <w:proofErr w:type="spellStart"/>
      <w:r w:rsidR="006F4BF7" w:rsidRPr="00F40BEF">
        <w:rPr>
          <w:rFonts w:eastAsia="Times New Roman" w:cs="Times New Roman"/>
          <w:color w:val="000000"/>
          <w:shd w:val="clear" w:color="auto" w:fill="FFFFFF"/>
        </w:rPr>
        <w:t>Edeka</w:t>
      </w:r>
      <w:proofErr w:type="spellEnd"/>
      <w:r w:rsidR="006F4BF7" w:rsidRPr="00F40BEF">
        <w:rPr>
          <w:rFonts w:eastAsia="Times New Roman" w:cs="Times New Roman"/>
          <w:color w:val="000000"/>
          <w:shd w:val="clear" w:color="auto" w:fill="FFFFFF"/>
        </w:rPr>
        <w:t>, one of the leading supermarket chains in Germany, now markets blemished produce with the tagline, “Nobody is perfect</w:t>
      </w:r>
      <w:r w:rsidR="006F4BF7">
        <w:rPr>
          <w:rFonts w:eastAsia="Times New Roman" w:cs="Times New Roman"/>
          <w:color w:val="000000"/>
          <w:shd w:val="clear" w:color="auto" w:fill="FFFFFF"/>
        </w:rPr>
        <w:t>.</w:t>
      </w:r>
      <w:r w:rsidR="006F4BF7" w:rsidRPr="00F40BEF">
        <w:rPr>
          <w:rFonts w:eastAsia="Times New Roman" w:cs="Times New Roman"/>
          <w:color w:val="000000"/>
          <w:shd w:val="clear" w:color="auto" w:fill="FFFFFF"/>
        </w:rPr>
        <w:t>”</w:t>
      </w:r>
      <w:r w:rsidR="006F4BF7">
        <w:rPr>
          <w:rFonts w:eastAsia="Times New Roman" w:cs="Times New Roman"/>
          <w:color w:val="000000"/>
          <w:shd w:val="clear" w:color="auto" w:fill="FFFFFF"/>
        </w:rPr>
        <w:t xml:space="preserve"> </w:t>
      </w:r>
      <w:proofErr w:type="spellStart"/>
      <w:r w:rsidR="006F4BF7">
        <w:rPr>
          <w:rFonts w:eastAsia="Times New Roman" w:cs="Times New Roman"/>
          <w:color w:val="000000"/>
          <w:shd w:val="clear" w:color="auto" w:fill="FFFFFF"/>
        </w:rPr>
        <w:t>Edeka</w:t>
      </w:r>
      <w:proofErr w:type="spellEnd"/>
      <w:r w:rsidR="006F4BF7">
        <w:rPr>
          <w:rFonts w:eastAsia="Times New Roman" w:cs="Times New Roman"/>
          <w:color w:val="000000"/>
          <w:shd w:val="clear" w:color="auto" w:fill="FFFFFF"/>
        </w:rPr>
        <w:t xml:space="preserve"> is, in effect, intervening in its own established object pathway in order to profit from produce that would otherwise be destroyed or, through Foodsharing, given away.</w:t>
      </w:r>
      <w:r w:rsidR="006F4BF7" w:rsidRPr="00F40BEF">
        <w:rPr>
          <w:rFonts w:eastAsia="Times New Roman" w:cs="Times New Roman"/>
          <w:color w:val="000000"/>
          <w:shd w:val="clear" w:color="auto" w:fill="FFFFFF"/>
        </w:rPr>
        <w:t xml:space="preserve"> We observe something similar in other countries where grocery stores have opened in order to sell food items after their best-before date. </w:t>
      </w:r>
    </w:p>
    <w:p w14:paraId="75FDA6A0" w14:textId="3F54EAFB" w:rsidR="00BD1F27" w:rsidRDefault="002F17FA">
      <w:pPr>
        <w:spacing w:line="480" w:lineRule="auto"/>
        <w:ind w:firstLine="720"/>
        <w:rPr>
          <w:rFonts w:eastAsia="Calibri" w:cs="Times New Roman"/>
        </w:rPr>
      </w:pPr>
      <w:r>
        <w:t xml:space="preserve">As already noted, </w:t>
      </w:r>
      <w:r w:rsidR="00BD1F27">
        <w:t xml:space="preserve">using our value regime model for analysing </w:t>
      </w:r>
      <w:r w:rsidR="00BD1F27" w:rsidRPr="00C54452">
        <w:t xml:space="preserve">consumer roles in </w:t>
      </w:r>
      <w:r w:rsidR="00BD1F27">
        <w:t xml:space="preserve">changing </w:t>
      </w:r>
      <w:r w:rsidR="00BD1F27" w:rsidRPr="00C54452">
        <w:t xml:space="preserve">market </w:t>
      </w:r>
      <w:r w:rsidR="00BD1F27">
        <w:t>dynamics</w:t>
      </w:r>
      <w:r w:rsidR="00BD1F27" w:rsidRPr="00C54452">
        <w:t xml:space="preserve"> </w:t>
      </w:r>
      <w:r w:rsidR="00BD1F27">
        <w:t xml:space="preserve">provides </w:t>
      </w:r>
      <w:r w:rsidR="008E3497">
        <w:t>a</w:t>
      </w:r>
      <w:r w:rsidR="00BD1F27">
        <w:t xml:space="preserve"> potent avenue for future research </w:t>
      </w:r>
      <w:r w:rsidR="00BD1F27" w:rsidRPr="00C54452">
        <w:t xml:space="preserve">(e.g. </w:t>
      </w:r>
      <w:proofErr w:type="spellStart"/>
      <w:r w:rsidR="00BD1F27">
        <w:t>Karababa</w:t>
      </w:r>
      <w:proofErr w:type="spellEnd"/>
      <w:r w:rsidR="00BD1F27">
        <w:t xml:space="preserve"> and </w:t>
      </w:r>
      <w:proofErr w:type="spellStart"/>
      <w:r w:rsidR="00BD1F27">
        <w:t>Ger</w:t>
      </w:r>
      <w:proofErr w:type="spellEnd"/>
      <w:r w:rsidR="00BD1F27">
        <w:t xml:space="preserve"> 2011; </w:t>
      </w:r>
      <w:proofErr w:type="spellStart"/>
      <w:r w:rsidR="00BD1F27" w:rsidRPr="00C54452">
        <w:t>Scaraboto</w:t>
      </w:r>
      <w:proofErr w:type="spellEnd"/>
      <w:r w:rsidR="00BD1F27" w:rsidRPr="00C54452">
        <w:t xml:space="preserve"> and Fischer 2013).</w:t>
      </w:r>
      <w:r w:rsidR="00BD1F27">
        <w:t xml:space="preserve"> We also believe our model could be used to</w:t>
      </w:r>
      <w:r w:rsidRPr="00C54452">
        <w:t xml:space="preserve"> revisit </w:t>
      </w:r>
      <w:r w:rsidR="008E3497">
        <w:t>other</w:t>
      </w:r>
      <w:r w:rsidR="00BD1F27">
        <w:t xml:space="preserve"> </w:t>
      </w:r>
      <w:r>
        <w:t>prior</w:t>
      </w:r>
      <w:r w:rsidRPr="00C54452">
        <w:t xml:space="preserve"> works in consumer research</w:t>
      </w:r>
      <w:r w:rsidR="00BD1F27">
        <w:t xml:space="preserve">. </w:t>
      </w:r>
      <w:r w:rsidRPr="00C54452">
        <w:t xml:space="preserve">For example, </w:t>
      </w:r>
      <w:r>
        <w:t>a</w:t>
      </w:r>
      <w:r w:rsidRPr="00C54452">
        <w:t xml:space="preserve"> </w:t>
      </w:r>
      <w:proofErr w:type="spellStart"/>
      <w:r w:rsidRPr="00C54452">
        <w:t>reinquiry</w:t>
      </w:r>
      <w:proofErr w:type="spellEnd"/>
      <w:r w:rsidRPr="00C54452">
        <w:t xml:space="preserve"> into what kind</w:t>
      </w:r>
      <w:r>
        <w:t>s</w:t>
      </w:r>
      <w:r w:rsidRPr="00C54452">
        <w:t xml:space="preserve"> of </w:t>
      </w:r>
      <w:r>
        <w:t>object pathways</w:t>
      </w:r>
      <w:r w:rsidRPr="00C54452">
        <w:t xml:space="preserve"> emerged </w:t>
      </w:r>
      <w:r>
        <w:t xml:space="preserve">within </w:t>
      </w:r>
      <w:r w:rsidR="00BD1F27">
        <w:t xml:space="preserve">the </w:t>
      </w:r>
      <w:proofErr w:type="spellStart"/>
      <w:r w:rsidR="00BD1F27">
        <w:t>Minimoto</w:t>
      </w:r>
      <w:proofErr w:type="spellEnd"/>
      <w:r w:rsidR="00BD1F27">
        <w:t xml:space="preserve"> (Martin and Schouten 2014) or Turkish veiling (</w:t>
      </w:r>
      <w:proofErr w:type="spellStart"/>
      <w:r w:rsidR="00BD1F27">
        <w:t>Sandikci</w:t>
      </w:r>
      <w:proofErr w:type="spellEnd"/>
      <w:r w:rsidR="00BD1F27">
        <w:t xml:space="preserve"> and </w:t>
      </w:r>
      <w:proofErr w:type="spellStart"/>
      <w:r w:rsidR="00BD1F27">
        <w:t>Ger</w:t>
      </w:r>
      <w:proofErr w:type="spellEnd"/>
      <w:r w:rsidR="00BD1F27">
        <w:t xml:space="preserve"> 2010) </w:t>
      </w:r>
      <w:r>
        <w:t>contexts</w:t>
      </w:r>
      <w:r w:rsidRPr="00C54452">
        <w:t xml:space="preserve"> would be of great interes</w:t>
      </w:r>
      <w:r>
        <w:t>t.</w:t>
      </w:r>
      <w:r>
        <w:rPr>
          <w:rFonts w:eastAsia="Calibri" w:cs="Times New Roman"/>
        </w:rPr>
        <w:t xml:space="preserve"> Lastly, the development and proliferation of digital technologies into new market contexts is changing the way consumer movements mobilize and organize (Earl and </w:t>
      </w:r>
      <w:proofErr w:type="spellStart"/>
      <w:r>
        <w:rPr>
          <w:rFonts w:eastAsia="Calibri" w:cs="Times New Roman"/>
        </w:rPr>
        <w:t>Kimport</w:t>
      </w:r>
      <w:proofErr w:type="spellEnd"/>
      <w:r>
        <w:rPr>
          <w:rFonts w:eastAsia="Calibri" w:cs="Times New Roman"/>
        </w:rPr>
        <w:t xml:space="preserve"> 2011; </w:t>
      </w:r>
      <w:proofErr w:type="spellStart"/>
      <w:r>
        <w:rPr>
          <w:rFonts w:eastAsia="Calibri" w:cs="Times New Roman"/>
        </w:rPr>
        <w:t>Weijo</w:t>
      </w:r>
      <w:proofErr w:type="spellEnd"/>
      <w:r>
        <w:rPr>
          <w:rFonts w:eastAsia="Calibri" w:cs="Times New Roman"/>
        </w:rPr>
        <w:t xml:space="preserve"> et al. 2018). We propose </w:t>
      </w:r>
      <w:r w:rsidR="003D7C82">
        <w:rPr>
          <w:rFonts w:eastAsia="Calibri" w:cs="Times New Roman"/>
        </w:rPr>
        <w:t xml:space="preserve">that </w:t>
      </w:r>
      <w:r>
        <w:rPr>
          <w:rFonts w:eastAsia="Calibri" w:cs="Times New Roman"/>
        </w:rPr>
        <w:t xml:space="preserve">future research investigate </w:t>
      </w:r>
      <w:r>
        <w:rPr>
          <w:rFonts w:eastAsia="Calibri" w:cs="Times New Roman"/>
        </w:rPr>
        <w:lastRenderedPageBreak/>
        <w:t xml:space="preserve">the increasingly blurry boundaries between </w:t>
      </w:r>
      <w:r w:rsidR="003D7C82">
        <w:rPr>
          <w:rFonts w:eastAsia="Calibri" w:cs="Times New Roman"/>
        </w:rPr>
        <w:t xml:space="preserve">consumer </w:t>
      </w:r>
      <w:r>
        <w:rPr>
          <w:rFonts w:eastAsia="Calibri" w:cs="Times New Roman"/>
        </w:rPr>
        <w:t xml:space="preserve">entrepreneurship, </w:t>
      </w:r>
      <w:r w:rsidR="003D7C82">
        <w:rPr>
          <w:rFonts w:eastAsia="Calibri" w:cs="Times New Roman"/>
        </w:rPr>
        <w:t xml:space="preserve">consumer </w:t>
      </w:r>
      <w:r>
        <w:rPr>
          <w:rFonts w:eastAsia="Calibri" w:cs="Times New Roman"/>
        </w:rPr>
        <w:t xml:space="preserve">activism, and </w:t>
      </w:r>
      <w:r w:rsidR="003D7C82">
        <w:rPr>
          <w:rFonts w:eastAsia="Calibri" w:cs="Times New Roman"/>
        </w:rPr>
        <w:t xml:space="preserve">consumer </w:t>
      </w:r>
      <w:r>
        <w:rPr>
          <w:rFonts w:eastAsia="Calibri" w:cs="Times New Roman"/>
        </w:rPr>
        <w:t xml:space="preserve">collaboration with marketers that digitalization affords. </w:t>
      </w:r>
    </w:p>
    <w:p w14:paraId="71DA318D" w14:textId="77777777" w:rsidR="00047983" w:rsidRDefault="00047983" w:rsidP="00CA0D60">
      <w:pPr>
        <w:spacing w:line="480" w:lineRule="auto"/>
        <w:rPr>
          <w:rFonts w:cs="Times New Roman"/>
        </w:rPr>
      </w:pPr>
    </w:p>
    <w:p w14:paraId="0517F183" w14:textId="77777777" w:rsidR="00157AD4" w:rsidRDefault="00157AD4" w:rsidP="000A2C19">
      <w:pPr>
        <w:pStyle w:val="berschrift1"/>
        <w:rPr>
          <w:shd w:val="clear" w:color="auto" w:fill="FFFFFF"/>
        </w:rPr>
        <w:sectPr w:rsidR="00157AD4">
          <w:pgSz w:w="12240" w:h="15840"/>
          <w:pgMar w:top="1440" w:right="1440" w:bottom="1440" w:left="1440" w:header="720" w:footer="864" w:gutter="0"/>
          <w:cols w:space="720"/>
        </w:sectPr>
      </w:pPr>
    </w:p>
    <w:p w14:paraId="34367644" w14:textId="37C787B6" w:rsidR="00157AD4" w:rsidRDefault="00157AD4" w:rsidP="00157AD4">
      <w:pPr>
        <w:pStyle w:val="berschrift1"/>
        <w:spacing w:line="480" w:lineRule="auto"/>
      </w:pPr>
      <w:r>
        <w:lastRenderedPageBreak/>
        <w:t xml:space="preserve">DATA COLLECTION </w:t>
      </w:r>
      <w:r w:rsidR="00DA564B">
        <w:t>STATEMENT</w:t>
      </w:r>
    </w:p>
    <w:p w14:paraId="2863CF85" w14:textId="7CAE1380" w:rsidR="00157AD4" w:rsidRPr="00940066" w:rsidRDefault="00157AD4" w:rsidP="00940066">
      <w:pPr>
        <w:spacing w:line="480" w:lineRule="auto"/>
        <w:ind w:firstLine="720"/>
        <w:rPr>
          <w:rFonts w:cs="Times New Roman"/>
          <w:sz w:val="28"/>
        </w:rPr>
      </w:pPr>
      <w:r w:rsidRPr="00940066">
        <w:rPr>
          <w:rFonts w:eastAsia="Times New Roman" w:cs="Times New Roman"/>
          <w:szCs w:val="22"/>
          <w:lang w:eastAsia="fi-FI"/>
        </w:rPr>
        <w:t>The first author collected all data under the guidance of the third author as part of a doctoral dissertation project using interviews, observation, participation, and archival data during the period of fall 2012 to spring 2016 in the German speaking area. The first author translated key data from German to English</w:t>
      </w:r>
      <w:r w:rsidR="00203F16">
        <w:rPr>
          <w:rFonts w:eastAsia="Times New Roman" w:cs="Times New Roman"/>
          <w:szCs w:val="22"/>
          <w:lang w:eastAsia="fi-FI"/>
        </w:rPr>
        <w:t xml:space="preserve"> </w:t>
      </w:r>
      <w:r w:rsidRPr="00940066">
        <w:rPr>
          <w:rFonts w:eastAsia="Times New Roman" w:cs="Times New Roman"/>
          <w:szCs w:val="22"/>
          <w:lang w:eastAsia="fi-FI"/>
        </w:rPr>
        <w:t>and the second and third author interrogated the translations for more nuanced meaning. The authors conducted data analysis jointly for this report.</w:t>
      </w:r>
    </w:p>
    <w:p w14:paraId="40811CB1" w14:textId="77777777" w:rsidR="00157AD4" w:rsidRDefault="00157AD4" w:rsidP="000A2C19">
      <w:pPr>
        <w:pStyle w:val="berschrift1"/>
        <w:rPr>
          <w:shd w:val="clear" w:color="auto" w:fill="FFFFFF"/>
        </w:rPr>
        <w:sectPr w:rsidR="00157AD4">
          <w:pgSz w:w="12240" w:h="15840"/>
          <w:pgMar w:top="1440" w:right="1440" w:bottom="1440" w:left="1440" w:header="720" w:footer="864" w:gutter="0"/>
          <w:cols w:space="720"/>
        </w:sectPr>
      </w:pPr>
    </w:p>
    <w:p w14:paraId="3A1D39B3" w14:textId="0298F1CE" w:rsidR="000A2C19" w:rsidRPr="00612325" w:rsidRDefault="000A2C19" w:rsidP="000A2C19">
      <w:pPr>
        <w:pStyle w:val="berschrift1"/>
        <w:rPr>
          <w:shd w:val="clear" w:color="auto" w:fill="FFFFFF"/>
        </w:rPr>
      </w:pPr>
      <w:r>
        <w:rPr>
          <w:shd w:val="clear" w:color="auto" w:fill="FFFFFF"/>
        </w:rPr>
        <w:lastRenderedPageBreak/>
        <w:t>REFERENCES</w:t>
      </w:r>
    </w:p>
    <w:p w14:paraId="0E3B6039" w14:textId="77777777" w:rsidR="000A2C19" w:rsidRDefault="000A2C19" w:rsidP="000A2C19">
      <w:pPr>
        <w:spacing w:line="480" w:lineRule="auto"/>
        <w:rPr>
          <w:rFonts w:eastAsia="Times New Roman" w:cs="Times New Roman"/>
          <w:color w:val="000000"/>
          <w:shd w:val="clear" w:color="auto" w:fill="FFFFFF"/>
        </w:rPr>
      </w:pPr>
    </w:p>
    <w:p w14:paraId="16E7162B"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Pr>
          <w:rFonts w:eastAsia="Times New Roman" w:cs="Times New Roman"/>
          <w:color w:val="000000"/>
          <w:shd w:val="clear" w:color="auto" w:fill="FFFFFF"/>
        </w:rPr>
        <w:fldChar w:fldCharType="begin" w:fldLock="1"/>
      </w:r>
      <w:r>
        <w:rPr>
          <w:rFonts w:eastAsia="Times New Roman" w:cs="Times New Roman"/>
          <w:color w:val="000000"/>
          <w:shd w:val="clear" w:color="auto" w:fill="FFFFFF"/>
        </w:rPr>
        <w:instrText xml:space="preserve">ADDIN Mendeley Bibliography CSL_BIBLIOGRAPHY </w:instrText>
      </w:r>
      <w:r>
        <w:rPr>
          <w:rFonts w:eastAsia="Times New Roman" w:cs="Times New Roman"/>
          <w:color w:val="000000"/>
          <w:shd w:val="clear" w:color="auto" w:fill="FFFFFF"/>
        </w:rPr>
        <w:fldChar w:fldCharType="separate"/>
      </w:r>
      <w:r w:rsidRPr="006160C8">
        <w:rPr>
          <w:rFonts w:cs="Times New Roman"/>
          <w:noProof/>
        </w:rPr>
        <w:t xml:space="preserve">Akaka, Meiissa Archpru, Daniela Corsaro, Carol Kelleher, Paul P. Magio, Yuri Seo, Robert F. Lusch, and Stephen L. Vargo (2014), “The Role of Symbols in Value Cocreation,” </w:t>
      </w:r>
      <w:r w:rsidRPr="006160C8">
        <w:rPr>
          <w:rFonts w:cs="Times New Roman"/>
          <w:i/>
          <w:iCs/>
          <w:noProof/>
        </w:rPr>
        <w:t>Marketing Theory</w:t>
      </w:r>
      <w:r w:rsidRPr="006160C8">
        <w:rPr>
          <w:rFonts w:cs="Times New Roman"/>
          <w:noProof/>
        </w:rPr>
        <w:t>, 14(3), 311–26.</w:t>
      </w:r>
    </w:p>
    <w:p w14:paraId="3A4A3096" w14:textId="77777777" w:rsidR="000A2C19" w:rsidRPr="00D61F69" w:rsidRDefault="000A2C19" w:rsidP="000A2C19">
      <w:pPr>
        <w:widowControl w:val="0"/>
        <w:autoSpaceDE w:val="0"/>
        <w:autoSpaceDN w:val="0"/>
        <w:adjustRightInd w:val="0"/>
        <w:spacing w:line="480" w:lineRule="auto"/>
        <w:ind w:left="480" w:hanging="480"/>
        <w:rPr>
          <w:rFonts w:cs="Times New Roman"/>
          <w:noProof/>
          <w:lang w:val="de-DE"/>
        </w:rPr>
      </w:pPr>
      <w:r w:rsidRPr="00D61F69">
        <w:rPr>
          <w:rFonts w:cs="Times New Roman"/>
          <w:noProof/>
          <w:lang w:val="de-DE"/>
        </w:rPr>
        <w:t xml:space="preserve">Andersen, Arne (1997), </w:t>
      </w:r>
      <w:r w:rsidRPr="00D61F69">
        <w:rPr>
          <w:rFonts w:cs="Times New Roman"/>
          <w:i/>
          <w:iCs/>
          <w:noProof/>
          <w:lang w:val="de-DE"/>
        </w:rPr>
        <w:t>Der Traum Vom Guten Leben - Alltags- Und Konsumgeschichte Vom Wirtschaftswunder Bis Heute</w:t>
      </w:r>
      <w:r w:rsidRPr="00D61F69">
        <w:rPr>
          <w:rFonts w:cs="Times New Roman"/>
          <w:noProof/>
          <w:lang w:val="de-DE"/>
        </w:rPr>
        <w:t>, Frankfurt am Main: Campus Verlag.</w:t>
      </w:r>
    </w:p>
    <w:p w14:paraId="4B36B07A"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Appadurai, Arjun (1986), “The Thing Itself,” </w:t>
      </w:r>
      <w:r w:rsidRPr="006160C8">
        <w:rPr>
          <w:rFonts w:cs="Times New Roman"/>
          <w:i/>
          <w:iCs/>
          <w:noProof/>
        </w:rPr>
        <w:t>Public Culture</w:t>
      </w:r>
      <w:r w:rsidRPr="006160C8">
        <w:rPr>
          <w:rFonts w:cs="Times New Roman"/>
          <w:noProof/>
        </w:rPr>
        <w:t>, 18(1), 15–22.</w:t>
      </w:r>
    </w:p>
    <w:p w14:paraId="0C1D04D3"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Araujo, Luis (2007), “Markets, Market-Making and Marketing,” </w:t>
      </w:r>
      <w:r w:rsidRPr="006160C8">
        <w:rPr>
          <w:rFonts w:cs="Times New Roman"/>
          <w:i/>
          <w:iCs/>
          <w:noProof/>
        </w:rPr>
        <w:t>Marketing Theory</w:t>
      </w:r>
      <w:r w:rsidRPr="006160C8">
        <w:rPr>
          <w:rFonts w:cs="Times New Roman"/>
          <w:noProof/>
        </w:rPr>
        <w:t>, 7(3), 211–26.</w:t>
      </w:r>
    </w:p>
    <w:p w14:paraId="504ED796"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Arnold, Stephen J. and Eileen Fischer (1994), “Hermeneutics and Consumer Research,” </w:t>
      </w:r>
      <w:r w:rsidRPr="006160C8">
        <w:rPr>
          <w:rFonts w:cs="Times New Roman"/>
          <w:i/>
          <w:iCs/>
          <w:noProof/>
        </w:rPr>
        <w:t>Journal of Consumer Research</w:t>
      </w:r>
      <w:r w:rsidRPr="006160C8">
        <w:rPr>
          <w:rFonts w:cs="Times New Roman"/>
          <w:noProof/>
        </w:rPr>
        <w:t>, 21(1), 55–70.</w:t>
      </w:r>
    </w:p>
    <w:p w14:paraId="7BB17386"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Arnould, Eric J. (2014), “Rudiments of a Value Praxeology,” </w:t>
      </w:r>
      <w:r w:rsidRPr="006160C8">
        <w:rPr>
          <w:rFonts w:cs="Times New Roman"/>
          <w:i/>
          <w:iCs/>
          <w:noProof/>
        </w:rPr>
        <w:t>Marketing Theory</w:t>
      </w:r>
      <w:r w:rsidRPr="006160C8">
        <w:rPr>
          <w:rFonts w:cs="Times New Roman"/>
          <w:noProof/>
        </w:rPr>
        <w:t>, 14, 129–33.</w:t>
      </w:r>
    </w:p>
    <w:p w14:paraId="61A9DA4F"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Arsel, Zeynep (2016), “Assembling Markets and Value,” in </w:t>
      </w:r>
      <w:r w:rsidRPr="006160C8">
        <w:rPr>
          <w:rFonts w:cs="Times New Roman"/>
          <w:i/>
          <w:iCs/>
          <w:noProof/>
        </w:rPr>
        <w:t>Assembling Consumption. Researching Actors, Networks and Markets</w:t>
      </w:r>
      <w:r w:rsidRPr="006160C8">
        <w:rPr>
          <w:rFonts w:cs="Times New Roman"/>
          <w:noProof/>
        </w:rPr>
        <w:t>, 32–41.</w:t>
      </w:r>
    </w:p>
    <w:p w14:paraId="4C28E1A4"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Arsel, Zeynep and Jonathan Bean (2013), “Taste Regimes and Market-Mediated Practice,” </w:t>
      </w:r>
      <w:r w:rsidRPr="006160C8">
        <w:rPr>
          <w:rFonts w:cs="Times New Roman"/>
          <w:i/>
          <w:iCs/>
          <w:noProof/>
        </w:rPr>
        <w:t>Journal of Consumer Research</w:t>
      </w:r>
      <w:r w:rsidRPr="006160C8">
        <w:rPr>
          <w:rFonts w:cs="Times New Roman"/>
          <w:noProof/>
        </w:rPr>
        <w:t>, 39(5), 899–917.</w:t>
      </w:r>
    </w:p>
    <w:p w14:paraId="57651B5B" w14:textId="77777777" w:rsidR="000A2C19"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Arvidsson, Adam (2011), “Ethics and Value in Customer Co-Production,” </w:t>
      </w:r>
      <w:r w:rsidRPr="006160C8">
        <w:rPr>
          <w:rFonts w:cs="Times New Roman"/>
          <w:i/>
          <w:iCs/>
          <w:noProof/>
        </w:rPr>
        <w:t>Marketing Theory</w:t>
      </w:r>
      <w:r w:rsidRPr="006160C8">
        <w:rPr>
          <w:rFonts w:cs="Times New Roman"/>
          <w:noProof/>
        </w:rPr>
        <w:t>, 11(3), 261–78.</w:t>
      </w:r>
    </w:p>
    <w:p w14:paraId="082C59EA" w14:textId="77777777" w:rsidR="00926F7B" w:rsidRPr="00D61F69" w:rsidRDefault="00926F7B" w:rsidP="00926F7B">
      <w:pPr>
        <w:widowControl w:val="0"/>
        <w:autoSpaceDE w:val="0"/>
        <w:autoSpaceDN w:val="0"/>
        <w:adjustRightInd w:val="0"/>
        <w:spacing w:line="480" w:lineRule="auto"/>
        <w:rPr>
          <w:rFonts w:cs="Times New Roman"/>
          <w:noProof/>
        </w:rPr>
      </w:pPr>
      <w:r w:rsidRPr="00D61F69">
        <w:rPr>
          <w:rFonts w:cs="Times New Roman"/>
          <w:noProof/>
        </w:rPr>
        <w:t>Askegaard, Soren and Linnet Jette (2011), "Towards an epistemology of consumer culture</w:t>
      </w:r>
    </w:p>
    <w:p w14:paraId="5EB4604E" w14:textId="02AFB851" w:rsidR="00926F7B" w:rsidRPr="00D61F69" w:rsidRDefault="00926F7B" w:rsidP="00926F7B">
      <w:pPr>
        <w:widowControl w:val="0"/>
        <w:autoSpaceDE w:val="0"/>
        <w:autoSpaceDN w:val="0"/>
        <w:adjustRightInd w:val="0"/>
        <w:spacing w:line="480" w:lineRule="auto"/>
        <w:ind w:firstLine="480"/>
        <w:rPr>
          <w:rFonts w:cs="Times New Roman"/>
          <w:noProof/>
        </w:rPr>
      </w:pPr>
      <w:r w:rsidRPr="00D61F69">
        <w:rPr>
          <w:rFonts w:cs="Times New Roman"/>
          <w:noProof/>
        </w:rPr>
        <w:t xml:space="preserve">theory: Phenomenology and the context of context," </w:t>
      </w:r>
      <w:r w:rsidRPr="00D61F69">
        <w:rPr>
          <w:rFonts w:cs="Times New Roman"/>
          <w:i/>
          <w:iCs/>
          <w:noProof/>
        </w:rPr>
        <w:t>Marketing Theory</w:t>
      </w:r>
      <w:r w:rsidRPr="00D61F69">
        <w:rPr>
          <w:rFonts w:cs="Times New Roman"/>
          <w:noProof/>
        </w:rPr>
        <w:t xml:space="preserve"> 11(4): 381–404.</w:t>
      </w:r>
    </w:p>
    <w:p w14:paraId="5CD75689"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Askegaard, Soren and Tage K. Madsen (1998), “The Local and the Global: Exploring Traits of Homogeneity and Heterogeneity in European Food Cultures,” </w:t>
      </w:r>
      <w:r w:rsidRPr="006160C8">
        <w:rPr>
          <w:rFonts w:cs="Times New Roman"/>
          <w:i/>
          <w:iCs/>
          <w:noProof/>
        </w:rPr>
        <w:t>International Business Review</w:t>
      </w:r>
      <w:r w:rsidRPr="006160C8">
        <w:rPr>
          <w:rFonts w:cs="Times New Roman"/>
          <w:noProof/>
        </w:rPr>
        <w:t>, 7(6), 549–68.</w:t>
      </w:r>
    </w:p>
    <w:p w14:paraId="4C1FB5DD"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Baudrillard, Jean (1981), </w:t>
      </w:r>
      <w:r w:rsidRPr="006160C8">
        <w:rPr>
          <w:rFonts w:cs="Times New Roman"/>
          <w:i/>
          <w:iCs/>
          <w:noProof/>
        </w:rPr>
        <w:t>For a Critique of the Political Economy of the Sign</w:t>
      </w:r>
      <w:r w:rsidRPr="006160C8">
        <w:rPr>
          <w:rFonts w:cs="Times New Roman"/>
          <w:noProof/>
        </w:rPr>
        <w:t xml:space="preserve">, St. Louis, MO: </w:t>
      </w:r>
      <w:r w:rsidRPr="006160C8">
        <w:rPr>
          <w:rFonts w:cs="Times New Roman"/>
          <w:noProof/>
        </w:rPr>
        <w:lastRenderedPageBreak/>
        <w:t>Telos Press Publishing.</w:t>
      </w:r>
    </w:p>
    <w:p w14:paraId="7790AEEE"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Belasco, Warren J. (1989), </w:t>
      </w:r>
      <w:r w:rsidRPr="006160C8">
        <w:rPr>
          <w:rFonts w:cs="Times New Roman"/>
          <w:i/>
          <w:iCs/>
          <w:noProof/>
        </w:rPr>
        <w:t>Appetite for Change: How the Counterculture Took on the Food Industry</w:t>
      </w:r>
      <w:r w:rsidRPr="006160C8">
        <w:rPr>
          <w:rFonts w:cs="Times New Roman"/>
          <w:noProof/>
        </w:rPr>
        <w:t>, New York: Cornell University Press.</w:t>
      </w:r>
    </w:p>
    <w:p w14:paraId="0493E3E4"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Belk, Russell W. (1988), “Possessions and the Extended Self,” </w:t>
      </w:r>
      <w:r w:rsidRPr="006160C8">
        <w:rPr>
          <w:rFonts w:cs="Times New Roman"/>
          <w:i/>
          <w:iCs/>
          <w:noProof/>
        </w:rPr>
        <w:t>Journal of Consumer Research</w:t>
      </w:r>
      <w:r w:rsidRPr="006160C8">
        <w:rPr>
          <w:rFonts w:cs="Times New Roman"/>
          <w:noProof/>
        </w:rPr>
        <w:t>, 15(2), 139–68.</w:t>
      </w:r>
    </w:p>
    <w:p w14:paraId="389A4605"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 (2010), “Sharing,” </w:t>
      </w:r>
      <w:r w:rsidRPr="006160C8">
        <w:rPr>
          <w:rFonts w:cs="Times New Roman"/>
          <w:i/>
          <w:iCs/>
          <w:noProof/>
        </w:rPr>
        <w:t>Journal of Consumer Research</w:t>
      </w:r>
      <w:r w:rsidRPr="006160C8">
        <w:rPr>
          <w:rFonts w:cs="Times New Roman"/>
          <w:noProof/>
        </w:rPr>
        <w:t>, 36(5), 715–34.</w:t>
      </w:r>
    </w:p>
    <w:p w14:paraId="117CFD65"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Belk, Russell W., Melanie Wallendorf, and John F. Sherry, Jr. (1989), “The Sacred and the Profane in Consumer Behavior: Theodicy on the Odyssey,” </w:t>
      </w:r>
      <w:r w:rsidRPr="006160C8">
        <w:rPr>
          <w:rFonts w:cs="Times New Roman"/>
          <w:i/>
          <w:iCs/>
          <w:noProof/>
        </w:rPr>
        <w:t>Journal of Consumer Research</w:t>
      </w:r>
      <w:r w:rsidRPr="006160C8">
        <w:rPr>
          <w:rFonts w:cs="Times New Roman"/>
          <w:noProof/>
        </w:rPr>
        <w:t>, 16(1), 1–38.</w:t>
      </w:r>
    </w:p>
    <w:p w14:paraId="0311BB6D"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Bennett, Lance W. (2004), “Branded Political Communication: Lifestyle Politics, Logo Campaigns and the Rise of Global Citizenship,” </w:t>
      </w:r>
      <w:r w:rsidRPr="006160C8">
        <w:rPr>
          <w:rFonts w:cs="Times New Roman"/>
          <w:i/>
          <w:iCs/>
          <w:noProof/>
        </w:rPr>
        <w:t>Politics, Products and Markets</w:t>
      </w:r>
      <w:r w:rsidRPr="006160C8">
        <w:rPr>
          <w:rFonts w:cs="Times New Roman"/>
          <w:noProof/>
        </w:rPr>
        <w:t>, 101–26.</w:t>
      </w:r>
    </w:p>
    <w:p w14:paraId="5A4FECC2" w14:textId="77777777" w:rsidR="000A2C19" w:rsidRPr="00D61F69" w:rsidRDefault="000A2C19" w:rsidP="000A2C19">
      <w:pPr>
        <w:widowControl w:val="0"/>
        <w:autoSpaceDE w:val="0"/>
        <w:autoSpaceDN w:val="0"/>
        <w:adjustRightInd w:val="0"/>
        <w:spacing w:line="480" w:lineRule="auto"/>
        <w:ind w:left="480" w:hanging="480"/>
        <w:rPr>
          <w:rFonts w:cs="Times New Roman"/>
          <w:noProof/>
          <w:lang w:val="de-DE"/>
        </w:rPr>
      </w:pPr>
      <w:r w:rsidRPr="00D61F69">
        <w:rPr>
          <w:rFonts w:cs="Times New Roman"/>
          <w:noProof/>
          <w:lang w:val="de-DE"/>
        </w:rPr>
        <w:t xml:space="preserve">Binder, Karin (2012), “‘Containern’ ist Kein Verbrechen,” </w:t>
      </w:r>
      <w:r w:rsidRPr="00D61F69">
        <w:rPr>
          <w:rFonts w:cs="Times New Roman"/>
          <w:i/>
          <w:iCs/>
          <w:noProof/>
          <w:lang w:val="de-DE"/>
        </w:rPr>
        <w:t>Die Linke - Im Bundestag</w:t>
      </w:r>
      <w:r w:rsidRPr="00D61F69">
        <w:rPr>
          <w:rFonts w:cs="Times New Roman"/>
          <w:noProof/>
          <w:lang w:val="de-DE"/>
        </w:rPr>
        <w:t>, https://www.linksfraktion.de/presse/pressemitteilungen/detail/containern-ist-kein-verbrechen/.</w:t>
      </w:r>
    </w:p>
    <w:p w14:paraId="473AB61B"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Caliskan, Koray and Michel Callon (2009), “Economization, Part 1: Shifting Attention from The Economy towards Processes of Economization,” </w:t>
      </w:r>
      <w:r w:rsidRPr="006160C8">
        <w:rPr>
          <w:rFonts w:cs="Times New Roman"/>
          <w:i/>
          <w:iCs/>
          <w:noProof/>
        </w:rPr>
        <w:t>Economy and Society</w:t>
      </w:r>
      <w:r w:rsidRPr="006160C8">
        <w:rPr>
          <w:rFonts w:cs="Times New Roman"/>
          <w:noProof/>
        </w:rPr>
        <w:t>, 38(3), 369–98.</w:t>
      </w:r>
    </w:p>
    <w:p w14:paraId="64BB86FE" w14:textId="77C5A473" w:rsidR="008541DE" w:rsidRDefault="000A2C19" w:rsidP="00926F7B">
      <w:pPr>
        <w:widowControl w:val="0"/>
        <w:autoSpaceDE w:val="0"/>
        <w:autoSpaceDN w:val="0"/>
        <w:adjustRightInd w:val="0"/>
        <w:spacing w:line="480" w:lineRule="auto"/>
        <w:ind w:left="480" w:hanging="480"/>
        <w:rPr>
          <w:rFonts w:cs="Times New Roman"/>
          <w:noProof/>
        </w:rPr>
      </w:pPr>
      <w:r w:rsidRPr="006160C8">
        <w:rPr>
          <w:rFonts w:cs="Times New Roman"/>
          <w:noProof/>
        </w:rPr>
        <w:t>Canniford, Robin and Avi Shankar (2013), “Purifying Practices: How Consumers Asse</w:t>
      </w:r>
      <w:r w:rsidR="008541DE">
        <w:rPr>
          <w:rFonts w:cs="Times New Roman"/>
          <w:noProof/>
        </w:rPr>
        <w:t>mble</w:t>
      </w:r>
      <w:r w:rsidR="00926F7B">
        <w:rPr>
          <w:rFonts w:cs="Times New Roman"/>
          <w:noProof/>
        </w:rPr>
        <w:t xml:space="preserve"> </w:t>
      </w:r>
      <w:r w:rsidRPr="006160C8">
        <w:rPr>
          <w:rFonts w:cs="Times New Roman"/>
          <w:noProof/>
        </w:rPr>
        <w:t xml:space="preserve">Romantic Experiences of Nature,” </w:t>
      </w:r>
      <w:r w:rsidRPr="006160C8">
        <w:rPr>
          <w:rFonts w:cs="Times New Roman"/>
          <w:i/>
          <w:iCs/>
          <w:noProof/>
        </w:rPr>
        <w:t>Journal of Consumer Research</w:t>
      </w:r>
      <w:r w:rsidRPr="006160C8">
        <w:rPr>
          <w:rFonts w:cs="Times New Roman"/>
          <w:noProof/>
        </w:rPr>
        <w:t>, 39(5), 1051–69.</w:t>
      </w:r>
    </w:p>
    <w:p w14:paraId="70C67697" w14:textId="3EEB0212" w:rsidR="00926F7B" w:rsidRDefault="00926F7B" w:rsidP="00926F7B">
      <w:pPr>
        <w:widowControl w:val="0"/>
        <w:autoSpaceDE w:val="0"/>
        <w:autoSpaceDN w:val="0"/>
        <w:adjustRightInd w:val="0"/>
        <w:spacing w:line="480" w:lineRule="auto"/>
        <w:ind w:left="480" w:hanging="480"/>
        <w:rPr>
          <w:rFonts w:cs="Times New Roman"/>
          <w:noProof/>
        </w:rPr>
      </w:pPr>
      <w:r>
        <w:rPr>
          <w:rFonts w:cs="Times New Roman"/>
          <w:noProof/>
        </w:rPr>
        <w:t xml:space="preserve">Castells, Manuel (2015), </w:t>
      </w:r>
      <w:r w:rsidRPr="008541DE">
        <w:rPr>
          <w:rFonts w:cs="Times New Roman"/>
          <w:noProof/>
        </w:rPr>
        <w:t>Networks of Outrage and Hope: Social Movement in the Internet Age, Cambridge, UK: Polity Press</w:t>
      </w:r>
      <w:r>
        <w:rPr>
          <w:rFonts w:cs="Times New Roman"/>
          <w:noProof/>
        </w:rPr>
        <w:t>.</w:t>
      </w:r>
    </w:p>
    <w:p w14:paraId="00A415A8" w14:textId="7F41156E" w:rsidR="000A2C19" w:rsidRPr="006160C8" w:rsidRDefault="00926F7B" w:rsidP="000A2C19">
      <w:pPr>
        <w:widowControl w:val="0"/>
        <w:autoSpaceDE w:val="0"/>
        <w:autoSpaceDN w:val="0"/>
        <w:adjustRightInd w:val="0"/>
        <w:spacing w:line="480" w:lineRule="auto"/>
        <w:ind w:left="480" w:hanging="480"/>
        <w:rPr>
          <w:rFonts w:cs="Times New Roman"/>
          <w:noProof/>
        </w:rPr>
      </w:pPr>
      <w:r>
        <w:rPr>
          <w:rFonts w:cs="Times New Roman"/>
          <w:noProof/>
        </w:rPr>
        <w:t>Cederström, Carl and Andre</w:t>
      </w:r>
      <w:r w:rsidR="000A2C19" w:rsidRPr="006160C8">
        <w:rPr>
          <w:rFonts w:cs="Times New Roman"/>
          <w:noProof/>
        </w:rPr>
        <w:t xml:space="preserve"> Spicer (2015), </w:t>
      </w:r>
      <w:r w:rsidR="000A2C19" w:rsidRPr="006160C8">
        <w:rPr>
          <w:rFonts w:cs="Times New Roman"/>
          <w:i/>
          <w:iCs/>
          <w:noProof/>
        </w:rPr>
        <w:t>The Wellness Syndrom</w:t>
      </w:r>
      <w:r w:rsidR="000A2C19" w:rsidRPr="006160C8">
        <w:rPr>
          <w:rFonts w:cs="Times New Roman"/>
          <w:noProof/>
        </w:rPr>
        <w:t>, Cambridge: Polity.</w:t>
      </w:r>
    </w:p>
    <w:p w14:paraId="31DF6EED"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Coveney, John (1998), “The Government and Ethics of Health Promotion: The Importance of Michel Foucault,” </w:t>
      </w:r>
      <w:r w:rsidRPr="006160C8">
        <w:rPr>
          <w:rFonts w:cs="Times New Roman"/>
          <w:i/>
          <w:iCs/>
          <w:noProof/>
        </w:rPr>
        <w:t>Health Education Research</w:t>
      </w:r>
      <w:r w:rsidRPr="006160C8">
        <w:rPr>
          <w:rFonts w:cs="Times New Roman"/>
          <w:noProof/>
        </w:rPr>
        <w:t>, 13(3), 459–68.</w:t>
      </w:r>
    </w:p>
    <w:p w14:paraId="63AF49F8"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Curasi, Carolyn F., Linda L. Price, and Eric J. Arnould (2004), “How Individuals’ Cherished </w:t>
      </w:r>
      <w:r w:rsidRPr="006160C8">
        <w:rPr>
          <w:rFonts w:cs="Times New Roman"/>
          <w:noProof/>
        </w:rPr>
        <w:lastRenderedPageBreak/>
        <w:t xml:space="preserve">Possessions Become Families’ Inalienable Wealth,” </w:t>
      </w:r>
      <w:r w:rsidRPr="006160C8">
        <w:rPr>
          <w:rFonts w:cs="Times New Roman"/>
          <w:i/>
          <w:iCs/>
          <w:noProof/>
        </w:rPr>
        <w:t>Journal of Consumer Research</w:t>
      </w:r>
      <w:r w:rsidRPr="006160C8">
        <w:rPr>
          <w:rFonts w:cs="Times New Roman"/>
          <w:noProof/>
        </w:rPr>
        <w:t>, 31(3), 609–22.</w:t>
      </w:r>
    </w:p>
    <w:p w14:paraId="12A9DD0B"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Dewey, John (1932), </w:t>
      </w:r>
      <w:r w:rsidRPr="006160C8">
        <w:rPr>
          <w:rFonts w:cs="Times New Roman"/>
          <w:i/>
          <w:iCs/>
          <w:noProof/>
        </w:rPr>
        <w:t>Theory of Valuation</w:t>
      </w:r>
      <w:r w:rsidRPr="006160C8">
        <w:rPr>
          <w:rFonts w:cs="Times New Roman"/>
          <w:noProof/>
        </w:rPr>
        <w:t>, Chicago, IL: The University of Chicago Press.</w:t>
      </w:r>
    </w:p>
    <w:p w14:paraId="1991A279" w14:textId="77777777" w:rsidR="000A2C19"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Dolbec, Pierre-Yann and Eileen Fischer (2015), “Refashioning a Field? Connected Consumers and Institutional Dynamics in Markets,” </w:t>
      </w:r>
      <w:r w:rsidRPr="006160C8">
        <w:rPr>
          <w:rFonts w:cs="Times New Roman"/>
          <w:i/>
          <w:iCs/>
          <w:noProof/>
        </w:rPr>
        <w:t>Journal of Consumer Research</w:t>
      </w:r>
      <w:r w:rsidRPr="006160C8">
        <w:rPr>
          <w:rFonts w:cs="Times New Roman"/>
          <w:noProof/>
        </w:rPr>
        <w:t>, 41(6), 1447–68.</w:t>
      </w:r>
    </w:p>
    <w:p w14:paraId="3DDDAC78" w14:textId="06093682" w:rsidR="002E11FC" w:rsidRDefault="002E11FC" w:rsidP="002E11FC">
      <w:pPr>
        <w:widowControl w:val="0"/>
        <w:autoSpaceDE w:val="0"/>
        <w:autoSpaceDN w:val="0"/>
        <w:adjustRightInd w:val="0"/>
        <w:spacing w:line="480" w:lineRule="auto"/>
        <w:ind w:left="480" w:hanging="480"/>
        <w:rPr>
          <w:rFonts w:cs="Times New Roman"/>
          <w:noProof/>
        </w:rPr>
      </w:pPr>
      <w:r w:rsidRPr="002E11FC">
        <w:rPr>
          <w:rFonts w:cs="Times New Roman"/>
          <w:noProof/>
        </w:rPr>
        <w:t>Earl, Jennifer and Katrina Kimport (2011), Digitally Enabled Social Change: Activism in the Internet Age, Cambridge: MIT Press.</w:t>
      </w:r>
    </w:p>
    <w:p w14:paraId="0312CDA2"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Edwards, Ferne and Dave Mercer (2012), “Food Waste in Australia: The Freegan Response,” </w:t>
      </w:r>
      <w:r w:rsidRPr="006160C8">
        <w:rPr>
          <w:rFonts w:cs="Times New Roman"/>
          <w:i/>
          <w:iCs/>
          <w:noProof/>
        </w:rPr>
        <w:t>The Sociological Review</w:t>
      </w:r>
      <w:r w:rsidRPr="006160C8">
        <w:rPr>
          <w:rFonts w:cs="Times New Roman"/>
          <w:noProof/>
        </w:rPr>
        <w:t>, 60(S2), 174–91.</w:t>
      </w:r>
    </w:p>
    <w:p w14:paraId="036772E2"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Epp, Amber M. and Linda L. Price (2010), “The Storied Life of Singularized Objects: Forces of Agency and Network Transformation,” </w:t>
      </w:r>
      <w:r w:rsidRPr="006160C8">
        <w:rPr>
          <w:rFonts w:cs="Times New Roman"/>
          <w:i/>
          <w:iCs/>
          <w:noProof/>
        </w:rPr>
        <w:t>Journal of Consumer Research</w:t>
      </w:r>
      <w:r w:rsidRPr="006160C8">
        <w:rPr>
          <w:rFonts w:cs="Times New Roman"/>
          <w:noProof/>
        </w:rPr>
        <w:t>, 36(5), 820–37.</w:t>
      </w:r>
    </w:p>
    <w:p w14:paraId="32AEEFF8"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Evans, David, Hugh Campbell, and Anne Murcott (2012), “A Brief Pre-History of Food Waste and the Social Sciences,” </w:t>
      </w:r>
      <w:r w:rsidRPr="006160C8">
        <w:rPr>
          <w:rFonts w:cs="Times New Roman"/>
          <w:i/>
          <w:iCs/>
          <w:noProof/>
        </w:rPr>
        <w:t>The Sociological Review</w:t>
      </w:r>
      <w:r w:rsidRPr="006160C8">
        <w:rPr>
          <w:rFonts w:cs="Times New Roman"/>
          <w:noProof/>
        </w:rPr>
        <w:t>, 60, 5–26.</w:t>
      </w:r>
    </w:p>
    <w:p w14:paraId="5BAC7DFF" w14:textId="112A0C93" w:rsidR="0072052E" w:rsidRPr="0090491A" w:rsidRDefault="0072052E">
      <w:pPr>
        <w:widowControl w:val="0"/>
        <w:autoSpaceDE w:val="0"/>
        <w:autoSpaceDN w:val="0"/>
        <w:adjustRightInd w:val="0"/>
        <w:spacing w:line="480" w:lineRule="auto"/>
        <w:ind w:left="480" w:hanging="480"/>
        <w:rPr>
          <w:noProof/>
        </w:rPr>
      </w:pPr>
      <w:r w:rsidRPr="005F4645">
        <w:rPr>
          <w:noProof/>
        </w:rPr>
        <w:t xml:space="preserve">Faurholt, Fabian and Ger Guliz (2013), “Patina Meets Fahsion: On the Evaluation and Devaluation of Oriental Carpets,” </w:t>
      </w:r>
      <w:r w:rsidRPr="005F4645">
        <w:rPr>
          <w:i/>
          <w:iCs/>
          <w:noProof/>
        </w:rPr>
        <w:t>Exploring Creativity: Evaluative Practices in Innovation, Design and t</w:t>
      </w:r>
      <w:r>
        <w:rPr>
          <w:i/>
          <w:iCs/>
          <w:noProof/>
        </w:rPr>
        <w:t>e</w:t>
      </w:r>
      <w:r w:rsidRPr="005F4645">
        <w:rPr>
          <w:i/>
          <w:iCs/>
          <w:noProof/>
        </w:rPr>
        <w:t>h Arts</w:t>
      </w:r>
      <w:r w:rsidRPr="005F4645">
        <w:rPr>
          <w:noProof/>
        </w:rPr>
        <w:t>, 260</w:t>
      </w:r>
      <w:r w:rsidR="00C17490">
        <w:rPr>
          <w:noProof/>
        </w:rPr>
        <w:t>-77</w:t>
      </w:r>
      <w:r w:rsidRPr="005F4645">
        <w:rPr>
          <w:noProof/>
        </w:rPr>
        <w:t>.</w:t>
      </w:r>
    </w:p>
    <w:p w14:paraId="27305759" w14:textId="76920A92"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Figueiredo, Bernardo and Daiane Scaraboto (2016), “The Systemic Creation of Value through Circulation in Collaborative Consumer Networks,” </w:t>
      </w:r>
      <w:r w:rsidRPr="006160C8">
        <w:rPr>
          <w:rFonts w:cs="Times New Roman"/>
          <w:i/>
          <w:iCs/>
          <w:noProof/>
        </w:rPr>
        <w:t>Journal of Consumer Research</w:t>
      </w:r>
      <w:r w:rsidRPr="006160C8">
        <w:rPr>
          <w:rFonts w:cs="Times New Roman"/>
          <w:noProof/>
        </w:rPr>
        <w:t>, 43(4), 509–33.</w:t>
      </w:r>
    </w:p>
    <w:p w14:paraId="0493C149"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Firat, Fuat A. and Alladi Venkatesh (1995), “Liberatory Postmodernism and the Reenchantment of Consumption,” </w:t>
      </w:r>
      <w:r w:rsidRPr="006160C8">
        <w:rPr>
          <w:rFonts w:cs="Times New Roman"/>
          <w:i/>
          <w:iCs/>
          <w:noProof/>
        </w:rPr>
        <w:t>Journal of Consumer Research</w:t>
      </w:r>
      <w:r w:rsidRPr="006160C8">
        <w:rPr>
          <w:rFonts w:cs="Times New Roman"/>
          <w:noProof/>
        </w:rPr>
        <w:t>, 22(3), 239–67.</w:t>
      </w:r>
    </w:p>
    <w:p w14:paraId="2063F4DB"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Frazer, James G. (1984), </w:t>
      </w:r>
      <w:r w:rsidRPr="006160C8">
        <w:rPr>
          <w:rFonts w:cs="Times New Roman"/>
          <w:i/>
          <w:iCs/>
          <w:noProof/>
        </w:rPr>
        <w:t>The Golden Bough</w:t>
      </w:r>
      <w:r w:rsidRPr="006160C8">
        <w:rPr>
          <w:rFonts w:cs="Times New Roman"/>
          <w:noProof/>
        </w:rPr>
        <w:t>, Journal Article, Sioux Falls: NuVisionPublications.</w:t>
      </w:r>
    </w:p>
    <w:p w14:paraId="35B538B2"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Friedman, Monroe (1985), “Consumer Boycotts in the United States 1970-1980: Contemporary Events in Historical Perspective,” </w:t>
      </w:r>
      <w:r w:rsidRPr="006160C8">
        <w:rPr>
          <w:rFonts w:cs="Times New Roman"/>
          <w:i/>
          <w:iCs/>
          <w:noProof/>
        </w:rPr>
        <w:t>Journal of Consumer Affairs</w:t>
      </w:r>
      <w:r w:rsidRPr="006160C8">
        <w:rPr>
          <w:rFonts w:cs="Times New Roman"/>
          <w:noProof/>
        </w:rPr>
        <w:t>, 19(1), 96–117.</w:t>
      </w:r>
    </w:p>
    <w:p w14:paraId="044CD4EB"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lastRenderedPageBreak/>
        <w:t xml:space="preserve">Friedmann, Harriet and Philip McMichael (1987), “Agriculture and the State System: The Rise and Fall of National Agricultures,” </w:t>
      </w:r>
      <w:r w:rsidRPr="006160C8">
        <w:rPr>
          <w:rFonts w:cs="Times New Roman"/>
          <w:i/>
          <w:iCs/>
          <w:noProof/>
        </w:rPr>
        <w:t>Sociologia Ruralies</w:t>
      </w:r>
      <w:r w:rsidRPr="006160C8">
        <w:rPr>
          <w:rFonts w:cs="Times New Roman"/>
          <w:noProof/>
        </w:rPr>
        <w:t>, 29(2), 93–117.</w:t>
      </w:r>
    </w:p>
    <w:p w14:paraId="1290DD18"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Giesler, Markus (2008), “Conflict and Compromise : Drama in Marketplace Evolution,” </w:t>
      </w:r>
      <w:r w:rsidRPr="006160C8">
        <w:rPr>
          <w:rFonts w:cs="Times New Roman"/>
          <w:i/>
          <w:iCs/>
          <w:noProof/>
        </w:rPr>
        <w:t>Journal of Consumer Research</w:t>
      </w:r>
      <w:r w:rsidRPr="006160C8">
        <w:rPr>
          <w:rFonts w:cs="Times New Roman"/>
          <w:noProof/>
        </w:rPr>
        <w:t>, 34(6), 739–53.</w:t>
      </w:r>
    </w:p>
    <w:p w14:paraId="75B69BA0" w14:textId="08AC8E6B" w:rsidR="001B6D5D" w:rsidRDefault="001B6D5D">
      <w:pPr>
        <w:widowControl w:val="0"/>
        <w:autoSpaceDE w:val="0"/>
        <w:autoSpaceDN w:val="0"/>
        <w:adjustRightInd w:val="0"/>
        <w:spacing w:line="480" w:lineRule="auto"/>
        <w:ind w:left="480" w:hanging="480"/>
        <w:rPr>
          <w:rFonts w:cs="Times New Roman"/>
          <w:noProof/>
        </w:rPr>
      </w:pPr>
      <w:r w:rsidRPr="001B6D5D">
        <w:rPr>
          <w:rFonts w:cs="Times New Roman"/>
          <w:noProof/>
        </w:rPr>
        <w:t xml:space="preserve">Giesler, Markus and Eileen Fischer (2017), “Market System Dynamics,” </w:t>
      </w:r>
      <w:r w:rsidRPr="001B6D5D">
        <w:rPr>
          <w:rFonts w:cs="Times New Roman"/>
          <w:i/>
          <w:iCs/>
          <w:noProof/>
        </w:rPr>
        <w:t>Marketing Theory</w:t>
      </w:r>
      <w:r w:rsidRPr="001B6D5D">
        <w:rPr>
          <w:rFonts w:cs="Times New Roman"/>
          <w:noProof/>
        </w:rPr>
        <w:t>, 17(1), 3–8</w:t>
      </w:r>
      <w:r>
        <w:rPr>
          <w:rFonts w:cs="Times New Roman"/>
          <w:noProof/>
        </w:rPr>
        <w:t xml:space="preserve">. </w:t>
      </w:r>
    </w:p>
    <w:p w14:paraId="53551658" w14:textId="77777777" w:rsidR="00AB4124" w:rsidRDefault="00AB4124" w:rsidP="00AB4124">
      <w:pPr>
        <w:widowControl w:val="0"/>
        <w:autoSpaceDE w:val="0"/>
        <w:autoSpaceDN w:val="0"/>
        <w:adjustRightInd w:val="0"/>
        <w:spacing w:line="480" w:lineRule="auto"/>
        <w:rPr>
          <w:rFonts w:cs="Times New Roman"/>
          <w:iCs/>
          <w:noProof/>
        </w:rPr>
      </w:pPr>
      <w:r w:rsidRPr="00AB4124">
        <w:rPr>
          <w:rFonts w:cs="Times New Roman"/>
          <w:noProof/>
        </w:rPr>
        <w:t>Gollnhofer, J</w:t>
      </w:r>
      <w:r>
        <w:rPr>
          <w:rFonts w:cs="Times New Roman"/>
          <w:noProof/>
        </w:rPr>
        <w:t>ohanna</w:t>
      </w:r>
      <w:r w:rsidRPr="00AB4124">
        <w:rPr>
          <w:rFonts w:cs="Times New Roman"/>
          <w:noProof/>
        </w:rPr>
        <w:t xml:space="preserve"> F. (2017</w:t>
      </w:r>
      <w:r>
        <w:rPr>
          <w:rFonts w:cs="Times New Roman"/>
          <w:noProof/>
        </w:rPr>
        <w:t>), "</w:t>
      </w:r>
      <w:r w:rsidRPr="00AB4124">
        <w:rPr>
          <w:rFonts w:cs="Times New Roman"/>
          <w:iCs/>
          <w:noProof/>
        </w:rPr>
        <w:t xml:space="preserve">The Legitimation of a Sustainable Practice through Dialectical </w:t>
      </w:r>
    </w:p>
    <w:p w14:paraId="13FD2ED1" w14:textId="1F407DE5" w:rsidR="00AB4124" w:rsidRDefault="00AB4124" w:rsidP="00AB4124">
      <w:pPr>
        <w:widowControl w:val="0"/>
        <w:autoSpaceDE w:val="0"/>
        <w:autoSpaceDN w:val="0"/>
        <w:adjustRightInd w:val="0"/>
        <w:spacing w:line="480" w:lineRule="auto"/>
        <w:rPr>
          <w:rFonts w:cs="Times New Roman"/>
          <w:noProof/>
        </w:rPr>
      </w:pPr>
      <w:r>
        <w:rPr>
          <w:rFonts w:cs="Times New Roman"/>
          <w:iCs/>
          <w:noProof/>
        </w:rPr>
        <w:t xml:space="preserve">        </w:t>
      </w:r>
      <w:r w:rsidRPr="00AB4124">
        <w:rPr>
          <w:rFonts w:cs="Times New Roman"/>
          <w:iCs/>
          <w:noProof/>
        </w:rPr>
        <w:t>Adaptation in the Marketplac</w:t>
      </w:r>
      <w:r w:rsidRPr="00AB4124">
        <w:rPr>
          <w:rFonts w:cs="Times New Roman"/>
          <w:i/>
          <w:iCs/>
          <w:noProof/>
        </w:rPr>
        <w:t>e</w:t>
      </w:r>
      <w:r>
        <w:rPr>
          <w:rFonts w:cs="Times New Roman"/>
          <w:i/>
          <w:iCs/>
          <w:noProof/>
        </w:rPr>
        <w:t>",</w:t>
      </w:r>
      <w:r w:rsidRPr="00AB4124">
        <w:rPr>
          <w:rFonts w:cs="Times New Roman"/>
          <w:i/>
          <w:iCs/>
          <w:noProof/>
        </w:rPr>
        <w:t xml:space="preserve"> </w:t>
      </w:r>
      <w:r w:rsidRPr="00AB4124">
        <w:rPr>
          <w:rFonts w:cs="Times New Roman"/>
          <w:i/>
          <w:noProof/>
        </w:rPr>
        <w:t>Journal of Public Policy &amp; Marketing</w:t>
      </w:r>
      <w:r w:rsidRPr="00AB4124">
        <w:rPr>
          <w:rFonts w:cs="Times New Roman"/>
          <w:noProof/>
        </w:rPr>
        <w:t>, 36(1), pp.156-158.</w:t>
      </w:r>
    </w:p>
    <w:p w14:paraId="0CC97D25" w14:textId="77777777" w:rsidR="00AB4124" w:rsidRDefault="00AB4124" w:rsidP="00AB4124">
      <w:pPr>
        <w:widowControl w:val="0"/>
        <w:autoSpaceDE w:val="0"/>
        <w:autoSpaceDN w:val="0"/>
        <w:adjustRightInd w:val="0"/>
        <w:spacing w:line="480" w:lineRule="auto"/>
        <w:rPr>
          <w:rFonts w:cs="Times New Roman"/>
          <w:noProof/>
        </w:rPr>
      </w:pPr>
      <w:r w:rsidRPr="00AB4124">
        <w:rPr>
          <w:rFonts w:cs="Times New Roman"/>
          <w:noProof/>
        </w:rPr>
        <w:t>Gollnhofer, J</w:t>
      </w:r>
      <w:r>
        <w:rPr>
          <w:rFonts w:cs="Times New Roman"/>
          <w:noProof/>
        </w:rPr>
        <w:t>ohanna</w:t>
      </w:r>
      <w:r w:rsidRPr="00AB4124">
        <w:rPr>
          <w:rFonts w:cs="Times New Roman"/>
          <w:noProof/>
        </w:rPr>
        <w:t xml:space="preserve"> F. (2017)</w:t>
      </w:r>
      <w:r>
        <w:rPr>
          <w:rFonts w:cs="Times New Roman"/>
          <w:noProof/>
        </w:rPr>
        <w:t>, "</w:t>
      </w:r>
      <w:r w:rsidRPr="00AB4124">
        <w:rPr>
          <w:rFonts w:cs="Times New Roman"/>
          <w:noProof/>
        </w:rPr>
        <w:t xml:space="preserve">Normalizing Alternative Practices: The Recovery, Distribution </w:t>
      </w:r>
    </w:p>
    <w:p w14:paraId="1BC22732" w14:textId="708F93A3" w:rsidR="00AB4124" w:rsidRPr="00AB4124" w:rsidRDefault="00AB4124" w:rsidP="00AB4124">
      <w:pPr>
        <w:widowControl w:val="0"/>
        <w:autoSpaceDE w:val="0"/>
        <w:autoSpaceDN w:val="0"/>
        <w:adjustRightInd w:val="0"/>
        <w:spacing w:line="480" w:lineRule="auto"/>
        <w:rPr>
          <w:rFonts w:cs="Times New Roman"/>
          <w:i/>
          <w:noProof/>
        </w:rPr>
      </w:pPr>
      <w:r>
        <w:rPr>
          <w:rFonts w:cs="Times New Roman"/>
          <w:noProof/>
        </w:rPr>
        <w:t xml:space="preserve">        </w:t>
      </w:r>
      <w:r w:rsidRPr="00AB4124">
        <w:rPr>
          <w:rFonts w:cs="Times New Roman"/>
          <w:noProof/>
        </w:rPr>
        <w:t>and Consumption of Food Wast</w:t>
      </w:r>
      <w:r w:rsidRPr="00AB4124">
        <w:rPr>
          <w:rFonts w:cs="Times New Roman"/>
          <w:i/>
          <w:noProof/>
        </w:rPr>
        <w:t>e</w:t>
      </w:r>
      <w:r>
        <w:rPr>
          <w:rFonts w:cs="Times New Roman"/>
          <w:i/>
          <w:noProof/>
        </w:rPr>
        <w:t>"</w:t>
      </w:r>
      <w:r w:rsidRPr="00AB4124">
        <w:rPr>
          <w:rFonts w:cs="Times New Roman"/>
          <w:noProof/>
        </w:rPr>
        <w:t xml:space="preserve">, </w:t>
      </w:r>
      <w:r w:rsidRPr="00AB4124">
        <w:rPr>
          <w:rFonts w:cs="Times New Roman"/>
          <w:i/>
          <w:noProof/>
        </w:rPr>
        <w:t>Journal of Marketing Management</w:t>
      </w:r>
      <w:r w:rsidRPr="00AB4124">
        <w:rPr>
          <w:rFonts w:cs="Times New Roman"/>
          <w:b/>
          <w:noProof/>
        </w:rPr>
        <w:t xml:space="preserve">, </w:t>
      </w:r>
      <w:r w:rsidRPr="00AB4124">
        <w:rPr>
          <w:rFonts w:cs="Times New Roman"/>
          <w:noProof/>
        </w:rPr>
        <w:t>33(7), pp. 624-643.</w:t>
      </w:r>
    </w:p>
    <w:p w14:paraId="0445A019" w14:textId="77777777" w:rsidR="00AB4124" w:rsidRDefault="00AB4124" w:rsidP="00AB4124">
      <w:pPr>
        <w:widowControl w:val="0"/>
        <w:autoSpaceDE w:val="0"/>
        <w:autoSpaceDN w:val="0"/>
        <w:adjustRightInd w:val="0"/>
        <w:spacing w:line="480" w:lineRule="auto"/>
        <w:rPr>
          <w:rFonts w:cs="Times New Roman"/>
          <w:noProof/>
        </w:rPr>
      </w:pPr>
      <w:r w:rsidRPr="00AB4124">
        <w:rPr>
          <w:rFonts w:cs="Times New Roman"/>
          <w:noProof/>
        </w:rPr>
        <w:t>Gollnhofer, J</w:t>
      </w:r>
      <w:r>
        <w:rPr>
          <w:rFonts w:cs="Times New Roman"/>
          <w:noProof/>
        </w:rPr>
        <w:t>ohanna</w:t>
      </w:r>
      <w:r w:rsidRPr="00AB4124">
        <w:rPr>
          <w:rFonts w:cs="Times New Roman"/>
          <w:noProof/>
        </w:rPr>
        <w:t xml:space="preserve"> F., K</w:t>
      </w:r>
      <w:r>
        <w:rPr>
          <w:rFonts w:cs="Times New Roman"/>
          <w:noProof/>
        </w:rPr>
        <w:t>atharina</w:t>
      </w:r>
      <w:r w:rsidRPr="00AB4124">
        <w:rPr>
          <w:rFonts w:cs="Times New Roman"/>
          <w:noProof/>
        </w:rPr>
        <w:t xml:space="preserve"> Hellwig &amp; F</w:t>
      </w:r>
      <w:r>
        <w:rPr>
          <w:rFonts w:cs="Times New Roman"/>
          <w:noProof/>
        </w:rPr>
        <w:t>elicitas</w:t>
      </w:r>
      <w:r w:rsidRPr="00AB4124">
        <w:rPr>
          <w:rFonts w:cs="Times New Roman"/>
          <w:noProof/>
        </w:rPr>
        <w:t xml:space="preserve"> Morhart (2016)</w:t>
      </w:r>
      <w:r>
        <w:rPr>
          <w:rFonts w:cs="Times New Roman"/>
          <w:noProof/>
        </w:rPr>
        <w:t>,</w:t>
      </w:r>
      <w:r w:rsidRPr="00AB4124">
        <w:rPr>
          <w:rFonts w:cs="Times New Roman"/>
          <w:noProof/>
        </w:rPr>
        <w:t xml:space="preserve"> </w:t>
      </w:r>
      <w:r>
        <w:rPr>
          <w:rFonts w:cs="Times New Roman"/>
          <w:noProof/>
        </w:rPr>
        <w:t>"</w:t>
      </w:r>
      <w:r w:rsidRPr="00AB4124">
        <w:rPr>
          <w:rFonts w:cs="Times New Roman"/>
          <w:noProof/>
        </w:rPr>
        <w:t xml:space="preserve">Fair is Good but What </w:t>
      </w:r>
    </w:p>
    <w:p w14:paraId="1650985E" w14:textId="77777777" w:rsidR="00AB4124" w:rsidRDefault="00AB4124" w:rsidP="00AB4124">
      <w:pPr>
        <w:widowControl w:val="0"/>
        <w:autoSpaceDE w:val="0"/>
        <w:autoSpaceDN w:val="0"/>
        <w:adjustRightInd w:val="0"/>
        <w:spacing w:line="480" w:lineRule="auto"/>
        <w:rPr>
          <w:rFonts w:cs="Times New Roman"/>
          <w:noProof/>
        </w:rPr>
      </w:pPr>
      <w:r>
        <w:rPr>
          <w:rFonts w:cs="Times New Roman"/>
          <w:noProof/>
        </w:rPr>
        <w:t xml:space="preserve">         </w:t>
      </w:r>
      <w:r w:rsidRPr="00AB4124">
        <w:rPr>
          <w:rFonts w:cs="Times New Roman"/>
          <w:noProof/>
        </w:rPr>
        <w:t>is Fair?</w:t>
      </w:r>
      <w:r>
        <w:rPr>
          <w:rFonts w:cs="Times New Roman"/>
          <w:noProof/>
        </w:rPr>
        <w:t xml:space="preserve"> </w:t>
      </w:r>
      <w:r w:rsidRPr="00AB4124">
        <w:rPr>
          <w:rFonts w:cs="Times New Roman"/>
          <w:noProof/>
        </w:rPr>
        <w:t xml:space="preserve">Negotiations of Distributive Justice in an Emerging Non-Monetary Sharing </w:t>
      </w:r>
      <w:r>
        <w:rPr>
          <w:rFonts w:cs="Times New Roman"/>
          <w:noProof/>
        </w:rPr>
        <w:t xml:space="preserve">   </w:t>
      </w:r>
    </w:p>
    <w:p w14:paraId="01A81581" w14:textId="5B5A1C63" w:rsidR="00AB4124" w:rsidRDefault="00AB4124" w:rsidP="00AB4124">
      <w:pPr>
        <w:widowControl w:val="0"/>
        <w:autoSpaceDE w:val="0"/>
        <w:autoSpaceDN w:val="0"/>
        <w:adjustRightInd w:val="0"/>
        <w:spacing w:line="480" w:lineRule="auto"/>
        <w:rPr>
          <w:rFonts w:cs="Times New Roman"/>
          <w:noProof/>
        </w:rPr>
      </w:pPr>
      <w:r>
        <w:rPr>
          <w:rFonts w:cs="Times New Roman"/>
          <w:noProof/>
        </w:rPr>
        <w:t xml:space="preserve">         </w:t>
      </w:r>
      <w:r w:rsidRPr="00AB4124">
        <w:rPr>
          <w:rFonts w:cs="Times New Roman"/>
          <w:noProof/>
        </w:rPr>
        <w:t>Model,</w:t>
      </w:r>
      <w:r>
        <w:rPr>
          <w:rFonts w:cs="Times New Roman"/>
          <w:noProof/>
        </w:rPr>
        <w:t>"</w:t>
      </w:r>
      <w:r w:rsidRPr="00AB4124">
        <w:rPr>
          <w:rFonts w:cs="Times New Roman"/>
          <w:i/>
          <w:noProof/>
        </w:rPr>
        <w:t>Journal</w:t>
      </w:r>
      <w:r>
        <w:rPr>
          <w:rFonts w:cs="Times New Roman"/>
          <w:noProof/>
        </w:rPr>
        <w:t xml:space="preserve"> </w:t>
      </w:r>
      <w:r w:rsidRPr="00AB4124">
        <w:rPr>
          <w:rFonts w:cs="Times New Roman"/>
          <w:i/>
          <w:noProof/>
        </w:rPr>
        <w:t>of the Association for Consumer Research</w:t>
      </w:r>
      <w:r w:rsidRPr="00AB4124">
        <w:rPr>
          <w:rFonts w:cs="Times New Roman"/>
          <w:noProof/>
        </w:rPr>
        <w:t xml:space="preserve">, 1(2), pp. 226-241. </w:t>
      </w:r>
    </w:p>
    <w:p w14:paraId="7D54193C" w14:textId="77777777" w:rsidR="00AB4124" w:rsidRDefault="00AB4124" w:rsidP="00AB4124">
      <w:pPr>
        <w:widowControl w:val="0"/>
        <w:autoSpaceDE w:val="0"/>
        <w:autoSpaceDN w:val="0"/>
        <w:adjustRightInd w:val="0"/>
        <w:spacing w:line="480" w:lineRule="auto"/>
        <w:rPr>
          <w:rFonts w:cs="Times New Roman"/>
          <w:noProof/>
        </w:rPr>
      </w:pPr>
      <w:r w:rsidRPr="00AB4124">
        <w:rPr>
          <w:rFonts w:cs="Times New Roman"/>
          <w:noProof/>
        </w:rPr>
        <w:t>Gollnhofer, J. F. &amp; J. W. Schouten (2017)</w:t>
      </w:r>
      <w:r>
        <w:rPr>
          <w:rFonts w:cs="Times New Roman"/>
          <w:noProof/>
        </w:rPr>
        <w:t>, "</w:t>
      </w:r>
      <w:r w:rsidRPr="00AB4124">
        <w:rPr>
          <w:rFonts w:cs="Times New Roman"/>
          <w:noProof/>
        </w:rPr>
        <w:t xml:space="preserve">Complementing the Dominant Social Paradigm with </w:t>
      </w:r>
    </w:p>
    <w:p w14:paraId="36A4DECD" w14:textId="09C7A2C9" w:rsidR="00AB4124" w:rsidRPr="00AB4124" w:rsidRDefault="00AB4124" w:rsidP="00AB4124">
      <w:pPr>
        <w:widowControl w:val="0"/>
        <w:autoSpaceDE w:val="0"/>
        <w:autoSpaceDN w:val="0"/>
        <w:adjustRightInd w:val="0"/>
        <w:spacing w:line="480" w:lineRule="auto"/>
        <w:rPr>
          <w:rFonts w:cs="Times New Roman"/>
          <w:b/>
          <w:noProof/>
        </w:rPr>
      </w:pPr>
      <w:r>
        <w:rPr>
          <w:rFonts w:cs="Times New Roman"/>
          <w:noProof/>
        </w:rPr>
        <w:t xml:space="preserve">         </w:t>
      </w:r>
      <w:r w:rsidRPr="00AB4124">
        <w:rPr>
          <w:rFonts w:cs="Times New Roman"/>
          <w:noProof/>
        </w:rPr>
        <w:t>Sustainability</w:t>
      </w:r>
      <w:r>
        <w:rPr>
          <w:rFonts w:cs="Times New Roman"/>
          <w:i/>
          <w:noProof/>
        </w:rPr>
        <w:t>"</w:t>
      </w:r>
      <w:r w:rsidRPr="00AB4124">
        <w:rPr>
          <w:rFonts w:cs="Times New Roman"/>
          <w:noProof/>
        </w:rPr>
        <w:t>,</w:t>
      </w:r>
      <w:r>
        <w:rPr>
          <w:rFonts w:cs="Times New Roman"/>
          <w:noProof/>
        </w:rPr>
        <w:t xml:space="preserve"> </w:t>
      </w:r>
      <w:r w:rsidRPr="00AB4124">
        <w:rPr>
          <w:rFonts w:cs="Times New Roman"/>
          <w:i/>
          <w:noProof/>
        </w:rPr>
        <w:t>Journal of Macromarketing</w:t>
      </w:r>
      <w:r w:rsidRPr="00AB4124">
        <w:rPr>
          <w:rFonts w:cs="Times New Roman"/>
          <w:noProof/>
        </w:rPr>
        <w:t>, 37(2), pp. 143-152.</w:t>
      </w:r>
    </w:p>
    <w:p w14:paraId="63E71CE6" w14:textId="5698954F" w:rsidR="00234FFA" w:rsidRDefault="00234FFA" w:rsidP="000A2C19">
      <w:pPr>
        <w:widowControl w:val="0"/>
        <w:autoSpaceDE w:val="0"/>
        <w:autoSpaceDN w:val="0"/>
        <w:adjustRightInd w:val="0"/>
        <w:spacing w:line="480" w:lineRule="auto"/>
        <w:ind w:left="480" w:hanging="480"/>
        <w:rPr>
          <w:rFonts w:cs="Times New Roman"/>
          <w:noProof/>
        </w:rPr>
      </w:pPr>
      <w:r w:rsidRPr="00D61F69">
        <w:rPr>
          <w:rFonts w:cs="Times New Roman"/>
          <w:noProof/>
        </w:rPr>
        <w:t>Goodwin, Jeff, and James M. Jasper (2015), Rethinking Social Movements: Structure, Meaning, and Emotion, Oxford, UK: Rowman &amp; Littlefield Publishers, Inc.</w:t>
      </w:r>
    </w:p>
    <w:p w14:paraId="5A7E8B27"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Graeber, David (2013), “It Is Value That Brings Universes into Being,” </w:t>
      </w:r>
      <w:r w:rsidRPr="006160C8">
        <w:rPr>
          <w:rFonts w:cs="Times New Roman"/>
          <w:i/>
          <w:iCs/>
          <w:noProof/>
        </w:rPr>
        <w:t>HAU: Journal of Ethnographic Theory</w:t>
      </w:r>
      <w:r>
        <w:rPr>
          <w:rFonts w:cs="Times New Roman"/>
          <w:noProof/>
        </w:rPr>
        <w:t>, 3(2), 219–43</w:t>
      </w:r>
      <w:r w:rsidRPr="006160C8">
        <w:rPr>
          <w:rFonts w:cs="Times New Roman"/>
          <w:noProof/>
        </w:rPr>
        <w:t>.</w:t>
      </w:r>
    </w:p>
    <w:p w14:paraId="43AD422A" w14:textId="77777777" w:rsidR="000A2C19"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 (2001), </w:t>
      </w:r>
      <w:r w:rsidRPr="006160C8">
        <w:rPr>
          <w:rFonts w:cs="Times New Roman"/>
          <w:i/>
          <w:iCs/>
          <w:noProof/>
        </w:rPr>
        <w:t>Toward an Anthropological Theory of Value: The False Coin of Our Own Dreams</w:t>
      </w:r>
      <w:r w:rsidRPr="006160C8">
        <w:rPr>
          <w:rFonts w:cs="Times New Roman"/>
          <w:noProof/>
        </w:rPr>
        <w:t>, Berlin: Springer.</w:t>
      </w:r>
    </w:p>
    <w:p w14:paraId="00129303" w14:textId="603C5D75" w:rsidR="00234FFA" w:rsidRPr="00D61F69" w:rsidRDefault="00234FFA" w:rsidP="00234FFA">
      <w:pPr>
        <w:widowControl w:val="0"/>
        <w:autoSpaceDE w:val="0"/>
        <w:autoSpaceDN w:val="0"/>
        <w:adjustRightInd w:val="0"/>
        <w:spacing w:line="480" w:lineRule="auto"/>
        <w:ind w:left="480" w:hanging="480"/>
        <w:rPr>
          <w:rFonts w:cs="Times New Roman"/>
          <w:noProof/>
        </w:rPr>
      </w:pPr>
      <w:r w:rsidRPr="00D61F69">
        <w:rPr>
          <w:rFonts w:cs="Times New Roman"/>
          <w:noProof/>
        </w:rPr>
        <w:t>Guercini, S., &amp; Cova, Bernard (2018), "Unconventional entrepreneurship," </w:t>
      </w:r>
      <w:r w:rsidR="00926F7B" w:rsidRPr="00D61F69">
        <w:rPr>
          <w:rFonts w:cs="Times New Roman"/>
          <w:i/>
          <w:iCs/>
          <w:noProof/>
        </w:rPr>
        <w:t>Journal of Business Research</w:t>
      </w:r>
      <w:r w:rsidRPr="00D61F69">
        <w:rPr>
          <w:rFonts w:cs="Times New Roman"/>
          <w:i/>
          <w:iCs/>
          <w:noProof/>
        </w:rPr>
        <w:t>,</w:t>
      </w:r>
      <w:r w:rsidRPr="00D61F69">
        <w:rPr>
          <w:rFonts w:cs="Times New Roman"/>
          <w:noProof/>
        </w:rPr>
        <w:t> forthcoming.</w:t>
      </w:r>
    </w:p>
    <w:p w14:paraId="7E2E287C" w14:textId="04435C6C" w:rsidR="00B24EEB" w:rsidRDefault="00B24EEB" w:rsidP="00B24EEB">
      <w:pPr>
        <w:widowControl w:val="0"/>
        <w:autoSpaceDE w:val="0"/>
        <w:autoSpaceDN w:val="0"/>
        <w:adjustRightInd w:val="0"/>
        <w:spacing w:line="480" w:lineRule="auto"/>
        <w:ind w:left="480" w:hanging="480"/>
        <w:rPr>
          <w:rFonts w:cs="Times New Roman"/>
          <w:noProof/>
        </w:rPr>
      </w:pPr>
      <w:r w:rsidRPr="00B24EEB">
        <w:rPr>
          <w:rFonts w:cs="Times New Roman"/>
          <w:noProof/>
        </w:rPr>
        <w:t>Gusfield, Joseph R.</w:t>
      </w:r>
      <w:r>
        <w:rPr>
          <w:rFonts w:cs="Times New Roman"/>
          <w:noProof/>
        </w:rPr>
        <w:t xml:space="preserve">(1986) </w:t>
      </w:r>
      <w:r w:rsidRPr="00B24EEB">
        <w:rPr>
          <w:rFonts w:cs="Times New Roman"/>
          <w:i/>
          <w:iCs/>
          <w:noProof/>
        </w:rPr>
        <w:t xml:space="preserve">Symbolic crusade: Status politics and the American temperance </w:t>
      </w:r>
      <w:r w:rsidRPr="00B24EEB">
        <w:rPr>
          <w:rFonts w:cs="Times New Roman"/>
          <w:i/>
          <w:iCs/>
          <w:noProof/>
        </w:rPr>
        <w:lastRenderedPageBreak/>
        <w:t>movement</w:t>
      </w:r>
      <w:r w:rsidRPr="00B24EEB">
        <w:rPr>
          <w:rFonts w:cs="Times New Roman"/>
          <w:noProof/>
        </w:rPr>
        <w:t>. University of Illinois Press</w:t>
      </w:r>
      <w:r>
        <w:rPr>
          <w:rFonts w:cs="Times New Roman"/>
          <w:noProof/>
        </w:rPr>
        <w:t xml:space="preserve">: Chicago, IL. </w:t>
      </w:r>
    </w:p>
    <w:p w14:paraId="68D02DC8" w14:textId="5AFB851A"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Halpern, Jake (2010), “The Freegan Establishment ,” </w:t>
      </w:r>
      <w:r w:rsidRPr="006160C8">
        <w:rPr>
          <w:rFonts w:cs="Times New Roman"/>
          <w:i/>
          <w:iCs/>
          <w:noProof/>
        </w:rPr>
        <w:t>The New York Times</w:t>
      </w:r>
      <w:r w:rsidRPr="006160C8">
        <w:rPr>
          <w:rFonts w:cs="Times New Roman"/>
          <w:noProof/>
        </w:rPr>
        <w:t>, June 4, 20.</w:t>
      </w:r>
    </w:p>
    <w:p w14:paraId="15793A69"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Harrison, Debbie and Hans Kjellberg (2016), “How Users Shape Markets,” </w:t>
      </w:r>
      <w:r w:rsidRPr="006160C8">
        <w:rPr>
          <w:rFonts w:cs="Times New Roman"/>
          <w:i/>
          <w:iCs/>
          <w:noProof/>
        </w:rPr>
        <w:t>Marketing Theory</w:t>
      </w:r>
      <w:r w:rsidRPr="006160C8">
        <w:rPr>
          <w:rFonts w:cs="Times New Roman"/>
          <w:noProof/>
        </w:rPr>
        <w:t>, 16(4), 445–68.</w:t>
      </w:r>
    </w:p>
    <w:p w14:paraId="4E91C6D4"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Hill, Ronald P. and Mark Stamey (1990), “The Homeless in America: An Examination of Possessions and Consumption Behaviors,” </w:t>
      </w:r>
      <w:r w:rsidRPr="006160C8">
        <w:rPr>
          <w:rFonts w:cs="Times New Roman"/>
          <w:i/>
          <w:iCs/>
          <w:noProof/>
        </w:rPr>
        <w:t>Journal of Consumer Research</w:t>
      </w:r>
      <w:r w:rsidRPr="006160C8">
        <w:rPr>
          <w:rFonts w:cs="Times New Roman"/>
          <w:noProof/>
        </w:rPr>
        <w:t>, 17(3), 303–21.</w:t>
      </w:r>
    </w:p>
    <w:p w14:paraId="4985A56E" w14:textId="69D73452"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Holbrook, Morris B. (1999), </w:t>
      </w:r>
      <w:r w:rsidRPr="006160C8">
        <w:rPr>
          <w:rFonts w:cs="Times New Roman"/>
          <w:i/>
          <w:iCs/>
          <w:noProof/>
        </w:rPr>
        <w:t>Consumer Va</w:t>
      </w:r>
      <w:r w:rsidR="00C31730">
        <w:rPr>
          <w:rFonts w:cs="Times New Roman"/>
          <w:i/>
          <w:iCs/>
          <w:noProof/>
        </w:rPr>
        <w:t>l</w:t>
      </w:r>
      <w:r w:rsidRPr="006160C8">
        <w:rPr>
          <w:rFonts w:cs="Times New Roman"/>
          <w:i/>
          <w:iCs/>
          <w:noProof/>
        </w:rPr>
        <w:t>ue: A Framework for Analysis and Research</w:t>
      </w:r>
      <w:r w:rsidRPr="006160C8">
        <w:rPr>
          <w:rFonts w:cs="Times New Roman"/>
          <w:noProof/>
        </w:rPr>
        <w:t>.</w:t>
      </w:r>
      <w:r w:rsidR="00926F7B">
        <w:rPr>
          <w:rFonts w:cs="Times New Roman"/>
          <w:noProof/>
        </w:rPr>
        <w:t xml:space="preserve"> London, UK: Psychology Press.</w:t>
      </w:r>
    </w:p>
    <w:p w14:paraId="272854D0"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Holt, Douglas B. (1995), “How Consumers Consume: A Typology of Consumption Practices,” </w:t>
      </w:r>
      <w:r w:rsidRPr="006160C8">
        <w:rPr>
          <w:rFonts w:cs="Times New Roman"/>
          <w:i/>
          <w:iCs/>
          <w:noProof/>
        </w:rPr>
        <w:t>Journal of Consumer Research</w:t>
      </w:r>
      <w:r w:rsidRPr="006160C8">
        <w:rPr>
          <w:rFonts w:cs="Times New Roman"/>
          <w:noProof/>
        </w:rPr>
        <w:t>, 22(1), 1–16.</w:t>
      </w:r>
    </w:p>
    <w:p w14:paraId="514A7FF6" w14:textId="77777777" w:rsidR="000A2C19"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 (2002), “Why Do Brands Cause Trouble ? A Dialectical Theory of Consumer Culture and Branding,” </w:t>
      </w:r>
      <w:r w:rsidRPr="006160C8">
        <w:rPr>
          <w:rFonts w:cs="Times New Roman"/>
          <w:i/>
          <w:iCs/>
          <w:noProof/>
        </w:rPr>
        <w:t>Journal of Consumer Research</w:t>
      </w:r>
      <w:r w:rsidRPr="006160C8">
        <w:rPr>
          <w:rFonts w:cs="Times New Roman"/>
          <w:noProof/>
        </w:rPr>
        <w:t>, 29(1), 70–90.</w:t>
      </w:r>
    </w:p>
    <w:p w14:paraId="15AB22F4" w14:textId="5DB6E474" w:rsidR="000A2C19" w:rsidRDefault="000A2C19" w:rsidP="00234FFA">
      <w:pPr>
        <w:widowControl w:val="0"/>
        <w:autoSpaceDE w:val="0"/>
        <w:autoSpaceDN w:val="0"/>
        <w:adjustRightInd w:val="0"/>
        <w:spacing w:line="480" w:lineRule="auto"/>
        <w:ind w:left="480" w:hanging="480"/>
        <w:rPr>
          <w:rFonts w:cs="Times New Roman"/>
          <w:noProof/>
        </w:rPr>
      </w:pPr>
      <w:r>
        <w:rPr>
          <w:rFonts w:eastAsia="Times New Roman" w:cs="Times New Roman"/>
        </w:rPr>
        <w:t>Husemann, K</w:t>
      </w:r>
      <w:r w:rsidR="00926F7B">
        <w:rPr>
          <w:rFonts w:eastAsia="Times New Roman" w:cs="Times New Roman"/>
        </w:rPr>
        <w:t xml:space="preserve">atharina. C. and Gianna M. Eckhardt </w:t>
      </w:r>
      <w:r>
        <w:rPr>
          <w:rFonts w:eastAsia="Times New Roman" w:cs="Times New Roman"/>
        </w:rPr>
        <w:t xml:space="preserve">(2018), "Consumer Deceleration", </w:t>
      </w:r>
      <w:r>
        <w:rPr>
          <w:rFonts w:eastAsia="Times New Roman" w:cs="Times New Roman"/>
          <w:i/>
          <w:iCs/>
        </w:rPr>
        <w:t>Journal of Consumer Research</w:t>
      </w:r>
      <w:r>
        <w:rPr>
          <w:rFonts w:eastAsia="Times New Roman" w:cs="Times New Roman"/>
        </w:rPr>
        <w:t>,</w:t>
      </w:r>
      <w:r w:rsidRPr="000A2C19">
        <w:rPr>
          <w:rFonts w:eastAsia="Times New Roman" w:cs="Times New Roman"/>
        </w:rPr>
        <w:t xml:space="preserve"> </w:t>
      </w:r>
      <w:hyperlink r:id="rId11" w:history="1">
        <w:r>
          <w:rPr>
            <w:rStyle w:val="Hyperlink"/>
            <w:rFonts w:eastAsia="Times New Roman" w:cs="Times New Roman"/>
          </w:rPr>
          <w:t>https://doi.org/10.1093/jcr/ucy047</w:t>
        </w:r>
      </w:hyperlink>
      <w:r>
        <w:rPr>
          <w:rFonts w:eastAsia="Times New Roman" w:cs="Times New Roman"/>
        </w:rPr>
        <w:t>.</w:t>
      </w:r>
    </w:p>
    <w:p w14:paraId="321BD663"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Izberk‐Bilgin, Elif (2010), “An Interdisciplinary Review of Resistance to Consumption, Some Marketing Interpretations, and Future Research Suggestions,” </w:t>
      </w:r>
      <w:r w:rsidRPr="006160C8">
        <w:rPr>
          <w:rFonts w:cs="Times New Roman"/>
          <w:i/>
          <w:iCs/>
          <w:noProof/>
        </w:rPr>
        <w:t>Consumption, Markets and Culture</w:t>
      </w:r>
      <w:r w:rsidRPr="006160C8">
        <w:rPr>
          <w:rFonts w:cs="Times New Roman"/>
          <w:noProof/>
        </w:rPr>
        <w:t>, 13(3), 299–323.</w:t>
      </w:r>
    </w:p>
    <w:p w14:paraId="70FC5B85"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Jasper, James M. (2011), “Emotions and Social Movements,” </w:t>
      </w:r>
      <w:r w:rsidRPr="006160C8">
        <w:rPr>
          <w:rFonts w:cs="Times New Roman"/>
          <w:i/>
          <w:iCs/>
          <w:noProof/>
        </w:rPr>
        <w:t>Annual Review of Sociology</w:t>
      </w:r>
      <w:r w:rsidRPr="006160C8">
        <w:rPr>
          <w:rFonts w:cs="Times New Roman"/>
          <w:noProof/>
        </w:rPr>
        <w:t>, 37, 285–303.</w:t>
      </w:r>
    </w:p>
    <w:p w14:paraId="1C4FE911"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Karababa, Eminegül and Dannie Kjeldgaard (2014), “Value in Marketing: Toward Sociocultural Perspectives,” </w:t>
      </w:r>
      <w:r w:rsidRPr="006160C8">
        <w:rPr>
          <w:rFonts w:cs="Times New Roman"/>
          <w:i/>
          <w:iCs/>
          <w:noProof/>
        </w:rPr>
        <w:t>Marketing Theory</w:t>
      </w:r>
      <w:r w:rsidRPr="006160C8">
        <w:rPr>
          <w:rFonts w:cs="Times New Roman"/>
          <w:noProof/>
        </w:rPr>
        <w:t>, 14(1), 119–27.</w:t>
      </w:r>
    </w:p>
    <w:p w14:paraId="40ACEC72"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King, Brayden G. and Nicholas A. Pearce (2010), “The Contentiousness of Markets: Politics, Social Movements, and Institutional Change in Markets,” </w:t>
      </w:r>
      <w:r w:rsidRPr="006160C8">
        <w:rPr>
          <w:rFonts w:cs="Times New Roman"/>
          <w:i/>
          <w:iCs/>
          <w:noProof/>
        </w:rPr>
        <w:t>Annual Review of Sociology</w:t>
      </w:r>
      <w:r w:rsidRPr="006160C8">
        <w:rPr>
          <w:rFonts w:cs="Times New Roman"/>
          <w:noProof/>
        </w:rPr>
        <w:t>, 36, 249–67.</w:t>
      </w:r>
    </w:p>
    <w:p w14:paraId="44F79EE4"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lastRenderedPageBreak/>
        <w:t xml:space="preserve">Kjaernes, Unni (2003), “Experiences with the Norwegian Nutrition Policy,” </w:t>
      </w:r>
      <w:r w:rsidRPr="006160C8">
        <w:rPr>
          <w:rFonts w:cs="Times New Roman"/>
          <w:i/>
          <w:iCs/>
          <w:noProof/>
        </w:rPr>
        <w:t>Appetit</w:t>
      </w:r>
      <w:r w:rsidRPr="006160C8">
        <w:rPr>
          <w:rFonts w:cs="Times New Roman"/>
          <w:noProof/>
        </w:rPr>
        <w:t>, 41(3), 251–57.</w:t>
      </w:r>
    </w:p>
    <w:p w14:paraId="6A97639F"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Kjeldgaard, Dannie, Soren Askegaard, Jorgen Rasmussen, and Per Ostergaard (2017), “Consumers’ Collective Action in Market System Dynamics,” </w:t>
      </w:r>
      <w:r w:rsidRPr="006160C8">
        <w:rPr>
          <w:rFonts w:cs="Times New Roman"/>
          <w:i/>
          <w:iCs/>
          <w:noProof/>
        </w:rPr>
        <w:t>Marketing Theory</w:t>
      </w:r>
      <w:r w:rsidRPr="006160C8">
        <w:rPr>
          <w:rFonts w:cs="Times New Roman"/>
          <w:noProof/>
        </w:rPr>
        <w:t>, 17(1), 51–70.</w:t>
      </w:r>
    </w:p>
    <w:p w14:paraId="4CD5BFF3"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Kopytoff, Igor (1986), “The Cultural Biography of Things: Commoditization as Process,” </w:t>
      </w:r>
      <w:r w:rsidRPr="006160C8">
        <w:rPr>
          <w:rFonts w:cs="Times New Roman"/>
          <w:i/>
          <w:iCs/>
          <w:noProof/>
        </w:rPr>
        <w:t>The social life of things: Commodities in cultural perspective</w:t>
      </w:r>
      <w:r w:rsidRPr="006160C8">
        <w:rPr>
          <w:rFonts w:cs="Times New Roman"/>
          <w:noProof/>
        </w:rPr>
        <w:t>, 64, 94.</w:t>
      </w:r>
    </w:p>
    <w:p w14:paraId="3F31AA6A"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Kozinets, Robert V. and Jay M. Handelman (2004), “Adversaries of Consumption: Consumer Movements, Activism, and Ideology,” </w:t>
      </w:r>
      <w:r w:rsidRPr="006160C8">
        <w:rPr>
          <w:rFonts w:cs="Times New Roman"/>
          <w:i/>
          <w:iCs/>
          <w:noProof/>
        </w:rPr>
        <w:t>Journal of Consumer Research</w:t>
      </w:r>
      <w:r w:rsidRPr="006160C8">
        <w:rPr>
          <w:rFonts w:cs="Times New Roman"/>
          <w:noProof/>
        </w:rPr>
        <w:t>, 31(3), 691–704.</w:t>
      </w:r>
    </w:p>
    <w:p w14:paraId="55AE1C9E"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Kuruoğlu, Alev P. and Güliz Ger (2015), “An Emotional Economy of Mundane Objects,” </w:t>
      </w:r>
      <w:r w:rsidRPr="006160C8">
        <w:rPr>
          <w:rFonts w:cs="Times New Roman"/>
          <w:i/>
          <w:iCs/>
          <w:noProof/>
        </w:rPr>
        <w:t>Consumption Markets &amp; Culture</w:t>
      </w:r>
      <w:r>
        <w:rPr>
          <w:rFonts w:cs="Times New Roman"/>
          <w:noProof/>
        </w:rPr>
        <w:t>, 18(3), 209–38</w:t>
      </w:r>
      <w:r w:rsidRPr="006160C8">
        <w:rPr>
          <w:rFonts w:cs="Times New Roman"/>
          <w:noProof/>
        </w:rPr>
        <w:t>.</w:t>
      </w:r>
    </w:p>
    <w:p w14:paraId="138CB830"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Lambek, Michael (2013), “The Value of (Performative) Acts,” </w:t>
      </w:r>
      <w:r w:rsidRPr="006160C8">
        <w:rPr>
          <w:rFonts w:cs="Times New Roman"/>
          <w:i/>
          <w:iCs/>
          <w:noProof/>
        </w:rPr>
        <w:t>Journal of Ethnographic Theory</w:t>
      </w:r>
      <w:r w:rsidRPr="006160C8">
        <w:rPr>
          <w:rFonts w:cs="Times New Roman"/>
          <w:noProof/>
        </w:rPr>
        <w:t>, 3(2), 141–60.</w:t>
      </w:r>
    </w:p>
    <w:p w14:paraId="1882B44D" w14:textId="77777777" w:rsidR="000A2C19" w:rsidRPr="00D61F69" w:rsidRDefault="000A2C19" w:rsidP="000A2C19">
      <w:pPr>
        <w:widowControl w:val="0"/>
        <w:autoSpaceDE w:val="0"/>
        <w:autoSpaceDN w:val="0"/>
        <w:adjustRightInd w:val="0"/>
        <w:spacing w:line="480" w:lineRule="auto"/>
        <w:ind w:left="480" w:hanging="480"/>
        <w:rPr>
          <w:rFonts w:cs="Times New Roman"/>
          <w:noProof/>
          <w:lang w:val="de-DE"/>
        </w:rPr>
      </w:pPr>
      <w:r w:rsidRPr="00D61F69">
        <w:rPr>
          <w:rFonts w:cs="Times New Roman"/>
          <w:noProof/>
          <w:lang w:val="de-DE"/>
        </w:rPr>
        <w:t xml:space="preserve">Langer, Lydia (2013), </w:t>
      </w:r>
      <w:r w:rsidRPr="00D61F69">
        <w:rPr>
          <w:rFonts w:cs="Times New Roman"/>
          <w:i/>
          <w:iCs/>
          <w:noProof/>
          <w:lang w:val="de-DE"/>
        </w:rPr>
        <w:t>Revolution Im Einzelhandel. Die Einführung Der Selbstbedienung in Lebensmittelgeschäften Der Bundesrepublik Deutschland (1949-1973)</w:t>
      </w:r>
      <w:r w:rsidRPr="00D61F69">
        <w:rPr>
          <w:rFonts w:cs="Times New Roman"/>
          <w:noProof/>
          <w:lang w:val="de-DE"/>
        </w:rPr>
        <w:t>, Köln: Böhlau Verlag Köln.</w:t>
      </w:r>
    </w:p>
    <w:p w14:paraId="694B9D8D"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Lastovicka, John L. and Karen V. Fernandez (2005), “Three Paths to Disposition : The Movement of Meaningful Possessions to Strangers,” </w:t>
      </w:r>
      <w:r w:rsidRPr="006160C8">
        <w:rPr>
          <w:rFonts w:cs="Times New Roman"/>
          <w:i/>
          <w:iCs/>
          <w:noProof/>
        </w:rPr>
        <w:t>Journal of Consumer Research</w:t>
      </w:r>
      <w:r w:rsidRPr="006160C8">
        <w:rPr>
          <w:rFonts w:cs="Times New Roman"/>
          <w:noProof/>
        </w:rPr>
        <w:t>, 31(4), 813–23.</w:t>
      </w:r>
    </w:p>
    <w:p w14:paraId="14E8112D"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Levy, David, Juliane Reinecke, and Stephan Manning (2016), “The Political Dynamics of Sustainable Coffee: Contested Value Regimes and the Transformation of Sustainability,” </w:t>
      </w:r>
      <w:r w:rsidRPr="006160C8">
        <w:rPr>
          <w:rFonts w:cs="Times New Roman"/>
          <w:i/>
          <w:iCs/>
          <w:noProof/>
        </w:rPr>
        <w:t>Journal of Management Studies</w:t>
      </w:r>
      <w:r w:rsidRPr="006160C8">
        <w:rPr>
          <w:rFonts w:cs="Times New Roman"/>
          <w:noProof/>
        </w:rPr>
        <w:t>, 53(3), 364–401.</w:t>
      </w:r>
    </w:p>
    <w:p w14:paraId="25E7B4DB"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Lusch, Robert F. and Stephen L. Vargo (2011), “Service-Dominant Logic: A Necessary Step,” </w:t>
      </w:r>
      <w:r w:rsidRPr="006160C8">
        <w:rPr>
          <w:rFonts w:cs="Times New Roman"/>
          <w:i/>
          <w:iCs/>
          <w:noProof/>
        </w:rPr>
        <w:t>European Journal of Marketing</w:t>
      </w:r>
      <w:r w:rsidRPr="006160C8">
        <w:rPr>
          <w:rFonts w:cs="Times New Roman"/>
          <w:noProof/>
        </w:rPr>
        <w:t>, 45(7), 1298–1309.</w:t>
      </w:r>
    </w:p>
    <w:p w14:paraId="4511F04D"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lastRenderedPageBreak/>
        <w:t xml:space="preserve">Martin, Diane M. and John W. Schouten (2014), “Consumption-Driven Market Emergence,” </w:t>
      </w:r>
      <w:r w:rsidRPr="006160C8">
        <w:rPr>
          <w:rFonts w:cs="Times New Roman"/>
          <w:i/>
          <w:iCs/>
          <w:noProof/>
        </w:rPr>
        <w:t>Journal of Consumer Research</w:t>
      </w:r>
      <w:r w:rsidRPr="006160C8">
        <w:rPr>
          <w:rFonts w:cs="Times New Roman"/>
          <w:noProof/>
        </w:rPr>
        <w:t>, 40(5), 855–70.</w:t>
      </w:r>
    </w:p>
    <w:p w14:paraId="5C3CA365"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Marx, Karl (1844), </w:t>
      </w:r>
      <w:r w:rsidRPr="006160C8">
        <w:rPr>
          <w:rFonts w:cs="Times New Roman"/>
          <w:i/>
          <w:iCs/>
          <w:noProof/>
        </w:rPr>
        <w:t>The Economic and Philosophical Manuscripts</w:t>
      </w:r>
      <w:r w:rsidRPr="006160C8">
        <w:rPr>
          <w:rFonts w:cs="Times New Roman"/>
          <w:noProof/>
        </w:rPr>
        <w:t>.</w:t>
      </w:r>
    </w:p>
    <w:p w14:paraId="1D554956"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McCracken, Grant (1988), </w:t>
      </w:r>
      <w:r w:rsidRPr="006160C8">
        <w:rPr>
          <w:rFonts w:cs="Times New Roman"/>
          <w:i/>
          <w:iCs/>
          <w:noProof/>
        </w:rPr>
        <w:t>The Long Interview</w:t>
      </w:r>
      <w:r w:rsidRPr="006160C8">
        <w:rPr>
          <w:rFonts w:cs="Times New Roman"/>
          <w:noProof/>
        </w:rPr>
        <w:t>, London: Sage Publications.</w:t>
      </w:r>
    </w:p>
    <w:p w14:paraId="6BEB3471"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McKenzie, Tara J., Lila Singh-Peterson, and Steven J. R. Underhill (2017), “Quantifying Posthavest Loss and the Implication of Market-Based Dicisions: A Case Study of Two Commercial Domestig Tomato Supply Chains in Queensland, Australia,” </w:t>
      </w:r>
      <w:r w:rsidRPr="006160C8">
        <w:rPr>
          <w:rFonts w:cs="Times New Roman"/>
          <w:i/>
          <w:iCs/>
          <w:noProof/>
        </w:rPr>
        <w:t>Horticulturae</w:t>
      </w:r>
      <w:r w:rsidRPr="006160C8">
        <w:rPr>
          <w:rFonts w:cs="Times New Roman"/>
          <w:noProof/>
        </w:rPr>
        <w:t>, 3(3), 1–15.</w:t>
      </w:r>
    </w:p>
    <w:p w14:paraId="3947C8D7"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Miller, Daniel (2008), “The Uses of Value,” </w:t>
      </w:r>
      <w:r w:rsidRPr="006160C8">
        <w:rPr>
          <w:rFonts w:cs="Times New Roman"/>
          <w:i/>
          <w:iCs/>
          <w:noProof/>
        </w:rPr>
        <w:t>Geoforum</w:t>
      </w:r>
      <w:r w:rsidRPr="006160C8">
        <w:rPr>
          <w:rFonts w:cs="Times New Roman"/>
          <w:noProof/>
        </w:rPr>
        <w:t>, 39(3), 1122–32.</w:t>
      </w:r>
    </w:p>
    <w:p w14:paraId="11F0A844"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Moisio, Risto, Eric J. Arnould, and Linda L. Price (2004), “Between Mothers and Markets: Constructing Family Identity through Homemade Food,” </w:t>
      </w:r>
      <w:r w:rsidRPr="006160C8">
        <w:rPr>
          <w:rFonts w:cs="Times New Roman"/>
          <w:i/>
          <w:iCs/>
          <w:noProof/>
        </w:rPr>
        <w:t>Journal of Consumer Culture</w:t>
      </w:r>
      <w:r w:rsidRPr="006160C8">
        <w:rPr>
          <w:rFonts w:cs="Times New Roman"/>
          <w:noProof/>
        </w:rPr>
        <w:t>, 4(3), 361–84.</w:t>
      </w:r>
    </w:p>
    <w:p w14:paraId="71C297AF" w14:textId="77777777" w:rsidR="000A2C19" w:rsidRPr="00D61F69" w:rsidRDefault="000A2C19" w:rsidP="000A2C19">
      <w:pPr>
        <w:widowControl w:val="0"/>
        <w:autoSpaceDE w:val="0"/>
        <w:autoSpaceDN w:val="0"/>
        <w:adjustRightInd w:val="0"/>
        <w:spacing w:line="480" w:lineRule="auto"/>
        <w:ind w:left="480" w:hanging="480"/>
        <w:rPr>
          <w:rFonts w:cs="Times New Roman"/>
          <w:noProof/>
          <w:lang w:val="de-DE"/>
        </w:rPr>
      </w:pPr>
      <w:r w:rsidRPr="00D61F69">
        <w:rPr>
          <w:rFonts w:cs="Times New Roman"/>
          <w:noProof/>
          <w:lang w:val="de-DE"/>
        </w:rPr>
        <w:t xml:space="preserve">Mösken, Anne-Lena (2012), “Wem Gehören Die Kekse Im Müll?,” </w:t>
      </w:r>
      <w:r w:rsidRPr="00D61F69">
        <w:rPr>
          <w:rFonts w:cs="Times New Roman"/>
          <w:i/>
          <w:iCs/>
          <w:noProof/>
          <w:lang w:val="de-DE"/>
        </w:rPr>
        <w:t>Frankfurter Rundschau</w:t>
      </w:r>
      <w:r w:rsidRPr="00D61F69">
        <w:rPr>
          <w:rFonts w:cs="Times New Roman"/>
          <w:noProof/>
          <w:lang w:val="de-DE"/>
        </w:rPr>
        <w:t>, http://www.fr-online.de/panorama/prozess-wegen-containern-wem-gehoeren-die-kekse-im-muell-,1472782,11627168.html.</w:t>
      </w:r>
    </w:p>
    <w:p w14:paraId="6BA5F02F" w14:textId="77777777" w:rsidR="000A2C19" w:rsidRPr="00D61F69" w:rsidRDefault="000A2C19" w:rsidP="000A2C19">
      <w:pPr>
        <w:widowControl w:val="0"/>
        <w:autoSpaceDE w:val="0"/>
        <w:autoSpaceDN w:val="0"/>
        <w:adjustRightInd w:val="0"/>
        <w:spacing w:line="480" w:lineRule="auto"/>
        <w:ind w:left="480" w:hanging="480"/>
        <w:rPr>
          <w:rFonts w:cs="Times New Roman"/>
          <w:noProof/>
          <w:lang w:val="de-DE"/>
        </w:rPr>
      </w:pPr>
      <w:r w:rsidRPr="00D61F69">
        <w:rPr>
          <w:rFonts w:cs="Times New Roman"/>
          <w:noProof/>
          <w:lang w:val="de-DE"/>
        </w:rPr>
        <w:t xml:space="preserve">Noleppa, Steffen and Matti Cartsburg (2015), </w:t>
      </w:r>
      <w:r w:rsidRPr="00D61F69">
        <w:rPr>
          <w:rFonts w:cs="Times New Roman"/>
          <w:i/>
          <w:iCs/>
          <w:noProof/>
          <w:lang w:val="de-DE"/>
        </w:rPr>
        <w:t>Das Grosse Wegschmeissen</w:t>
      </w:r>
      <w:r w:rsidRPr="00D61F69">
        <w:rPr>
          <w:rFonts w:cs="Times New Roman"/>
          <w:noProof/>
          <w:lang w:val="de-DE"/>
        </w:rPr>
        <w:t>, Germany, http://www.wwf.de/fileadmin/fm-wwf/Publikationen-PDF/WWF_Studie_Das_grosse_Wegschmeissen.pdf.</w:t>
      </w:r>
    </w:p>
    <w:p w14:paraId="57FC241F"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Otto, Ton and Rane Willerslev (2013), “Introduction. Value as Theory. Comparison, Cultural Critique, and Guerilla Ethnographic Theory,” </w:t>
      </w:r>
      <w:r w:rsidRPr="006160C8">
        <w:rPr>
          <w:rFonts w:cs="Times New Roman"/>
          <w:i/>
          <w:iCs/>
          <w:noProof/>
        </w:rPr>
        <w:t>Journal of Ethnographic Theory</w:t>
      </w:r>
      <w:r w:rsidRPr="006160C8">
        <w:rPr>
          <w:rFonts w:cs="Times New Roman"/>
          <w:noProof/>
        </w:rPr>
        <w:t>, 3(1), 1–20.</w:t>
      </w:r>
    </w:p>
    <w:p w14:paraId="7F02AC93"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Papadakis, Elim (2014), </w:t>
      </w:r>
      <w:r w:rsidRPr="006160C8">
        <w:rPr>
          <w:rFonts w:cs="Times New Roman"/>
          <w:i/>
          <w:iCs/>
          <w:noProof/>
        </w:rPr>
        <w:t>The Green Movement in West Germany</w:t>
      </w:r>
      <w:r w:rsidRPr="006160C8">
        <w:rPr>
          <w:rFonts w:cs="Times New Roman"/>
          <w:noProof/>
        </w:rPr>
        <w:t>, London: Routledge.</w:t>
      </w:r>
    </w:p>
    <w:p w14:paraId="24A37226"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Penaloza, Lisa and Jenny Mish (2011), “The Nature and Processes of Market Co-Creation in Triple Bottom Line Firms: Leveraging Insights from Consumer Culture Theory and Service Dominant Logic,” </w:t>
      </w:r>
      <w:r w:rsidRPr="006160C8">
        <w:rPr>
          <w:rFonts w:cs="Times New Roman"/>
          <w:i/>
          <w:iCs/>
          <w:noProof/>
        </w:rPr>
        <w:t>Marketing Theory</w:t>
      </w:r>
      <w:r w:rsidRPr="006160C8">
        <w:rPr>
          <w:rFonts w:cs="Times New Roman"/>
          <w:noProof/>
        </w:rPr>
        <w:t>, 11(1), 9–34.</w:t>
      </w:r>
    </w:p>
    <w:p w14:paraId="2D5EE144" w14:textId="77777777" w:rsidR="000A2C19"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lastRenderedPageBreak/>
        <w:t xml:space="preserve">Pentina, Iryna and Clinton Amos (2011), “The Freegan Phenomenon: Anti-Consumption or Consumer Resistance?,” </w:t>
      </w:r>
      <w:r w:rsidRPr="006160C8">
        <w:rPr>
          <w:rFonts w:cs="Times New Roman"/>
          <w:i/>
          <w:iCs/>
          <w:noProof/>
        </w:rPr>
        <w:t>European Journal of Marketing</w:t>
      </w:r>
      <w:r w:rsidRPr="006160C8">
        <w:rPr>
          <w:rFonts w:cs="Times New Roman"/>
          <w:noProof/>
        </w:rPr>
        <w:t>, 45(11–12), 11–12.</w:t>
      </w:r>
    </w:p>
    <w:p w14:paraId="2BF4AFCB" w14:textId="77777777" w:rsidR="000A2C19"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Scaraboto, Daiane (2015), “Selling, Sharing, and Everything in Between: The Hybrid Economies of Collaborative Networks,” </w:t>
      </w:r>
      <w:r w:rsidRPr="006160C8">
        <w:rPr>
          <w:rFonts w:cs="Times New Roman"/>
          <w:i/>
          <w:iCs/>
          <w:noProof/>
        </w:rPr>
        <w:t>Journal of Consumer Research</w:t>
      </w:r>
      <w:r w:rsidRPr="006160C8">
        <w:rPr>
          <w:rFonts w:cs="Times New Roman"/>
          <w:noProof/>
        </w:rPr>
        <w:t>, 42(1), 152–76.</w:t>
      </w:r>
    </w:p>
    <w:p w14:paraId="7EE32014" w14:textId="1CE15892" w:rsidR="0020683F" w:rsidRPr="00D61F69" w:rsidRDefault="0020683F" w:rsidP="00C31730">
      <w:pPr>
        <w:widowControl w:val="0"/>
        <w:autoSpaceDE w:val="0"/>
        <w:autoSpaceDN w:val="0"/>
        <w:adjustRightInd w:val="0"/>
        <w:spacing w:line="480" w:lineRule="auto"/>
        <w:ind w:left="720" w:hanging="720"/>
        <w:rPr>
          <w:rFonts w:cs="Times New Roman"/>
          <w:noProof/>
        </w:rPr>
      </w:pPr>
      <w:r w:rsidRPr="00D61F69">
        <w:rPr>
          <w:rFonts w:cs="Times New Roman"/>
          <w:noProof/>
        </w:rPr>
        <w:t>Scaraboto D</w:t>
      </w:r>
      <w:r w:rsidR="00C31730" w:rsidRPr="00D61F69">
        <w:rPr>
          <w:rFonts w:cs="Times New Roman"/>
          <w:noProof/>
        </w:rPr>
        <w:t>aiane</w:t>
      </w:r>
      <w:r w:rsidRPr="00D61F69">
        <w:rPr>
          <w:rFonts w:cs="Times New Roman"/>
          <w:noProof/>
        </w:rPr>
        <w:t xml:space="preserve"> and Fischer E</w:t>
      </w:r>
      <w:r w:rsidR="00C31730" w:rsidRPr="00D61F69">
        <w:rPr>
          <w:rFonts w:cs="Times New Roman"/>
          <w:noProof/>
        </w:rPr>
        <w:t>ileen</w:t>
      </w:r>
      <w:r w:rsidRPr="00D61F69">
        <w:rPr>
          <w:rFonts w:cs="Times New Roman"/>
          <w:noProof/>
        </w:rPr>
        <w:t xml:space="preserve"> (2013) Frustrated Fatshionistas: An Institutional Theory Perspective</w:t>
      </w:r>
      <w:r w:rsidR="00C31730" w:rsidRPr="00D61F69">
        <w:rPr>
          <w:rFonts w:cs="Times New Roman"/>
          <w:noProof/>
        </w:rPr>
        <w:t xml:space="preserve"> </w:t>
      </w:r>
      <w:r w:rsidRPr="00D61F69">
        <w:rPr>
          <w:rFonts w:cs="Times New Roman"/>
          <w:noProof/>
        </w:rPr>
        <w:t xml:space="preserve">on Consumer Quests for Greater Choice in Mainstream Markets. </w:t>
      </w:r>
      <w:r w:rsidRPr="00D61F69">
        <w:rPr>
          <w:rFonts w:cs="Times New Roman"/>
          <w:i/>
          <w:iCs/>
          <w:noProof/>
        </w:rPr>
        <w:t>Journal of Consumer Research</w:t>
      </w:r>
      <w:r w:rsidRPr="00D61F69">
        <w:rPr>
          <w:rFonts w:cs="Times New Roman"/>
          <w:noProof/>
        </w:rPr>
        <w:t xml:space="preserve"> 39(6): 1234–1257.</w:t>
      </w:r>
    </w:p>
    <w:p w14:paraId="53EB690A"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Schau, Hope J., Albert M. Muniz, and Eric J. Arnould (2009), “How Brand Communities Create Value,” </w:t>
      </w:r>
      <w:r w:rsidRPr="006160C8">
        <w:rPr>
          <w:rFonts w:cs="Times New Roman"/>
          <w:i/>
          <w:iCs/>
          <w:noProof/>
        </w:rPr>
        <w:t>Journal of Marketing</w:t>
      </w:r>
      <w:r w:rsidRPr="006160C8">
        <w:rPr>
          <w:rFonts w:cs="Times New Roman"/>
          <w:noProof/>
        </w:rPr>
        <w:t>, 73(September), 30–51.</w:t>
      </w:r>
    </w:p>
    <w:p w14:paraId="165BEB59"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Seregina, Anastasia and Henri A. Weijo (2017), “Play at Any Cost: How Cosplayers Produce and Sustain Their Ludic Communal Consumption Experiences,” </w:t>
      </w:r>
      <w:r w:rsidRPr="006160C8">
        <w:rPr>
          <w:rFonts w:cs="Times New Roman"/>
          <w:i/>
          <w:iCs/>
          <w:noProof/>
        </w:rPr>
        <w:t>Journal of Consumer Research</w:t>
      </w:r>
      <w:r w:rsidRPr="006160C8">
        <w:rPr>
          <w:rFonts w:cs="Times New Roman"/>
          <w:noProof/>
        </w:rPr>
        <w:t>, 44(1), 139–59.</w:t>
      </w:r>
    </w:p>
    <w:p w14:paraId="5F6083DB" w14:textId="77777777" w:rsidR="000A2C19"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Shove, Elizabeth, Mika Pantzar, and Matt Watson (2012), </w:t>
      </w:r>
      <w:r w:rsidRPr="008528D2">
        <w:rPr>
          <w:rFonts w:cs="Times New Roman"/>
          <w:iCs/>
          <w:noProof/>
        </w:rPr>
        <w:t>The Dynamics of Social Practice</w:t>
      </w:r>
      <w:r w:rsidRPr="006160C8">
        <w:rPr>
          <w:rFonts w:cs="Times New Roman"/>
          <w:noProof/>
        </w:rPr>
        <w:t>, London: Sage.</w:t>
      </w:r>
    </w:p>
    <w:p w14:paraId="5945589F" w14:textId="591CB18B" w:rsidR="00234FFA" w:rsidRPr="006160C8" w:rsidRDefault="00234FFA" w:rsidP="000A2C19">
      <w:pPr>
        <w:widowControl w:val="0"/>
        <w:autoSpaceDE w:val="0"/>
        <w:autoSpaceDN w:val="0"/>
        <w:adjustRightInd w:val="0"/>
        <w:spacing w:line="480" w:lineRule="auto"/>
        <w:ind w:left="480" w:hanging="480"/>
        <w:rPr>
          <w:rFonts w:cs="Times New Roman"/>
          <w:noProof/>
        </w:rPr>
      </w:pPr>
      <w:r w:rsidRPr="00D61F69">
        <w:rPr>
          <w:rFonts w:cs="Times New Roman"/>
          <w:noProof/>
        </w:rPr>
        <w:t>Shove, Elizabeth, Frank Tr</w:t>
      </w:r>
      <w:r w:rsidR="008528D2" w:rsidRPr="00D61F69">
        <w:rPr>
          <w:rFonts w:cs="Times New Roman"/>
          <w:noProof/>
        </w:rPr>
        <w:t xml:space="preserve">entmann, and Richard Wilk </w:t>
      </w:r>
      <w:r w:rsidRPr="00D61F69">
        <w:rPr>
          <w:rFonts w:cs="Times New Roman"/>
          <w:noProof/>
        </w:rPr>
        <w:t>(2009)</w:t>
      </w:r>
      <w:r w:rsidR="008528D2" w:rsidRPr="00D61F69">
        <w:rPr>
          <w:rFonts w:cs="Times New Roman"/>
          <w:noProof/>
        </w:rPr>
        <w:t>,</w:t>
      </w:r>
      <w:r w:rsidRPr="00D61F69">
        <w:rPr>
          <w:rFonts w:cs="Times New Roman"/>
          <w:noProof/>
        </w:rPr>
        <w:t> </w:t>
      </w:r>
      <w:r w:rsidRPr="00D61F69">
        <w:rPr>
          <w:rFonts w:cs="Times New Roman"/>
          <w:iCs/>
          <w:noProof/>
        </w:rPr>
        <w:t>Time, consumption and everyday life: practice, materiality and culture</w:t>
      </w:r>
      <w:r w:rsidR="008528D2" w:rsidRPr="00D61F69">
        <w:rPr>
          <w:rFonts w:cs="Times New Roman"/>
          <w:noProof/>
        </w:rPr>
        <w:t>, Oxford:</w:t>
      </w:r>
      <w:r w:rsidRPr="00D61F69">
        <w:rPr>
          <w:rFonts w:cs="Times New Roman"/>
          <w:noProof/>
        </w:rPr>
        <w:t xml:space="preserve"> Berg</w:t>
      </w:r>
      <w:r w:rsidR="008528D2" w:rsidRPr="00D61F69">
        <w:rPr>
          <w:rFonts w:cs="Times New Roman"/>
          <w:noProof/>
        </w:rPr>
        <w:t xml:space="preserve"> Publishers</w:t>
      </w:r>
      <w:r w:rsidRPr="00D61F69">
        <w:rPr>
          <w:rFonts w:cs="Times New Roman"/>
          <w:noProof/>
        </w:rPr>
        <w:t>.</w:t>
      </w:r>
    </w:p>
    <w:p w14:paraId="14AF5030"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Simmel, Georg (2004), </w:t>
      </w:r>
      <w:r w:rsidRPr="006160C8">
        <w:rPr>
          <w:rFonts w:cs="Times New Roman"/>
          <w:i/>
          <w:iCs/>
          <w:noProof/>
        </w:rPr>
        <w:t>The Philosophy of Money</w:t>
      </w:r>
      <w:r w:rsidRPr="006160C8">
        <w:rPr>
          <w:rFonts w:cs="Times New Roman"/>
          <w:noProof/>
        </w:rPr>
        <w:t>, London and New York: Routledge.</w:t>
      </w:r>
    </w:p>
    <w:p w14:paraId="2CB3B65F" w14:textId="4198CB34" w:rsidR="00AC477C" w:rsidRPr="00D61F69" w:rsidRDefault="00AC477C" w:rsidP="00AC477C">
      <w:pPr>
        <w:widowControl w:val="0"/>
        <w:autoSpaceDE w:val="0"/>
        <w:autoSpaceDN w:val="0"/>
        <w:adjustRightInd w:val="0"/>
        <w:spacing w:line="480" w:lineRule="auto"/>
        <w:ind w:left="480" w:hanging="480"/>
        <w:rPr>
          <w:rFonts w:cs="Times New Roman"/>
          <w:noProof/>
          <w:lang w:val="de-DE"/>
        </w:rPr>
      </w:pPr>
      <w:r w:rsidRPr="00AC477C">
        <w:rPr>
          <w:rFonts w:cs="Times New Roman"/>
          <w:noProof/>
        </w:rPr>
        <w:t xml:space="preserve">Smithey, Lee A. </w:t>
      </w:r>
      <w:r>
        <w:rPr>
          <w:rFonts w:cs="Times New Roman"/>
          <w:noProof/>
        </w:rPr>
        <w:t xml:space="preserve">(2009) </w:t>
      </w:r>
      <w:r w:rsidRPr="00AC477C">
        <w:rPr>
          <w:rFonts w:cs="Times New Roman"/>
          <w:noProof/>
        </w:rPr>
        <w:t xml:space="preserve">"Social movement strategy, tactics, and collective identity 1." </w:t>
      </w:r>
      <w:r w:rsidRPr="00D61F69">
        <w:rPr>
          <w:rFonts w:cs="Times New Roman"/>
          <w:i/>
          <w:noProof/>
          <w:lang w:val="de-DE"/>
        </w:rPr>
        <w:t>Sociology Compass</w:t>
      </w:r>
      <w:r w:rsidRPr="00D61F69">
        <w:rPr>
          <w:rFonts w:cs="Times New Roman"/>
          <w:noProof/>
          <w:lang w:val="de-DE"/>
        </w:rPr>
        <w:t>, 3(4), 658-71.</w:t>
      </w:r>
    </w:p>
    <w:p w14:paraId="24A3FCEF" w14:textId="27536BB8" w:rsidR="000A2C19" w:rsidRPr="00D61F69" w:rsidRDefault="000A2C19" w:rsidP="000A2C19">
      <w:pPr>
        <w:widowControl w:val="0"/>
        <w:autoSpaceDE w:val="0"/>
        <w:autoSpaceDN w:val="0"/>
        <w:adjustRightInd w:val="0"/>
        <w:spacing w:line="480" w:lineRule="auto"/>
        <w:ind w:left="480" w:hanging="480"/>
        <w:rPr>
          <w:rFonts w:cs="Times New Roman"/>
          <w:noProof/>
          <w:lang w:val="de-DE"/>
        </w:rPr>
      </w:pPr>
      <w:r w:rsidRPr="00D61F69">
        <w:rPr>
          <w:rFonts w:cs="Times New Roman"/>
          <w:noProof/>
          <w:lang w:val="de-DE"/>
        </w:rPr>
        <w:t>Statista (2016), “Anteil Der Ausgaben Der Privaten Haushalte in Deutschland Für Nahrungsmittel, Getränke Und Tabakwaren and Den Kosumausgaben in Den Jahren 1850-2016,” https://de.statista.com/statistik/daten/studie/75719/umfrage/ausgaben-fuer-nahrungsmittel-in-deutschland-seit-1900/.</w:t>
      </w:r>
    </w:p>
    <w:p w14:paraId="422B18D8" w14:textId="3E817E6B"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Thompson, Craig J. (2004), “Marketplace Mythology and Discourses of Power,” </w:t>
      </w:r>
      <w:r>
        <w:rPr>
          <w:rFonts w:cs="Times New Roman"/>
          <w:i/>
          <w:iCs/>
          <w:noProof/>
        </w:rPr>
        <w:t xml:space="preserve">Journal of </w:t>
      </w:r>
      <w:r>
        <w:rPr>
          <w:rFonts w:cs="Times New Roman"/>
          <w:i/>
          <w:iCs/>
          <w:noProof/>
        </w:rPr>
        <w:lastRenderedPageBreak/>
        <w:t>Consumer R</w:t>
      </w:r>
      <w:r w:rsidRPr="006160C8">
        <w:rPr>
          <w:rFonts w:cs="Times New Roman"/>
          <w:i/>
          <w:iCs/>
          <w:noProof/>
        </w:rPr>
        <w:t>esearch</w:t>
      </w:r>
      <w:r w:rsidRPr="006160C8">
        <w:rPr>
          <w:rFonts w:cs="Times New Roman"/>
          <w:noProof/>
        </w:rPr>
        <w:t>, 31(1), 162–180.</w:t>
      </w:r>
    </w:p>
    <w:p w14:paraId="5A7B59DD"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Thompson, Craig J. and Gokcen Coskuner-Balli (2007), “Countervailing Market Responses to Corporate Co-Optation and the Ideological Recruitment of Consumption Communities,” </w:t>
      </w:r>
      <w:r w:rsidRPr="006160C8">
        <w:rPr>
          <w:rFonts w:cs="Times New Roman"/>
          <w:i/>
          <w:iCs/>
          <w:noProof/>
        </w:rPr>
        <w:t>Journal of Consumer Research</w:t>
      </w:r>
      <w:r w:rsidRPr="006160C8">
        <w:rPr>
          <w:rFonts w:cs="Times New Roman"/>
          <w:noProof/>
        </w:rPr>
        <w:t>, 34(2), 135–52.</w:t>
      </w:r>
    </w:p>
    <w:p w14:paraId="49336C38" w14:textId="77777777" w:rsidR="000A2C19"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Thompson, Craig J. and Maura Troester (2002), “Consumer Value Systems in the Age of Postmodern Fragmentation: The Case of the Natural Health Microculture,” </w:t>
      </w:r>
      <w:r w:rsidRPr="006160C8">
        <w:rPr>
          <w:rFonts w:cs="Times New Roman"/>
          <w:i/>
          <w:iCs/>
          <w:noProof/>
        </w:rPr>
        <w:t>Journal of Consumer Research</w:t>
      </w:r>
      <w:r w:rsidRPr="006160C8">
        <w:rPr>
          <w:rFonts w:cs="Times New Roman"/>
          <w:noProof/>
        </w:rPr>
        <w:t>, 28(4), 550–71.</w:t>
      </w:r>
    </w:p>
    <w:p w14:paraId="3ECB2096" w14:textId="02ABE1E5" w:rsidR="00975536" w:rsidRDefault="00975536" w:rsidP="00975536">
      <w:pPr>
        <w:widowControl w:val="0"/>
        <w:autoSpaceDE w:val="0"/>
        <w:autoSpaceDN w:val="0"/>
        <w:adjustRightInd w:val="0"/>
        <w:spacing w:line="480" w:lineRule="auto"/>
        <w:ind w:left="480" w:hanging="480"/>
        <w:rPr>
          <w:rFonts w:cs="Times New Roman"/>
          <w:noProof/>
        </w:rPr>
      </w:pPr>
      <w:r w:rsidRPr="00D61F69">
        <w:rPr>
          <w:rFonts w:cs="Times New Roman"/>
          <w:noProof/>
        </w:rPr>
        <w:t>Tilly, Charles and Sidney Tarrow (2015), Contentious Politics, New York, NY: Oxford University Press.</w:t>
      </w:r>
    </w:p>
    <w:p w14:paraId="54CB80A0" w14:textId="630E8141"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Timmermans, Stefan and Iddo Tavory (2012), “Theory</w:t>
      </w:r>
      <w:r w:rsidR="00C31730">
        <w:rPr>
          <w:rFonts w:cs="Times New Roman"/>
          <w:noProof/>
        </w:rPr>
        <w:t xml:space="preserve"> </w:t>
      </w:r>
      <w:r w:rsidRPr="006160C8">
        <w:rPr>
          <w:rFonts w:cs="Times New Roman"/>
          <w:noProof/>
        </w:rPr>
        <w:t xml:space="preserve">construction in Qualitative Research: From Grounded Theory to Abductive Analysis,” </w:t>
      </w:r>
      <w:r>
        <w:rPr>
          <w:rFonts w:cs="Times New Roman"/>
          <w:i/>
          <w:iCs/>
          <w:noProof/>
        </w:rPr>
        <w:t>Sociological T</w:t>
      </w:r>
      <w:r w:rsidRPr="006160C8">
        <w:rPr>
          <w:rFonts w:cs="Times New Roman"/>
          <w:i/>
          <w:iCs/>
          <w:noProof/>
        </w:rPr>
        <w:t>heory</w:t>
      </w:r>
      <w:r w:rsidRPr="006160C8">
        <w:rPr>
          <w:rFonts w:cs="Times New Roman"/>
          <w:noProof/>
        </w:rPr>
        <w:t>, 30(3), 167–86.</w:t>
      </w:r>
    </w:p>
    <w:p w14:paraId="3119237D" w14:textId="32E893D4" w:rsidR="000A2C19" w:rsidRDefault="000A2C19" w:rsidP="000A2C19">
      <w:pPr>
        <w:widowControl w:val="0"/>
        <w:autoSpaceDE w:val="0"/>
        <w:autoSpaceDN w:val="0"/>
        <w:adjustRightInd w:val="0"/>
        <w:spacing w:line="480" w:lineRule="auto"/>
        <w:ind w:left="480" w:hanging="480"/>
        <w:rPr>
          <w:rFonts w:cs="Times New Roman"/>
          <w:noProof/>
        </w:rPr>
      </w:pPr>
      <w:r>
        <w:rPr>
          <w:rFonts w:eastAsia="Times New Roman" w:cs="Times New Roman"/>
        </w:rPr>
        <w:t xml:space="preserve">Türe, M. (2014), "Value-in-disposition: Exploring how consumers derive value from disposition of possessions", </w:t>
      </w:r>
      <w:r>
        <w:rPr>
          <w:rFonts w:eastAsia="Times New Roman" w:cs="Times New Roman"/>
          <w:i/>
          <w:iCs/>
        </w:rPr>
        <w:t>Marketing Theory</w:t>
      </w:r>
      <w:r>
        <w:rPr>
          <w:rFonts w:eastAsia="Times New Roman" w:cs="Times New Roman"/>
        </w:rPr>
        <w:t xml:space="preserve">, </w:t>
      </w:r>
      <w:r>
        <w:rPr>
          <w:rFonts w:eastAsia="Times New Roman" w:cs="Times New Roman"/>
          <w:i/>
          <w:iCs/>
        </w:rPr>
        <w:t>14</w:t>
      </w:r>
      <w:r>
        <w:rPr>
          <w:rFonts w:eastAsia="Times New Roman" w:cs="Times New Roman"/>
        </w:rPr>
        <w:t>(1), 53-72.</w:t>
      </w:r>
    </w:p>
    <w:p w14:paraId="1E1263A0"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Vargo, Stephen L. and Robert F. Lusch (2004), “Evolving to a New Dominant Logic for Marketing,” </w:t>
      </w:r>
      <w:r w:rsidRPr="006160C8">
        <w:rPr>
          <w:rFonts w:cs="Times New Roman"/>
          <w:i/>
          <w:iCs/>
          <w:noProof/>
        </w:rPr>
        <w:t>Journal of Marketing</w:t>
      </w:r>
      <w:r w:rsidRPr="006160C8">
        <w:rPr>
          <w:rFonts w:cs="Times New Roman"/>
          <w:noProof/>
        </w:rPr>
        <w:t>, 68(1), 1–17.</w:t>
      </w:r>
    </w:p>
    <w:p w14:paraId="79FB47F4"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Wallendorf, Melanie and Eric J. Arnould (1991), “‘ We Gather Together’: Consumption Rituals of Thanksgiving Day,” </w:t>
      </w:r>
      <w:r w:rsidRPr="006160C8">
        <w:rPr>
          <w:rFonts w:cs="Times New Roman"/>
          <w:i/>
          <w:iCs/>
          <w:noProof/>
        </w:rPr>
        <w:t>Journal of Consumer Research</w:t>
      </w:r>
      <w:r w:rsidRPr="006160C8">
        <w:rPr>
          <w:rFonts w:cs="Times New Roman"/>
          <w:noProof/>
        </w:rPr>
        <w:t>, 13–31.</w:t>
      </w:r>
    </w:p>
    <w:p w14:paraId="5D60358A" w14:textId="3D2F1328"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Weijo, Henri, Diane M</w:t>
      </w:r>
      <w:r>
        <w:rPr>
          <w:rFonts w:cs="Times New Roman"/>
          <w:noProof/>
        </w:rPr>
        <w:t>.</w:t>
      </w:r>
      <w:r w:rsidRPr="006160C8">
        <w:rPr>
          <w:rFonts w:cs="Times New Roman"/>
          <w:noProof/>
        </w:rPr>
        <w:t xml:space="preserve"> Martin, and Eric J</w:t>
      </w:r>
      <w:r>
        <w:rPr>
          <w:rFonts w:cs="Times New Roman"/>
          <w:noProof/>
        </w:rPr>
        <w:t>.</w:t>
      </w:r>
      <w:r w:rsidRPr="006160C8">
        <w:rPr>
          <w:rFonts w:cs="Times New Roman"/>
          <w:noProof/>
        </w:rPr>
        <w:t xml:space="preserve"> Arnould (2018), “Consumer Movements and Collective Creativi</w:t>
      </w:r>
      <w:r w:rsidR="008528D2">
        <w:rPr>
          <w:rFonts w:cs="Times New Roman"/>
          <w:noProof/>
        </w:rPr>
        <w:t>ty : The Case of Restaurant Day</w:t>
      </w:r>
      <w:r>
        <w:rPr>
          <w:rFonts w:cs="Times New Roman"/>
          <w:noProof/>
        </w:rPr>
        <w:t>”</w:t>
      </w:r>
      <w:r w:rsidR="008528D2">
        <w:rPr>
          <w:rFonts w:cs="Times New Roman"/>
          <w:noProof/>
        </w:rPr>
        <w:t>,</w:t>
      </w:r>
      <w:r>
        <w:rPr>
          <w:rFonts w:cs="Times New Roman"/>
          <w:noProof/>
        </w:rPr>
        <w:t xml:space="preserve"> forthcoming</w:t>
      </w:r>
      <w:r w:rsidRPr="006160C8">
        <w:rPr>
          <w:rFonts w:cs="Times New Roman"/>
          <w:noProof/>
        </w:rPr>
        <w:t>.</w:t>
      </w:r>
    </w:p>
    <w:p w14:paraId="4EF2C6CC"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Woermann, Niklas and Joonas Rokka (2015), “Timeflow: How Consumption Practices Shape Consumers’ Temporal Experiences,” </w:t>
      </w:r>
      <w:r w:rsidRPr="006160C8">
        <w:rPr>
          <w:rFonts w:cs="Times New Roman"/>
          <w:i/>
          <w:iCs/>
          <w:noProof/>
        </w:rPr>
        <w:t>Journal of Consumer Research</w:t>
      </w:r>
      <w:r w:rsidRPr="006160C8">
        <w:rPr>
          <w:rFonts w:cs="Times New Roman"/>
          <w:noProof/>
        </w:rPr>
        <w:t>, 41(6), 1486–1508.</w:t>
      </w:r>
    </w:p>
    <w:p w14:paraId="52C16DE1" w14:textId="77777777" w:rsidR="000A2C19" w:rsidRPr="00D61F69" w:rsidRDefault="000A2C19" w:rsidP="000A2C19">
      <w:pPr>
        <w:widowControl w:val="0"/>
        <w:autoSpaceDE w:val="0"/>
        <w:autoSpaceDN w:val="0"/>
        <w:adjustRightInd w:val="0"/>
        <w:spacing w:line="480" w:lineRule="auto"/>
        <w:ind w:left="480" w:hanging="480"/>
        <w:rPr>
          <w:rFonts w:cs="Times New Roman"/>
          <w:noProof/>
          <w:lang w:val="de-DE"/>
        </w:rPr>
      </w:pPr>
      <w:r w:rsidRPr="00D61F69">
        <w:rPr>
          <w:rFonts w:cs="Times New Roman"/>
          <w:noProof/>
          <w:lang w:val="de-DE"/>
        </w:rPr>
        <w:t xml:space="preserve">Woldin, Philipp (2014), “So Ein Müll,” </w:t>
      </w:r>
      <w:r w:rsidRPr="00D61F69">
        <w:rPr>
          <w:rFonts w:cs="Times New Roman"/>
          <w:i/>
          <w:iCs/>
          <w:noProof/>
          <w:lang w:val="de-DE"/>
        </w:rPr>
        <w:t>Frankfurter Allgemeine Zeitung</w:t>
      </w:r>
      <w:r w:rsidRPr="00D61F69">
        <w:rPr>
          <w:rFonts w:cs="Times New Roman"/>
          <w:noProof/>
          <w:lang w:val="de-DE"/>
        </w:rPr>
        <w:t>, http://www.faz.net/aktuell/gesellschaft/kriminalitaet/prozess-wegen-containerns-so-ein-muell-12812474.html.</w:t>
      </w:r>
    </w:p>
    <w:p w14:paraId="61A12E8C"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lastRenderedPageBreak/>
        <w:t xml:space="preserve">Woodruff, Robert B. (1997), “Customer Value: The next Source for Competitive Advantage,” </w:t>
      </w:r>
      <w:r w:rsidRPr="006160C8">
        <w:rPr>
          <w:rFonts w:cs="Times New Roman"/>
          <w:i/>
          <w:iCs/>
          <w:noProof/>
        </w:rPr>
        <w:t>Journal of the Academy of Marketing Science</w:t>
      </w:r>
      <w:r w:rsidRPr="006160C8">
        <w:rPr>
          <w:rFonts w:cs="Times New Roman"/>
          <w:noProof/>
        </w:rPr>
        <w:t>, 25(2), 139–53.</w:t>
      </w:r>
    </w:p>
    <w:p w14:paraId="7F839A94"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Yngfalk, Carl (2016), “Bio-Politicizing Consumption: Neo-Liberal Consumerism and Disembodiment in the Food Marketplace.,” </w:t>
      </w:r>
      <w:r w:rsidRPr="006160C8">
        <w:rPr>
          <w:rFonts w:cs="Times New Roman"/>
          <w:i/>
          <w:iCs/>
          <w:noProof/>
        </w:rPr>
        <w:t>Consumption, Markets &amp; Culture</w:t>
      </w:r>
      <w:r w:rsidRPr="006160C8">
        <w:rPr>
          <w:rFonts w:cs="Times New Roman"/>
          <w:noProof/>
        </w:rPr>
        <w:t>, 19(3), 275–95.</w:t>
      </w:r>
    </w:p>
    <w:p w14:paraId="76CE2B47" w14:textId="77777777" w:rsidR="000A2C19" w:rsidRPr="006160C8" w:rsidRDefault="000A2C19" w:rsidP="000A2C19">
      <w:pPr>
        <w:widowControl w:val="0"/>
        <w:autoSpaceDE w:val="0"/>
        <w:autoSpaceDN w:val="0"/>
        <w:adjustRightInd w:val="0"/>
        <w:spacing w:line="480" w:lineRule="auto"/>
        <w:ind w:left="480" w:hanging="480"/>
        <w:rPr>
          <w:rFonts w:cs="Times New Roman"/>
          <w:noProof/>
        </w:rPr>
      </w:pPr>
      <w:r w:rsidRPr="006160C8">
        <w:rPr>
          <w:rFonts w:cs="Times New Roman"/>
          <w:noProof/>
        </w:rPr>
        <w:t xml:space="preserve">Zarzer, Birgitte (2005), “We Feed the World,” </w:t>
      </w:r>
      <w:r w:rsidRPr="006160C8">
        <w:rPr>
          <w:rFonts w:cs="Times New Roman"/>
          <w:i/>
          <w:iCs/>
          <w:noProof/>
        </w:rPr>
        <w:t>Filmzentrale</w:t>
      </w:r>
      <w:r w:rsidRPr="006160C8">
        <w:rPr>
          <w:rFonts w:cs="Times New Roman"/>
          <w:noProof/>
        </w:rPr>
        <w:t>, http://filmzentrale.com/rezis/wefeedtheworldbz.htm.</w:t>
      </w:r>
    </w:p>
    <w:p w14:paraId="4C74CD3F" w14:textId="51FEB089" w:rsidR="006E442F" w:rsidRPr="003F28B2" w:rsidRDefault="000A2C19" w:rsidP="00940066">
      <w:pPr>
        <w:widowControl w:val="0"/>
        <w:autoSpaceDE w:val="0"/>
        <w:autoSpaceDN w:val="0"/>
        <w:adjustRightInd w:val="0"/>
        <w:spacing w:line="480" w:lineRule="auto"/>
        <w:ind w:left="480" w:hanging="480"/>
        <w:rPr>
          <w:rFonts w:cs="Times New Roman"/>
        </w:rPr>
      </w:pPr>
      <w:r w:rsidRPr="006160C8">
        <w:rPr>
          <w:rFonts w:cs="Times New Roman"/>
          <w:noProof/>
        </w:rPr>
        <w:t xml:space="preserve">Zeithaml, Valarie A. (1988), “Consumer Perceptions of Price, Quality, and Value: A Means-End Model and Synthesis of Evidence,” </w:t>
      </w:r>
      <w:r w:rsidRPr="006160C8">
        <w:rPr>
          <w:rFonts w:cs="Times New Roman"/>
          <w:i/>
          <w:iCs/>
          <w:noProof/>
        </w:rPr>
        <w:t>The Journal of Marketing</w:t>
      </w:r>
      <w:r w:rsidRPr="006160C8">
        <w:rPr>
          <w:rFonts w:cs="Times New Roman"/>
          <w:noProof/>
        </w:rPr>
        <w:t>, 2–22.</w:t>
      </w:r>
      <w:r w:rsidR="003202D0">
        <w:rPr>
          <w:rFonts w:cs="Times New Roman"/>
          <w:noProof/>
        </w:rPr>
        <w:t xml:space="preserve"> </w:t>
      </w:r>
      <w:r>
        <w:rPr>
          <w:rFonts w:eastAsia="Times New Roman" w:cs="Times New Roman"/>
          <w:color w:val="000000"/>
          <w:shd w:val="clear" w:color="auto" w:fill="FFFFFF"/>
        </w:rPr>
        <w:fldChar w:fldCharType="end"/>
      </w:r>
      <w:r w:rsidR="006E442F">
        <w:rPr>
          <w:rFonts w:eastAsia="Calibri" w:cs="Times New Roman"/>
        </w:rPr>
        <w:br w:type="page"/>
      </w:r>
    </w:p>
    <w:p w14:paraId="41FB2BF6" w14:textId="33F82770" w:rsidR="007B1153" w:rsidRDefault="006E442F" w:rsidP="003F28B2">
      <w:pPr>
        <w:pStyle w:val="berschrift1"/>
        <w:spacing w:line="480" w:lineRule="auto"/>
      </w:pPr>
      <w:r w:rsidRPr="00992CAB">
        <w:lastRenderedPageBreak/>
        <w:t>TABLE 1:</w:t>
      </w:r>
      <w:r w:rsidR="00DC5B8E">
        <w:t xml:space="preserve"> </w:t>
      </w:r>
    </w:p>
    <w:p w14:paraId="697BFD72" w14:textId="0C1CA539" w:rsidR="006E442F" w:rsidRPr="007B1153" w:rsidRDefault="006E442F" w:rsidP="007B1153">
      <w:pPr>
        <w:spacing w:line="480" w:lineRule="auto"/>
        <w:jc w:val="center"/>
      </w:pPr>
      <w:r w:rsidRPr="007B1153">
        <w:t>DATA</w:t>
      </w:r>
      <w:r w:rsidR="00DC5B8E" w:rsidRPr="007B1153">
        <w:t xml:space="preserve"> SOURCES</w:t>
      </w:r>
    </w:p>
    <w:tbl>
      <w:tblPr>
        <w:tblStyle w:val="Tabellenraster"/>
        <w:tblW w:w="0" w:type="auto"/>
        <w:tblLook w:val="04A0" w:firstRow="1" w:lastRow="0" w:firstColumn="1" w:lastColumn="0" w:noHBand="0" w:noVBand="1"/>
      </w:tblPr>
      <w:tblGrid>
        <w:gridCol w:w="2207"/>
        <w:gridCol w:w="2102"/>
        <w:gridCol w:w="2098"/>
        <w:gridCol w:w="2109"/>
      </w:tblGrid>
      <w:tr w:rsidR="006E442F" w:rsidRPr="00992CAB" w14:paraId="25643559" w14:textId="77777777" w:rsidTr="00E230F8">
        <w:tc>
          <w:tcPr>
            <w:tcW w:w="2207" w:type="dxa"/>
          </w:tcPr>
          <w:p w14:paraId="54B6FB18" w14:textId="77777777" w:rsidR="006E442F" w:rsidRPr="00992CAB" w:rsidRDefault="006E442F" w:rsidP="00094DA4">
            <w:pPr>
              <w:rPr>
                <w:rFonts w:eastAsiaTheme="majorEastAsia" w:cs="Times New Roman"/>
                <w:b/>
                <w:color w:val="243F60" w:themeColor="accent1" w:themeShade="7F"/>
                <w:sz w:val="20"/>
                <w:szCs w:val="20"/>
              </w:rPr>
            </w:pPr>
            <w:bookmarkStart w:id="3" w:name="OLE_LINK1"/>
            <w:r w:rsidRPr="00992CAB">
              <w:rPr>
                <w:rFonts w:cs="Times New Roman"/>
                <w:b/>
                <w:sz w:val="20"/>
                <w:szCs w:val="20"/>
              </w:rPr>
              <w:t xml:space="preserve">Name </w:t>
            </w:r>
          </w:p>
        </w:tc>
        <w:tc>
          <w:tcPr>
            <w:tcW w:w="2102" w:type="dxa"/>
          </w:tcPr>
          <w:p w14:paraId="0ACBAB27"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b/>
                <w:sz w:val="20"/>
                <w:szCs w:val="20"/>
              </w:rPr>
              <w:t>Sources</w:t>
            </w:r>
          </w:p>
        </w:tc>
        <w:tc>
          <w:tcPr>
            <w:tcW w:w="2098" w:type="dxa"/>
          </w:tcPr>
          <w:p w14:paraId="4271AC11"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b/>
                <w:sz w:val="20"/>
                <w:szCs w:val="20"/>
              </w:rPr>
              <w:t>Dataset</w:t>
            </w:r>
          </w:p>
        </w:tc>
        <w:tc>
          <w:tcPr>
            <w:tcW w:w="2109" w:type="dxa"/>
          </w:tcPr>
          <w:p w14:paraId="1DE2EB29"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b/>
                <w:sz w:val="20"/>
                <w:szCs w:val="20"/>
              </w:rPr>
              <w:t>Purpose</w:t>
            </w:r>
          </w:p>
        </w:tc>
      </w:tr>
      <w:tr w:rsidR="006E442F" w:rsidRPr="00992CAB" w14:paraId="5417CC46" w14:textId="77777777" w:rsidTr="00E230F8">
        <w:tc>
          <w:tcPr>
            <w:tcW w:w="2207" w:type="dxa"/>
          </w:tcPr>
          <w:p w14:paraId="105F6CAE" w14:textId="77777777" w:rsidR="006E442F" w:rsidRPr="00992CAB" w:rsidRDefault="006E442F" w:rsidP="00094DA4">
            <w:pPr>
              <w:rPr>
                <w:rFonts w:eastAsiaTheme="majorEastAsia" w:cs="Times New Roman"/>
                <w:b/>
                <w:color w:val="243F60" w:themeColor="accent1" w:themeShade="7F"/>
                <w:sz w:val="20"/>
                <w:szCs w:val="20"/>
              </w:rPr>
            </w:pPr>
            <w:r w:rsidRPr="00992CAB">
              <w:rPr>
                <w:rFonts w:cs="Times New Roman"/>
                <w:b/>
                <w:sz w:val="20"/>
                <w:szCs w:val="20"/>
              </w:rPr>
              <w:t>Recorded interviews with homeless dumpster divers (semi-structured)</w:t>
            </w:r>
          </w:p>
        </w:tc>
        <w:tc>
          <w:tcPr>
            <w:tcW w:w="2102" w:type="dxa"/>
          </w:tcPr>
          <w:p w14:paraId="37D8FE6B"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Indigent dumpster divers</w:t>
            </w:r>
          </w:p>
        </w:tc>
        <w:tc>
          <w:tcPr>
            <w:tcW w:w="2098" w:type="dxa"/>
          </w:tcPr>
          <w:p w14:paraId="1AA512FC"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Transcribed verbatim</w:t>
            </w:r>
          </w:p>
          <w:p w14:paraId="49D6054B"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5 interviews</w:t>
            </w:r>
          </w:p>
          <w:p w14:paraId="3295ED7B"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 xml:space="preserve">Average length: </w:t>
            </w:r>
          </w:p>
        </w:tc>
        <w:tc>
          <w:tcPr>
            <w:tcW w:w="2109" w:type="dxa"/>
          </w:tcPr>
          <w:p w14:paraId="3CC45C5A"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Allow us to embed our phenomenon in a larger societal context and to understand boundary conditions</w:t>
            </w:r>
          </w:p>
        </w:tc>
      </w:tr>
      <w:tr w:rsidR="006E442F" w:rsidRPr="00992CAB" w14:paraId="56A7A38A" w14:textId="77777777" w:rsidTr="00E230F8">
        <w:tc>
          <w:tcPr>
            <w:tcW w:w="2207" w:type="dxa"/>
          </w:tcPr>
          <w:p w14:paraId="300482A1" w14:textId="77777777" w:rsidR="006E442F" w:rsidRPr="00992CAB" w:rsidRDefault="006E442F" w:rsidP="00094DA4">
            <w:pPr>
              <w:rPr>
                <w:rFonts w:eastAsiaTheme="majorEastAsia" w:cs="Times New Roman"/>
                <w:b/>
                <w:color w:val="243F60" w:themeColor="accent1" w:themeShade="7F"/>
                <w:sz w:val="20"/>
                <w:szCs w:val="20"/>
              </w:rPr>
            </w:pPr>
            <w:r w:rsidRPr="00992CAB">
              <w:rPr>
                <w:rFonts w:cs="Times New Roman"/>
                <w:b/>
                <w:sz w:val="20"/>
                <w:szCs w:val="20"/>
              </w:rPr>
              <w:t>Recorded interviews with affluent dumpster divers (semi-structured)</w:t>
            </w:r>
          </w:p>
        </w:tc>
        <w:tc>
          <w:tcPr>
            <w:tcW w:w="2102" w:type="dxa"/>
          </w:tcPr>
          <w:p w14:paraId="3814353A"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Affluent dumpster divers</w:t>
            </w:r>
          </w:p>
        </w:tc>
        <w:tc>
          <w:tcPr>
            <w:tcW w:w="2098" w:type="dxa"/>
          </w:tcPr>
          <w:p w14:paraId="7A4ACAA2"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Transcribed verbatim</w:t>
            </w:r>
          </w:p>
          <w:p w14:paraId="224C9D84"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18 interviews</w:t>
            </w:r>
          </w:p>
          <w:p w14:paraId="7043A3BF"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Average length: 57 minutes; Range 35-91 minutes</w:t>
            </w:r>
          </w:p>
        </w:tc>
        <w:tc>
          <w:tcPr>
            <w:tcW w:w="2109" w:type="dxa"/>
          </w:tcPr>
          <w:p w14:paraId="6DEDCB92"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Understanding the practice of affluent dumpster divers and its’ embeddedness within the German food value regime</w:t>
            </w:r>
          </w:p>
        </w:tc>
      </w:tr>
      <w:tr w:rsidR="006E442F" w:rsidRPr="00992CAB" w14:paraId="08BB4FA8" w14:textId="77777777" w:rsidTr="00E230F8">
        <w:tc>
          <w:tcPr>
            <w:tcW w:w="2207" w:type="dxa"/>
          </w:tcPr>
          <w:p w14:paraId="7839B694" w14:textId="0D37247B" w:rsidR="006E442F" w:rsidRPr="00992CAB" w:rsidRDefault="006E442F" w:rsidP="00094DA4">
            <w:pPr>
              <w:rPr>
                <w:rFonts w:eastAsiaTheme="majorEastAsia" w:cs="Times New Roman"/>
                <w:b/>
                <w:color w:val="243F60" w:themeColor="accent1" w:themeShade="7F"/>
                <w:sz w:val="20"/>
                <w:szCs w:val="20"/>
              </w:rPr>
            </w:pPr>
            <w:r w:rsidRPr="00992CAB">
              <w:rPr>
                <w:rFonts w:cs="Times New Roman"/>
                <w:b/>
                <w:sz w:val="20"/>
                <w:szCs w:val="20"/>
              </w:rPr>
              <w:t xml:space="preserve">Recorded interviews with </w:t>
            </w:r>
            <w:r w:rsidR="00A86B21">
              <w:rPr>
                <w:rFonts w:cs="Times New Roman"/>
                <w:b/>
                <w:sz w:val="20"/>
                <w:szCs w:val="20"/>
              </w:rPr>
              <w:t>F</w:t>
            </w:r>
            <w:r w:rsidRPr="00992CAB">
              <w:rPr>
                <w:rFonts w:cs="Times New Roman"/>
                <w:b/>
                <w:sz w:val="20"/>
                <w:szCs w:val="20"/>
              </w:rPr>
              <w:t>oodsharing members</w:t>
            </w:r>
          </w:p>
        </w:tc>
        <w:tc>
          <w:tcPr>
            <w:tcW w:w="2102" w:type="dxa"/>
          </w:tcPr>
          <w:p w14:paraId="591E369D" w14:textId="693C218D" w:rsidR="006E442F" w:rsidRPr="00992CAB" w:rsidRDefault="008B0962" w:rsidP="00094DA4">
            <w:pPr>
              <w:rPr>
                <w:rFonts w:eastAsiaTheme="majorEastAsia" w:cs="Times New Roman"/>
                <w:b/>
                <w:bCs/>
                <w:color w:val="4F81BD" w:themeColor="accent1"/>
                <w:sz w:val="20"/>
                <w:szCs w:val="20"/>
                <w:bdr w:val="nil"/>
              </w:rPr>
            </w:pPr>
            <w:r>
              <w:rPr>
                <w:rFonts w:cs="Times New Roman"/>
                <w:sz w:val="20"/>
                <w:szCs w:val="20"/>
              </w:rPr>
              <w:t>Active F</w:t>
            </w:r>
            <w:r w:rsidR="006E442F" w:rsidRPr="00992CAB">
              <w:rPr>
                <w:rFonts w:cs="Times New Roman"/>
                <w:sz w:val="20"/>
                <w:szCs w:val="20"/>
              </w:rPr>
              <w:t>oodsharing members</w:t>
            </w:r>
          </w:p>
        </w:tc>
        <w:tc>
          <w:tcPr>
            <w:tcW w:w="2098" w:type="dxa"/>
          </w:tcPr>
          <w:p w14:paraId="7721FFC5"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Transcribed verbatim</w:t>
            </w:r>
          </w:p>
          <w:p w14:paraId="6E5E277E"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19 interviews</w:t>
            </w:r>
          </w:p>
          <w:p w14:paraId="2D1E0197" w14:textId="77777777" w:rsidR="006E442F" w:rsidRPr="00992CAB" w:rsidRDefault="006E442F" w:rsidP="00094DA4">
            <w:pPr>
              <w:rPr>
                <w:rFonts w:eastAsia="Arial Unicode MS" w:cs="Times New Roman"/>
                <w:color w:val="243F60" w:themeColor="accent1" w:themeShade="7F"/>
                <w:sz w:val="20"/>
                <w:szCs w:val="20"/>
                <w:bdr w:val="nil"/>
              </w:rPr>
            </w:pPr>
            <w:r w:rsidRPr="00992CAB">
              <w:rPr>
                <w:rFonts w:cs="Times New Roman"/>
                <w:sz w:val="20"/>
                <w:szCs w:val="20"/>
              </w:rPr>
              <w:t>Average length: 95 minutes; Range 32-112 minutes</w:t>
            </w:r>
          </w:p>
        </w:tc>
        <w:tc>
          <w:tcPr>
            <w:tcW w:w="2109" w:type="dxa"/>
          </w:tcPr>
          <w:p w14:paraId="732FB839" w14:textId="166AC1B6" w:rsidR="006E442F" w:rsidRPr="00992CAB" w:rsidRDefault="008B0962" w:rsidP="00094DA4">
            <w:pPr>
              <w:rPr>
                <w:rFonts w:eastAsiaTheme="majorEastAsia" w:cs="Times New Roman"/>
                <w:b/>
                <w:bCs/>
                <w:color w:val="4F81BD" w:themeColor="accent1"/>
                <w:sz w:val="20"/>
                <w:szCs w:val="20"/>
                <w:bdr w:val="nil"/>
              </w:rPr>
            </w:pPr>
            <w:r>
              <w:rPr>
                <w:rFonts w:cs="Times New Roman"/>
                <w:sz w:val="20"/>
                <w:szCs w:val="20"/>
              </w:rPr>
              <w:t>Understanding the practice of F</w:t>
            </w:r>
            <w:r w:rsidR="006E442F" w:rsidRPr="00992CAB">
              <w:rPr>
                <w:rFonts w:cs="Times New Roman"/>
                <w:sz w:val="20"/>
                <w:szCs w:val="20"/>
              </w:rPr>
              <w:t>oodsharing and its’ embeddedness within the German food value regime</w:t>
            </w:r>
          </w:p>
        </w:tc>
      </w:tr>
      <w:tr w:rsidR="006E442F" w:rsidRPr="00992CAB" w14:paraId="45C21897" w14:textId="77777777" w:rsidTr="00E230F8">
        <w:tc>
          <w:tcPr>
            <w:tcW w:w="2207" w:type="dxa"/>
          </w:tcPr>
          <w:p w14:paraId="14EB97B5" w14:textId="77777777" w:rsidR="006E442F" w:rsidRPr="00992CAB" w:rsidRDefault="006E442F" w:rsidP="00094DA4">
            <w:pPr>
              <w:rPr>
                <w:rFonts w:eastAsiaTheme="majorEastAsia" w:cs="Times New Roman"/>
                <w:b/>
                <w:color w:val="243F60" w:themeColor="accent1" w:themeShade="7F"/>
                <w:sz w:val="20"/>
                <w:szCs w:val="20"/>
              </w:rPr>
            </w:pPr>
            <w:r w:rsidRPr="00992CAB">
              <w:rPr>
                <w:rFonts w:cs="Times New Roman"/>
                <w:b/>
                <w:sz w:val="20"/>
                <w:szCs w:val="20"/>
              </w:rPr>
              <w:t xml:space="preserve">Recorded interviews with retailers </w:t>
            </w:r>
          </w:p>
        </w:tc>
        <w:tc>
          <w:tcPr>
            <w:tcW w:w="2102" w:type="dxa"/>
          </w:tcPr>
          <w:p w14:paraId="2D27ACA8" w14:textId="22BC7FF5" w:rsidR="006E442F" w:rsidRPr="00992CAB" w:rsidRDefault="008B0962" w:rsidP="00094DA4">
            <w:pPr>
              <w:rPr>
                <w:rFonts w:eastAsiaTheme="majorEastAsia" w:cs="Times New Roman"/>
                <w:b/>
                <w:bCs/>
                <w:color w:val="4F81BD" w:themeColor="accent1"/>
                <w:sz w:val="20"/>
                <w:szCs w:val="20"/>
                <w:bdr w:val="nil"/>
              </w:rPr>
            </w:pPr>
            <w:r>
              <w:rPr>
                <w:rFonts w:cs="Times New Roman"/>
                <w:sz w:val="20"/>
                <w:szCs w:val="20"/>
              </w:rPr>
              <w:t>Retailers, cooperating with F</w:t>
            </w:r>
            <w:r w:rsidR="006E442F" w:rsidRPr="00992CAB">
              <w:rPr>
                <w:rFonts w:cs="Times New Roman"/>
                <w:sz w:val="20"/>
                <w:szCs w:val="20"/>
              </w:rPr>
              <w:t>oodsharing</w:t>
            </w:r>
          </w:p>
        </w:tc>
        <w:tc>
          <w:tcPr>
            <w:tcW w:w="2098" w:type="dxa"/>
          </w:tcPr>
          <w:p w14:paraId="661781D2"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Transcribed verbatim</w:t>
            </w:r>
          </w:p>
          <w:p w14:paraId="2EDC387F"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7 interviews</w:t>
            </w:r>
          </w:p>
          <w:p w14:paraId="5170267E"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Average length: 37 minutes; Range 23-51 minutes</w:t>
            </w:r>
          </w:p>
        </w:tc>
        <w:tc>
          <w:tcPr>
            <w:tcW w:w="2109" w:type="dxa"/>
          </w:tcPr>
          <w:p w14:paraId="56819F1E"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Understanding the perspective of retailers on food and food waste</w:t>
            </w:r>
          </w:p>
        </w:tc>
      </w:tr>
      <w:tr w:rsidR="006E442F" w:rsidRPr="00992CAB" w14:paraId="751D74E7" w14:textId="77777777" w:rsidTr="00E230F8">
        <w:tc>
          <w:tcPr>
            <w:tcW w:w="2207" w:type="dxa"/>
          </w:tcPr>
          <w:p w14:paraId="423638C4" w14:textId="77777777" w:rsidR="006E442F" w:rsidRPr="00992CAB" w:rsidRDefault="006E442F" w:rsidP="00094DA4">
            <w:pPr>
              <w:rPr>
                <w:rFonts w:eastAsiaTheme="majorEastAsia" w:cs="Times New Roman"/>
                <w:b/>
                <w:color w:val="243F60" w:themeColor="accent1" w:themeShade="7F"/>
                <w:sz w:val="20"/>
                <w:szCs w:val="20"/>
              </w:rPr>
            </w:pPr>
            <w:r w:rsidRPr="00992CAB">
              <w:rPr>
                <w:rFonts w:cs="Times New Roman"/>
                <w:b/>
                <w:sz w:val="20"/>
                <w:szCs w:val="20"/>
              </w:rPr>
              <w:t>Fieldnotes</w:t>
            </w:r>
          </w:p>
        </w:tc>
        <w:tc>
          <w:tcPr>
            <w:tcW w:w="2102" w:type="dxa"/>
          </w:tcPr>
          <w:p w14:paraId="352C7DDD"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Based on fieldwork at different spots</w:t>
            </w:r>
          </w:p>
        </w:tc>
        <w:tc>
          <w:tcPr>
            <w:tcW w:w="2098" w:type="dxa"/>
          </w:tcPr>
          <w:p w14:paraId="06E545C7"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173 pages of fieldnotes</w:t>
            </w:r>
          </w:p>
        </w:tc>
        <w:tc>
          <w:tcPr>
            <w:tcW w:w="2109" w:type="dxa"/>
          </w:tcPr>
          <w:p w14:paraId="24B2A981"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Understanding and observing practices and interactions between different actors in-depth</w:t>
            </w:r>
          </w:p>
        </w:tc>
      </w:tr>
      <w:tr w:rsidR="006E442F" w:rsidRPr="00992CAB" w14:paraId="61ACC84D" w14:textId="77777777" w:rsidTr="00E230F8">
        <w:tc>
          <w:tcPr>
            <w:tcW w:w="2207" w:type="dxa"/>
          </w:tcPr>
          <w:p w14:paraId="061AC738" w14:textId="77777777" w:rsidR="006E442F" w:rsidRPr="00992CAB" w:rsidRDefault="006E442F" w:rsidP="00094DA4">
            <w:pPr>
              <w:rPr>
                <w:rFonts w:eastAsiaTheme="majorEastAsia" w:cs="Times New Roman"/>
                <w:b/>
                <w:color w:val="243F60" w:themeColor="accent1" w:themeShade="7F"/>
                <w:sz w:val="20"/>
                <w:szCs w:val="20"/>
              </w:rPr>
            </w:pPr>
            <w:r w:rsidRPr="00992CAB">
              <w:rPr>
                <w:rFonts w:cs="Times New Roman"/>
                <w:b/>
                <w:sz w:val="20"/>
                <w:szCs w:val="20"/>
              </w:rPr>
              <w:t>Photography</w:t>
            </w:r>
          </w:p>
        </w:tc>
        <w:tc>
          <w:tcPr>
            <w:tcW w:w="2102" w:type="dxa"/>
          </w:tcPr>
          <w:p w14:paraId="4C596837"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Photography during fieldwork</w:t>
            </w:r>
          </w:p>
        </w:tc>
        <w:tc>
          <w:tcPr>
            <w:tcW w:w="2098" w:type="dxa"/>
          </w:tcPr>
          <w:p w14:paraId="1CFFDAA7"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82 photos</w:t>
            </w:r>
          </w:p>
        </w:tc>
        <w:tc>
          <w:tcPr>
            <w:tcW w:w="2109" w:type="dxa"/>
          </w:tcPr>
          <w:p w14:paraId="1E73F5E3"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Visualizing the observed practices; allows to capture material factors</w:t>
            </w:r>
          </w:p>
        </w:tc>
      </w:tr>
      <w:tr w:rsidR="006E442F" w:rsidRPr="00992CAB" w14:paraId="00C5BBF1" w14:textId="77777777" w:rsidTr="00E230F8">
        <w:tc>
          <w:tcPr>
            <w:tcW w:w="2207" w:type="dxa"/>
          </w:tcPr>
          <w:p w14:paraId="3C8D0CB6" w14:textId="77777777" w:rsidR="006E442F" w:rsidRPr="00992CAB" w:rsidRDefault="006E442F" w:rsidP="00094DA4">
            <w:pPr>
              <w:rPr>
                <w:rFonts w:eastAsiaTheme="majorEastAsia" w:cs="Times New Roman"/>
                <w:b/>
                <w:color w:val="243F60" w:themeColor="accent1" w:themeShade="7F"/>
                <w:sz w:val="20"/>
                <w:szCs w:val="20"/>
              </w:rPr>
            </w:pPr>
            <w:r w:rsidRPr="00992CAB">
              <w:rPr>
                <w:rFonts w:cs="Times New Roman"/>
                <w:b/>
                <w:sz w:val="20"/>
                <w:szCs w:val="20"/>
              </w:rPr>
              <w:t>Newspaper articles</w:t>
            </w:r>
          </w:p>
        </w:tc>
        <w:tc>
          <w:tcPr>
            <w:tcW w:w="2102" w:type="dxa"/>
          </w:tcPr>
          <w:p w14:paraId="0A2D7AB0" w14:textId="0944726E"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 xml:space="preserve">Retrieved through </w:t>
            </w:r>
            <w:r w:rsidR="0046558E">
              <w:rPr>
                <w:rFonts w:cs="Times New Roman"/>
                <w:sz w:val="20"/>
                <w:szCs w:val="20"/>
              </w:rPr>
              <w:t>F</w:t>
            </w:r>
            <w:r w:rsidRPr="00992CAB">
              <w:rPr>
                <w:rFonts w:cs="Times New Roman"/>
                <w:sz w:val="20"/>
                <w:szCs w:val="20"/>
              </w:rPr>
              <w:t xml:space="preserve">activa and </w:t>
            </w:r>
            <w:proofErr w:type="spellStart"/>
            <w:r w:rsidR="0046558E">
              <w:rPr>
                <w:rFonts w:cs="Times New Roman"/>
                <w:sz w:val="20"/>
                <w:szCs w:val="20"/>
              </w:rPr>
              <w:t>W</w:t>
            </w:r>
            <w:r w:rsidRPr="00992CAB">
              <w:rPr>
                <w:rFonts w:cs="Times New Roman"/>
                <w:sz w:val="20"/>
                <w:szCs w:val="20"/>
              </w:rPr>
              <w:t>iso</w:t>
            </w:r>
            <w:proofErr w:type="spellEnd"/>
            <w:r w:rsidRPr="00992CAB">
              <w:rPr>
                <w:rFonts w:cs="Times New Roman"/>
                <w:sz w:val="20"/>
                <w:szCs w:val="20"/>
              </w:rPr>
              <w:t xml:space="preserve"> (aggregated news platforms)</w:t>
            </w:r>
          </w:p>
        </w:tc>
        <w:tc>
          <w:tcPr>
            <w:tcW w:w="2098" w:type="dxa"/>
          </w:tcPr>
          <w:p w14:paraId="0DC859E1"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48 newspaper articles</w:t>
            </w:r>
          </w:p>
        </w:tc>
        <w:tc>
          <w:tcPr>
            <w:tcW w:w="2109" w:type="dxa"/>
          </w:tcPr>
          <w:p w14:paraId="5A2CB918"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 xml:space="preserve">Embedding food valuations in a larger societal discourse </w:t>
            </w:r>
          </w:p>
        </w:tc>
      </w:tr>
      <w:tr w:rsidR="006E442F" w:rsidRPr="00992CAB" w14:paraId="42537837" w14:textId="77777777" w:rsidTr="00E230F8">
        <w:tc>
          <w:tcPr>
            <w:tcW w:w="2207" w:type="dxa"/>
          </w:tcPr>
          <w:p w14:paraId="3CC7C772" w14:textId="36663684" w:rsidR="006E442F" w:rsidRPr="00992CAB" w:rsidRDefault="00DC5B8E" w:rsidP="00094DA4">
            <w:pPr>
              <w:rPr>
                <w:rFonts w:eastAsiaTheme="majorEastAsia" w:cs="Times New Roman"/>
                <w:b/>
                <w:color w:val="243F60" w:themeColor="accent1" w:themeShade="7F"/>
                <w:sz w:val="20"/>
                <w:szCs w:val="20"/>
              </w:rPr>
            </w:pPr>
            <w:r>
              <w:rPr>
                <w:rFonts w:cs="Times New Roman"/>
                <w:b/>
                <w:sz w:val="20"/>
                <w:szCs w:val="20"/>
              </w:rPr>
              <w:t>O</w:t>
            </w:r>
            <w:r w:rsidR="006E442F" w:rsidRPr="00992CAB">
              <w:rPr>
                <w:rFonts w:cs="Times New Roman"/>
                <w:b/>
                <w:sz w:val="20"/>
                <w:szCs w:val="20"/>
              </w:rPr>
              <w:t>nline data</w:t>
            </w:r>
          </w:p>
        </w:tc>
        <w:tc>
          <w:tcPr>
            <w:tcW w:w="2102" w:type="dxa"/>
          </w:tcPr>
          <w:p w14:paraId="573B3169" w14:textId="00F08CDD"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Facebook groups and forums de</w:t>
            </w:r>
            <w:r w:rsidR="008B0962">
              <w:rPr>
                <w:rFonts w:cs="Times New Roman"/>
                <w:sz w:val="20"/>
                <w:szCs w:val="20"/>
              </w:rPr>
              <w:t>dicated to dumpster diving and F</w:t>
            </w:r>
            <w:r w:rsidRPr="00992CAB">
              <w:rPr>
                <w:rFonts w:cs="Times New Roman"/>
                <w:sz w:val="20"/>
                <w:szCs w:val="20"/>
              </w:rPr>
              <w:t>oodsharing</w:t>
            </w:r>
          </w:p>
        </w:tc>
        <w:tc>
          <w:tcPr>
            <w:tcW w:w="2098" w:type="dxa"/>
          </w:tcPr>
          <w:p w14:paraId="14E37C03"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45 single-spaced pages</w:t>
            </w:r>
          </w:p>
        </w:tc>
        <w:tc>
          <w:tcPr>
            <w:tcW w:w="2109" w:type="dxa"/>
          </w:tcPr>
          <w:p w14:paraId="76194405"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Triangulation of the emergent findings</w:t>
            </w:r>
          </w:p>
        </w:tc>
      </w:tr>
      <w:tr w:rsidR="006E442F" w:rsidRPr="00992CAB" w14:paraId="6BC6B84A" w14:textId="77777777" w:rsidTr="00E230F8">
        <w:tc>
          <w:tcPr>
            <w:tcW w:w="2207" w:type="dxa"/>
          </w:tcPr>
          <w:p w14:paraId="1737AE53" w14:textId="77777777" w:rsidR="006E442F" w:rsidRPr="00992CAB" w:rsidRDefault="006E442F" w:rsidP="00094DA4">
            <w:pPr>
              <w:rPr>
                <w:rFonts w:eastAsiaTheme="majorEastAsia" w:cs="Times New Roman"/>
                <w:b/>
                <w:color w:val="243F60" w:themeColor="accent1" w:themeShade="7F"/>
                <w:sz w:val="20"/>
                <w:szCs w:val="20"/>
              </w:rPr>
            </w:pPr>
            <w:r w:rsidRPr="00992CAB">
              <w:rPr>
                <w:rFonts w:cs="Times New Roman"/>
                <w:b/>
                <w:sz w:val="20"/>
                <w:szCs w:val="20"/>
              </w:rPr>
              <w:t>Documentaries</w:t>
            </w:r>
          </w:p>
        </w:tc>
        <w:tc>
          <w:tcPr>
            <w:tcW w:w="2102" w:type="dxa"/>
          </w:tcPr>
          <w:p w14:paraId="4E275F8C" w14:textId="21E68B34"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Taste the Waste (</w:t>
            </w:r>
            <w:r w:rsidR="0046558E">
              <w:rPr>
                <w:rFonts w:cs="Times New Roman"/>
                <w:sz w:val="20"/>
                <w:szCs w:val="20"/>
              </w:rPr>
              <w:t>2011</w:t>
            </w:r>
            <w:r w:rsidRPr="00992CAB">
              <w:rPr>
                <w:rFonts w:cs="Times New Roman"/>
                <w:sz w:val="20"/>
                <w:szCs w:val="20"/>
              </w:rPr>
              <w:t>)</w:t>
            </w:r>
          </w:p>
          <w:p w14:paraId="57895CF1" w14:textId="247707EF"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We feed the world (</w:t>
            </w:r>
            <w:r w:rsidR="0046558E">
              <w:rPr>
                <w:rFonts w:cs="Times New Roman"/>
                <w:sz w:val="20"/>
                <w:szCs w:val="20"/>
              </w:rPr>
              <w:t>2005</w:t>
            </w:r>
            <w:r w:rsidRPr="00992CAB">
              <w:rPr>
                <w:rFonts w:cs="Times New Roman"/>
                <w:sz w:val="20"/>
                <w:szCs w:val="20"/>
              </w:rPr>
              <w:t xml:space="preserve">) </w:t>
            </w:r>
          </w:p>
        </w:tc>
        <w:tc>
          <w:tcPr>
            <w:tcW w:w="2098" w:type="dxa"/>
          </w:tcPr>
          <w:p w14:paraId="4BBF76A5"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2 documentaries</w:t>
            </w:r>
          </w:p>
        </w:tc>
        <w:tc>
          <w:tcPr>
            <w:tcW w:w="2109" w:type="dxa"/>
          </w:tcPr>
          <w:p w14:paraId="0B3783C4"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Identifying food waste discoursed and as an overall phenomenon</w:t>
            </w:r>
          </w:p>
        </w:tc>
      </w:tr>
      <w:tr w:rsidR="006E442F" w:rsidRPr="00992CAB" w14:paraId="34581A0D" w14:textId="77777777" w:rsidTr="00E230F8">
        <w:tc>
          <w:tcPr>
            <w:tcW w:w="2207" w:type="dxa"/>
          </w:tcPr>
          <w:p w14:paraId="4198D0AA" w14:textId="77777777" w:rsidR="006E442F" w:rsidRPr="00992CAB" w:rsidRDefault="006E442F" w:rsidP="00094DA4">
            <w:pPr>
              <w:rPr>
                <w:rFonts w:eastAsiaTheme="majorEastAsia" w:cs="Times New Roman"/>
                <w:b/>
                <w:color w:val="243F60" w:themeColor="accent1" w:themeShade="7F"/>
                <w:sz w:val="20"/>
                <w:szCs w:val="20"/>
              </w:rPr>
            </w:pPr>
            <w:r w:rsidRPr="00992CAB">
              <w:rPr>
                <w:rFonts w:cs="Times New Roman"/>
                <w:b/>
                <w:sz w:val="20"/>
                <w:szCs w:val="20"/>
              </w:rPr>
              <w:t xml:space="preserve">Archival Research </w:t>
            </w:r>
          </w:p>
        </w:tc>
        <w:tc>
          <w:tcPr>
            <w:tcW w:w="2102" w:type="dxa"/>
          </w:tcPr>
          <w:p w14:paraId="1E89E53F"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Deutsche Bundestag archives</w:t>
            </w:r>
          </w:p>
        </w:tc>
        <w:tc>
          <w:tcPr>
            <w:tcW w:w="2098" w:type="dxa"/>
          </w:tcPr>
          <w:p w14:paraId="2B2C7369" w14:textId="77777777"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From 1949-2017; analysis of 29 documents (average path length 7)</w:t>
            </w:r>
          </w:p>
        </w:tc>
        <w:tc>
          <w:tcPr>
            <w:tcW w:w="2109" w:type="dxa"/>
          </w:tcPr>
          <w:p w14:paraId="63544E98" w14:textId="5F3861F9" w:rsidR="006E442F" w:rsidRPr="00992CAB" w:rsidRDefault="006E442F" w:rsidP="00094DA4">
            <w:pPr>
              <w:rPr>
                <w:rFonts w:eastAsiaTheme="majorEastAsia" w:cs="Times New Roman"/>
                <w:b/>
                <w:bCs/>
                <w:color w:val="4F81BD" w:themeColor="accent1"/>
                <w:sz w:val="20"/>
                <w:szCs w:val="20"/>
                <w:bdr w:val="nil"/>
              </w:rPr>
            </w:pPr>
            <w:r w:rsidRPr="00992CAB">
              <w:rPr>
                <w:rFonts w:cs="Times New Roman"/>
                <w:sz w:val="20"/>
                <w:szCs w:val="20"/>
              </w:rPr>
              <w:t>Embeddin</w:t>
            </w:r>
            <w:r w:rsidR="008B0962">
              <w:rPr>
                <w:rFonts w:cs="Times New Roman"/>
                <w:sz w:val="20"/>
                <w:szCs w:val="20"/>
              </w:rPr>
              <w:t>g our context further into the macro-context</w:t>
            </w:r>
            <w:r w:rsidRPr="00992CAB">
              <w:rPr>
                <w:rFonts w:cs="Times New Roman"/>
                <w:sz w:val="20"/>
                <w:szCs w:val="20"/>
              </w:rPr>
              <w:t xml:space="preserve">, i.e. regulations </w:t>
            </w:r>
          </w:p>
        </w:tc>
      </w:tr>
      <w:bookmarkEnd w:id="3"/>
    </w:tbl>
    <w:p w14:paraId="32EC2FBA" w14:textId="77777777" w:rsidR="006E442F" w:rsidRPr="00992CAB" w:rsidRDefault="006E442F" w:rsidP="006E442F">
      <w:pPr>
        <w:pStyle w:val="Body"/>
        <w:keepNext/>
        <w:keepLines/>
        <w:spacing w:line="480" w:lineRule="auto"/>
        <w:outlineLvl w:val="0"/>
        <w:rPr>
          <w:rFonts w:ascii="Times New Roman" w:hAnsi="Times New Roman" w:cs="Times New Roman"/>
          <w:sz w:val="24"/>
          <w:szCs w:val="24"/>
        </w:rPr>
        <w:sectPr w:rsidR="006E442F" w:rsidRPr="00992CAB">
          <w:pgSz w:w="12240" w:h="15840"/>
          <w:pgMar w:top="1440" w:right="1440" w:bottom="1440" w:left="1440" w:header="720" w:footer="864" w:gutter="0"/>
          <w:cols w:space="720"/>
        </w:sectPr>
      </w:pPr>
    </w:p>
    <w:p w14:paraId="5710AAF8" w14:textId="77777777" w:rsidR="007B1153" w:rsidRDefault="007B1153" w:rsidP="007B1153">
      <w:pPr>
        <w:pStyle w:val="berschrift1"/>
        <w:spacing w:line="480" w:lineRule="auto"/>
        <w:rPr>
          <w:rFonts w:cs="Times New Roman"/>
          <w:szCs w:val="24"/>
        </w:rPr>
      </w:pPr>
      <w:r>
        <w:rPr>
          <w:rFonts w:cs="Times New Roman"/>
          <w:szCs w:val="24"/>
        </w:rPr>
        <w:lastRenderedPageBreak/>
        <w:t xml:space="preserve">TABLE 2: </w:t>
      </w:r>
    </w:p>
    <w:p w14:paraId="6A847982" w14:textId="1AC17E72" w:rsidR="00DC5B8E" w:rsidRPr="007B1153" w:rsidRDefault="007B1153" w:rsidP="007B1153">
      <w:pPr>
        <w:jc w:val="center"/>
      </w:pPr>
      <w:r w:rsidRPr="007B1153">
        <w:t>LOCUS OF INTERVENTION IN VALUE REGIMES</w:t>
      </w:r>
    </w:p>
    <w:p w14:paraId="773668A2" w14:textId="77777777" w:rsidR="00DC5B8E" w:rsidRPr="00F40BEF" w:rsidRDefault="00DC5B8E" w:rsidP="00DC5B8E">
      <w:pPr>
        <w:spacing w:line="480" w:lineRule="auto"/>
        <w:ind w:firstLine="720"/>
        <w:rPr>
          <w:rFonts w:cs="Times New Roman"/>
          <w:b/>
        </w:rPr>
      </w:pPr>
    </w:p>
    <w:tbl>
      <w:tblPr>
        <w:tblStyle w:val="Tabellenraster"/>
        <w:tblW w:w="0" w:type="auto"/>
        <w:tblLook w:val="04A0" w:firstRow="1" w:lastRow="0" w:firstColumn="1" w:lastColumn="0" w:noHBand="0" w:noVBand="1"/>
      </w:tblPr>
      <w:tblGrid>
        <w:gridCol w:w="1837"/>
        <w:gridCol w:w="2388"/>
        <w:gridCol w:w="2340"/>
        <w:gridCol w:w="2445"/>
      </w:tblGrid>
      <w:tr w:rsidR="00DC5B8E" w:rsidRPr="00F40BEF" w14:paraId="196AAEDF" w14:textId="77777777" w:rsidTr="00DE771A">
        <w:trPr>
          <w:trHeight w:val="332"/>
        </w:trPr>
        <w:tc>
          <w:tcPr>
            <w:tcW w:w="1837" w:type="dxa"/>
          </w:tcPr>
          <w:p w14:paraId="7D590B14" w14:textId="77777777" w:rsidR="00DC5B8E" w:rsidRPr="00F40BEF" w:rsidRDefault="00DC5B8E" w:rsidP="002B67B1">
            <w:pPr>
              <w:spacing w:line="480" w:lineRule="auto"/>
              <w:ind w:firstLine="720"/>
              <w:rPr>
                <w:rFonts w:cs="Times New Roman"/>
                <w:b/>
              </w:rPr>
            </w:pPr>
          </w:p>
        </w:tc>
        <w:tc>
          <w:tcPr>
            <w:tcW w:w="2388" w:type="dxa"/>
          </w:tcPr>
          <w:p w14:paraId="5C0B04C3" w14:textId="77777777" w:rsidR="00DC5B8E" w:rsidRPr="008F01D4" w:rsidRDefault="00DC5B8E" w:rsidP="002B67B1">
            <w:pPr>
              <w:spacing w:line="480" w:lineRule="auto"/>
              <w:jc w:val="center"/>
              <w:rPr>
                <w:rFonts w:cs="Times New Roman"/>
                <w:b/>
                <w:sz w:val="20"/>
                <w:szCs w:val="20"/>
              </w:rPr>
            </w:pPr>
            <w:r>
              <w:rPr>
                <w:rFonts w:cs="Times New Roman"/>
                <w:b/>
                <w:sz w:val="20"/>
                <w:szCs w:val="20"/>
              </w:rPr>
              <w:t>Higher-Order V</w:t>
            </w:r>
            <w:r w:rsidRPr="008F01D4">
              <w:rPr>
                <w:rFonts w:cs="Times New Roman"/>
                <w:b/>
                <w:sz w:val="20"/>
                <w:szCs w:val="20"/>
              </w:rPr>
              <w:t>alues</w:t>
            </w:r>
          </w:p>
        </w:tc>
        <w:tc>
          <w:tcPr>
            <w:tcW w:w="2340" w:type="dxa"/>
          </w:tcPr>
          <w:p w14:paraId="2DC2887B" w14:textId="77777777" w:rsidR="00DC5B8E" w:rsidRPr="008F01D4" w:rsidRDefault="00DC5B8E" w:rsidP="002B67B1">
            <w:pPr>
              <w:spacing w:line="480" w:lineRule="auto"/>
              <w:jc w:val="center"/>
              <w:rPr>
                <w:rFonts w:cs="Times New Roman"/>
                <w:b/>
                <w:sz w:val="20"/>
                <w:szCs w:val="20"/>
              </w:rPr>
            </w:pPr>
            <w:r w:rsidRPr="008F01D4">
              <w:rPr>
                <w:rFonts w:cs="Times New Roman"/>
                <w:b/>
                <w:sz w:val="20"/>
                <w:szCs w:val="20"/>
              </w:rPr>
              <w:t xml:space="preserve">Object </w:t>
            </w:r>
            <w:r>
              <w:rPr>
                <w:rFonts w:cs="Times New Roman"/>
                <w:b/>
                <w:sz w:val="20"/>
                <w:szCs w:val="20"/>
              </w:rPr>
              <w:t>P</w:t>
            </w:r>
            <w:r w:rsidRPr="008F01D4">
              <w:rPr>
                <w:rFonts w:cs="Times New Roman"/>
                <w:b/>
                <w:sz w:val="20"/>
                <w:szCs w:val="20"/>
              </w:rPr>
              <w:t>athways</w:t>
            </w:r>
          </w:p>
        </w:tc>
        <w:tc>
          <w:tcPr>
            <w:tcW w:w="2445" w:type="dxa"/>
          </w:tcPr>
          <w:p w14:paraId="1AFA8FC8" w14:textId="77777777" w:rsidR="00DC5B8E" w:rsidRPr="008F01D4" w:rsidRDefault="00DC5B8E" w:rsidP="002B67B1">
            <w:pPr>
              <w:spacing w:line="480" w:lineRule="auto"/>
              <w:jc w:val="center"/>
              <w:rPr>
                <w:rFonts w:cs="Times New Roman"/>
                <w:b/>
                <w:sz w:val="20"/>
                <w:szCs w:val="20"/>
              </w:rPr>
            </w:pPr>
            <w:r>
              <w:rPr>
                <w:rFonts w:cs="Times New Roman"/>
                <w:b/>
                <w:sz w:val="20"/>
                <w:szCs w:val="20"/>
              </w:rPr>
              <w:t>Governance M</w:t>
            </w:r>
            <w:r w:rsidRPr="008F01D4">
              <w:rPr>
                <w:rFonts w:cs="Times New Roman"/>
                <w:b/>
                <w:sz w:val="20"/>
                <w:szCs w:val="20"/>
              </w:rPr>
              <w:t>echanism</w:t>
            </w:r>
          </w:p>
        </w:tc>
      </w:tr>
      <w:tr w:rsidR="00DC5B8E" w:rsidRPr="00F40BEF" w14:paraId="0437D301" w14:textId="77777777" w:rsidTr="00DE771A">
        <w:trPr>
          <w:trHeight w:val="1979"/>
        </w:trPr>
        <w:tc>
          <w:tcPr>
            <w:tcW w:w="1837" w:type="dxa"/>
          </w:tcPr>
          <w:p w14:paraId="2CC351DE" w14:textId="77777777" w:rsidR="00DC5B8E" w:rsidRPr="008F01D4" w:rsidRDefault="00DC5B8E" w:rsidP="002B67B1">
            <w:pPr>
              <w:spacing w:line="480" w:lineRule="auto"/>
              <w:ind w:firstLine="720"/>
              <w:rPr>
                <w:rFonts w:cs="Times New Roman"/>
                <w:i/>
                <w:sz w:val="20"/>
                <w:szCs w:val="20"/>
              </w:rPr>
            </w:pPr>
            <w:r w:rsidRPr="008F01D4">
              <w:rPr>
                <w:rFonts w:cs="Times New Roman"/>
                <w:i/>
                <w:sz w:val="20"/>
                <w:szCs w:val="20"/>
              </w:rPr>
              <w:t xml:space="preserve">Consumers </w:t>
            </w:r>
          </w:p>
        </w:tc>
        <w:tc>
          <w:tcPr>
            <w:tcW w:w="2388" w:type="dxa"/>
          </w:tcPr>
          <w:p w14:paraId="5C28759B" w14:textId="1F05E16E" w:rsidR="00DC5B8E" w:rsidRPr="008F01D4" w:rsidRDefault="00DC5B8E" w:rsidP="003F28B2">
            <w:pPr>
              <w:rPr>
                <w:rFonts w:cs="Times New Roman"/>
                <w:sz w:val="20"/>
                <w:szCs w:val="20"/>
              </w:rPr>
            </w:pPr>
            <w:r w:rsidRPr="008F01D4">
              <w:rPr>
                <w:rFonts w:cs="Times New Roman"/>
                <w:sz w:val="20"/>
                <w:szCs w:val="20"/>
              </w:rPr>
              <w:t>Consumer movements engage in protest (</w:t>
            </w:r>
            <w:proofErr w:type="spellStart"/>
            <w:r w:rsidRPr="008F01D4">
              <w:rPr>
                <w:rFonts w:cs="Times New Roman"/>
                <w:sz w:val="20"/>
                <w:szCs w:val="20"/>
              </w:rPr>
              <w:t>Kozinets</w:t>
            </w:r>
            <w:proofErr w:type="spellEnd"/>
            <w:r w:rsidRPr="008F01D4">
              <w:rPr>
                <w:rFonts w:cs="Times New Roman"/>
                <w:sz w:val="20"/>
                <w:szCs w:val="20"/>
              </w:rPr>
              <w:t xml:space="preserve"> and </w:t>
            </w:r>
            <w:proofErr w:type="spellStart"/>
            <w:r w:rsidRPr="008F01D4">
              <w:rPr>
                <w:rFonts w:cs="Times New Roman"/>
                <w:sz w:val="20"/>
                <w:szCs w:val="20"/>
              </w:rPr>
              <w:t>Handelman</w:t>
            </w:r>
            <w:proofErr w:type="spellEnd"/>
            <w:r w:rsidR="009E5C3A">
              <w:rPr>
                <w:rFonts w:cs="Times New Roman"/>
                <w:sz w:val="20"/>
                <w:szCs w:val="20"/>
              </w:rPr>
              <w:t xml:space="preserve"> 2004</w:t>
            </w:r>
            <w:r w:rsidRPr="008F01D4">
              <w:rPr>
                <w:rFonts w:cs="Times New Roman"/>
                <w:sz w:val="20"/>
                <w:szCs w:val="20"/>
              </w:rPr>
              <w:t>) or other discursive strategies</w:t>
            </w:r>
            <w:r>
              <w:rPr>
                <w:rFonts w:cs="Times New Roman"/>
                <w:sz w:val="20"/>
                <w:szCs w:val="20"/>
              </w:rPr>
              <w:t xml:space="preserve"> (</w:t>
            </w:r>
            <w:proofErr w:type="spellStart"/>
            <w:r>
              <w:rPr>
                <w:rFonts w:cs="Times New Roman"/>
                <w:sz w:val="20"/>
                <w:szCs w:val="20"/>
              </w:rPr>
              <w:t>Scaraboto</w:t>
            </w:r>
            <w:proofErr w:type="spellEnd"/>
            <w:r>
              <w:rPr>
                <w:rFonts w:cs="Times New Roman"/>
                <w:sz w:val="20"/>
                <w:szCs w:val="20"/>
              </w:rPr>
              <w:t xml:space="preserve"> and Fischer 2013) </w:t>
            </w:r>
            <w:r w:rsidRPr="008F01D4">
              <w:rPr>
                <w:rFonts w:cs="Times New Roman"/>
                <w:sz w:val="20"/>
                <w:szCs w:val="20"/>
              </w:rPr>
              <w:t>to create awareness for their cause</w:t>
            </w:r>
          </w:p>
        </w:tc>
        <w:tc>
          <w:tcPr>
            <w:tcW w:w="2340" w:type="dxa"/>
          </w:tcPr>
          <w:p w14:paraId="5B9792F2" w14:textId="78C38732" w:rsidR="00DC5B8E" w:rsidRPr="008F01D4" w:rsidRDefault="00DC5B8E" w:rsidP="00DE771A">
            <w:pPr>
              <w:rPr>
                <w:rFonts w:cs="Times New Roman"/>
                <w:sz w:val="20"/>
                <w:szCs w:val="20"/>
              </w:rPr>
            </w:pPr>
            <w:r w:rsidRPr="008F01D4">
              <w:rPr>
                <w:rFonts w:cs="Times New Roman"/>
                <w:sz w:val="20"/>
                <w:szCs w:val="20"/>
              </w:rPr>
              <w:t xml:space="preserve">Consumers create </w:t>
            </w:r>
            <w:r w:rsidR="009E5C3A">
              <w:rPr>
                <w:rFonts w:cs="Times New Roman"/>
                <w:sz w:val="20"/>
                <w:szCs w:val="20"/>
              </w:rPr>
              <w:t>either disjunctive or complementary</w:t>
            </w:r>
            <w:r w:rsidRPr="008F01D4">
              <w:rPr>
                <w:rFonts w:cs="Times New Roman"/>
                <w:sz w:val="20"/>
                <w:szCs w:val="20"/>
              </w:rPr>
              <w:t xml:space="preserve"> object pathway</w:t>
            </w:r>
            <w:r>
              <w:rPr>
                <w:rFonts w:cs="Times New Roman"/>
                <w:sz w:val="20"/>
                <w:szCs w:val="20"/>
              </w:rPr>
              <w:t xml:space="preserve">s </w:t>
            </w:r>
            <w:r w:rsidR="009E5C3A">
              <w:rPr>
                <w:rFonts w:cs="Times New Roman"/>
                <w:sz w:val="20"/>
                <w:szCs w:val="20"/>
              </w:rPr>
              <w:t xml:space="preserve">that </w:t>
            </w:r>
            <w:r>
              <w:rPr>
                <w:rFonts w:cs="Times New Roman"/>
                <w:sz w:val="20"/>
                <w:szCs w:val="20"/>
              </w:rPr>
              <w:t xml:space="preserve">allow for new circulation practices and value outcomes </w:t>
            </w:r>
            <w:r w:rsidRPr="008F01D4">
              <w:rPr>
                <w:rFonts w:cs="Times New Roman"/>
                <w:sz w:val="20"/>
                <w:szCs w:val="20"/>
              </w:rPr>
              <w:t>(</w:t>
            </w:r>
            <w:proofErr w:type="spellStart"/>
            <w:r w:rsidRPr="008F01D4">
              <w:rPr>
                <w:rFonts w:cs="Times New Roman"/>
                <w:sz w:val="20"/>
                <w:szCs w:val="20"/>
              </w:rPr>
              <w:t>Giesler</w:t>
            </w:r>
            <w:proofErr w:type="spellEnd"/>
            <w:r w:rsidRPr="008F01D4">
              <w:rPr>
                <w:rFonts w:cs="Times New Roman"/>
                <w:sz w:val="20"/>
                <w:szCs w:val="20"/>
              </w:rPr>
              <w:t xml:space="preserve"> 2008; </w:t>
            </w:r>
            <w:proofErr w:type="spellStart"/>
            <w:r w:rsidRPr="008F01D4">
              <w:rPr>
                <w:rFonts w:cs="Times New Roman"/>
                <w:sz w:val="20"/>
                <w:szCs w:val="20"/>
              </w:rPr>
              <w:t>Kurouglu</w:t>
            </w:r>
            <w:proofErr w:type="spellEnd"/>
            <w:r w:rsidRPr="008F01D4">
              <w:rPr>
                <w:rFonts w:cs="Times New Roman"/>
                <w:sz w:val="20"/>
                <w:szCs w:val="20"/>
              </w:rPr>
              <w:t xml:space="preserve"> and </w:t>
            </w:r>
            <w:proofErr w:type="spellStart"/>
            <w:r w:rsidRPr="008F01D4">
              <w:rPr>
                <w:rFonts w:cs="Times New Roman"/>
                <w:sz w:val="20"/>
                <w:szCs w:val="20"/>
              </w:rPr>
              <w:t>Ger</w:t>
            </w:r>
            <w:proofErr w:type="spellEnd"/>
            <w:r w:rsidRPr="008F01D4">
              <w:rPr>
                <w:rFonts w:cs="Times New Roman"/>
                <w:sz w:val="20"/>
                <w:szCs w:val="20"/>
              </w:rPr>
              <w:t xml:space="preserve"> 2015)</w:t>
            </w:r>
          </w:p>
        </w:tc>
        <w:tc>
          <w:tcPr>
            <w:tcW w:w="2445" w:type="dxa"/>
          </w:tcPr>
          <w:p w14:paraId="60ED21D5" w14:textId="6CFEBF90" w:rsidR="00DC5B8E" w:rsidRPr="00D80FA0" w:rsidRDefault="00DC5B8E" w:rsidP="003F28B2">
            <w:pPr>
              <w:rPr>
                <w:rFonts w:cs="Times New Roman"/>
                <w:sz w:val="20"/>
                <w:szCs w:val="20"/>
              </w:rPr>
            </w:pPr>
            <w:r w:rsidRPr="00D80FA0">
              <w:rPr>
                <w:rFonts w:cs="Times New Roman"/>
                <w:sz w:val="20"/>
                <w:szCs w:val="20"/>
              </w:rPr>
              <w:t>Consumers influence the design of governance mechanisms through voting, protesting, or lobbying in an indirect way (</w:t>
            </w:r>
            <w:proofErr w:type="spellStart"/>
            <w:r w:rsidR="00D80FA0" w:rsidRPr="00D80FA0">
              <w:rPr>
                <w:sz w:val="20"/>
                <w:szCs w:val="20"/>
              </w:rPr>
              <w:t>Gusfield</w:t>
            </w:r>
            <w:proofErr w:type="spellEnd"/>
            <w:r w:rsidR="00D80FA0" w:rsidRPr="00D80FA0">
              <w:rPr>
                <w:sz w:val="20"/>
                <w:szCs w:val="20"/>
              </w:rPr>
              <w:t xml:space="preserve"> 1986; </w:t>
            </w:r>
            <w:r w:rsidR="009E5C3A" w:rsidRPr="00D80FA0">
              <w:rPr>
                <w:rFonts w:cs="Times New Roman"/>
                <w:sz w:val="20"/>
                <w:szCs w:val="20"/>
              </w:rPr>
              <w:t>King and Pearce 2010</w:t>
            </w:r>
            <w:r w:rsidRPr="00D80FA0">
              <w:rPr>
                <w:rFonts w:cs="Times New Roman"/>
                <w:sz w:val="20"/>
                <w:szCs w:val="20"/>
              </w:rPr>
              <w:t>)</w:t>
            </w:r>
          </w:p>
        </w:tc>
      </w:tr>
      <w:tr w:rsidR="00DC5B8E" w:rsidRPr="00F40BEF" w14:paraId="396CD7C8" w14:textId="77777777" w:rsidTr="00DE771A">
        <w:trPr>
          <w:trHeight w:val="1061"/>
        </w:trPr>
        <w:tc>
          <w:tcPr>
            <w:tcW w:w="1837" w:type="dxa"/>
          </w:tcPr>
          <w:p w14:paraId="6CA6930B" w14:textId="77777777" w:rsidR="00DC5B8E" w:rsidRPr="008F01D4" w:rsidRDefault="00DC5B8E" w:rsidP="002B67B1">
            <w:pPr>
              <w:spacing w:line="480" w:lineRule="auto"/>
              <w:ind w:firstLine="720"/>
              <w:rPr>
                <w:rFonts w:cs="Times New Roman"/>
                <w:i/>
                <w:sz w:val="20"/>
                <w:szCs w:val="20"/>
              </w:rPr>
            </w:pPr>
            <w:r w:rsidRPr="008F01D4">
              <w:rPr>
                <w:rFonts w:cs="Times New Roman"/>
                <w:i/>
                <w:sz w:val="20"/>
                <w:szCs w:val="20"/>
              </w:rPr>
              <w:t>Regulators</w:t>
            </w:r>
          </w:p>
        </w:tc>
        <w:tc>
          <w:tcPr>
            <w:tcW w:w="2388" w:type="dxa"/>
          </w:tcPr>
          <w:p w14:paraId="613CEF39" w14:textId="51C0B679" w:rsidR="00DC5B8E" w:rsidRDefault="00D308E2" w:rsidP="003F28B2">
            <w:pPr>
              <w:rPr>
                <w:rFonts w:cs="Times New Roman"/>
                <w:sz w:val="20"/>
                <w:szCs w:val="20"/>
              </w:rPr>
            </w:pPr>
            <w:r w:rsidRPr="008F01D4">
              <w:rPr>
                <w:rFonts w:cs="Times New Roman"/>
                <w:sz w:val="20"/>
                <w:szCs w:val="20"/>
              </w:rPr>
              <w:t>Regulators</w:t>
            </w:r>
            <w:r>
              <w:rPr>
                <w:rFonts w:cs="Times New Roman"/>
                <w:sz w:val="20"/>
                <w:szCs w:val="20"/>
              </w:rPr>
              <w:t xml:space="preserve"> s</w:t>
            </w:r>
            <w:r w:rsidR="00B40866">
              <w:rPr>
                <w:rFonts w:cs="Times New Roman"/>
                <w:sz w:val="20"/>
                <w:szCs w:val="20"/>
              </w:rPr>
              <w:t xml:space="preserve">ponsor </w:t>
            </w:r>
            <w:r w:rsidR="00BC693E">
              <w:rPr>
                <w:rFonts w:cs="Times New Roman"/>
                <w:sz w:val="20"/>
                <w:szCs w:val="20"/>
              </w:rPr>
              <w:t xml:space="preserve">and develop </w:t>
            </w:r>
            <w:r w:rsidR="00B40866">
              <w:rPr>
                <w:rFonts w:cs="Times New Roman"/>
                <w:sz w:val="20"/>
                <w:szCs w:val="20"/>
              </w:rPr>
              <w:t>e</w:t>
            </w:r>
            <w:r w:rsidR="00DC5B8E" w:rsidRPr="008F01D4">
              <w:rPr>
                <w:rFonts w:cs="Times New Roman"/>
                <w:sz w:val="20"/>
                <w:szCs w:val="20"/>
              </w:rPr>
              <w:t xml:space="preserve">ducational and awareness campaigns </w:t>
            </w:r>
            <w:r w:rsidR="00BC693E">
              <w:rPr>
                <w:rFonts w:cs="Times New Roman"/>
                <w:sz w:val="20"/>
                <w:szCs w:val="20"/>
              </w:rPr>
              <w:t>that champion certain higher-order values over others</w:t>
            </w:r>
            <w:r w:rsidR="00DC5B8E" w:rsidRPr="008F01D4">
              <w:rPr>
                <w:rFonts w:cs="Times New Roman"/>
                <w:sz w:val="20"/>
                <w:szCs w:val="20"/>
              </w:rPr>
              <w:t xml:space="preserve"> (</w:t>
            </w:r>
            <w:proofErr w:type="spellStart"/>
            <w:r w:rsidR="009E5C3A">
              <w:rPr>
                <w:rFonts w:cs="Times New Roman"/>
                <w:sz w:val="20"/>
                <w:szCs w:val="20"/>
              </w:rPr>
              <w:t>Coveney</w:t>
            </w:r>
            <w:proofErr w:type="spellEnd"/>
            <w:r w:rsidR="009E5C3A">
              <w:rPr>
                <w:rFonts w:cs="Times New Roman"/>
                <w:sz w:val="20"/>
                <w:szCs w:val="20"/>
              </w:rPr>
              <w:t xml:space="preserve"> 1998</w:t>
            </w:r>
            <w:r w:rsidR="00DC5B8E" w:rsidRPr="008F01D4">
              <w:rPr>
                <w:rFonts w:cs="Times New Roman"/>
                <w:sz w:val="20"/>
                <w:szCs w:val="20"/>
              </w:rPr>
              <w:t>)</w:t>
            </w:r>
            <w:r w:rsidR="00B40866">
              <w:rPr>
                <w:rFonts w:cs="Times New Roman"/>
                <w:sz w:val="20"/>
                <w:szCs w:val="20"/>
              </w:rPr>
              <w:t xml:space="preserve"> </w:t>
            </w:r>
          </w:p>
          <w:p w14:paraId="4D640A5A" w14:textId="00268806" w:rsidR="00DE771A" w:rsidRPr="008F01D4" w:rsidRDefault="00DE771A" w:rsidP="003F28B2">
            <w:pPr>
              <w:rPr>
                <w:rFonts w:cs="Times New Roman"/>
                <w:sz w:val="20"/>
                <w:szCs w:val="20"/>
              </w:rPr>
            </w:pPr>
          </w:p>
        </w:tc>
        <w:tc>
          <w:tcPr>
            <w:tcW w:w="2340" w:type="dxa"/>
          </w:tcPr>
          <w:p w14:paraId="11EDF431" w14:textId="02F942C0" w:rsidR="00DC5B8E" w:rsidRPr="008F01D4" w:rsidRDefault="00D308E2" w:rsidP="003F28B2">
            <w:pPr>
              <w:rPr>
                <w:rFonts w:cs="Times New Roman"/>
                <w:sz w:val="20"/>
                <w:szCs w:val="20"/>
              </w:rPr>
            </w:pPr>
            <w:r w:rsidRPr="008F01D4">
              <w:rPr>
                <w:rFonts w:cs="Times New Roman"/>
                <w:sz w:val="20"/>
                <w:szCs w:val="20"/>
              </w:rPr>
              <w:t>Regulators</w:t>
            </w:r>
            <w:r>
              <w:rPr>
                <w:rFonts w:cs="Times New Roman"/>
                <w:sz w:val="20"/>
                <w:szCs w:val="20"/>
              </w:rPr>
              <w:t xml:space="preserve"> b</w:t>
            </w:r>
            <w:r w:rsidR="00DC5B8E">
              <w:rPr>
                <w:rFonts w:cs="Times New Roman"/>
                <w:sz w:val="20"/>
                <w:szCs w:val="20"/>
              </w:rPr>
              <w:t>uild and maintain important</w:t>
            </w:r>
            <w:r w:rsidR="00DC5B8E" w:rsidRPr="008F01D4">
              <w:rPr>
                <w:rFonts w:cs="Times New Roman"/>
                <w:sz w:val="20"/>
                <w:szCs w:val="20"/>
              </w:rPr>
              <w:t xml:space="preserve"> </w:t>
            </w:r>
            <w:r w:rsidR="00DC5B8E">
              <w:rPr>
                <w:rFonts w:cs="Times New Roman"/>
                <w:sz w:val="20"/>
                <w:szCs w:val="20"/>
              </w:rPr>
              <w:t xml:space="preserve">market </w:t>
            </w:r>
            <w:r w:rsidR="00DC5B8E" w:rsidRPr="008F01D4">
              <w:rPr>
                <w:rFonts w:cs="Times New Roman"/>
                <w:sz w:val="20"/>
                <w:szCs w:val="20"/>
              </w:rPr>
              <w:t xml:space="preserve">infrastructures </w:t>
            </w:r>
            <w:r w:rsidR="00DC5B8E">
              <w:rPr>
                <w:rFonts w:cs="Times New Roman"/>
                <w:sz w:val="20"/>
                <w:szCs w:val="20"/>
              </w:rPr>
              <w:t>(</w:t>
            </w:r>
            <w:proofErr w:type="spellStart"/>
            <w:r w:rsidR="00DC5B8E">
              <w:rPr>
                <w:rFonts w:cs="Times New Roman"/>
                <w:sz w:val="20"/>
                <w:szCs w:val="20"/>
              </w:rPr>
              <w:t>Caliskan</w:t>
            </w:r>
            <w:proofErr w:type="spellEnd"/>
            <w:r w:rsidR="00DC5B8E">
              <w:rPr>
                <w:rFonts w:cs="Times New Roman"/>
                <w:sz w:val="20"/>
                <w:szCs w:val="20"/>
              </w:rPr>
              <w:t xml:space="preserve"> and </w:t>
            </w:r>
            <w:proofErr w:type="spellStart"/>
            <w:r w:rsidR="00DC5B8E">
              <w:rPr>
                <w:rFonts w:cs="Times New Roman"/>
                <w:sz w:val="20"/>
                <w:szCs w:val="20"/>
              </w:rPr>
              <w:t>Callon</w:t>
            </w:r>
            <w:proofErr w:type="spellEnd"/>
            <w:r w:rsidR="00DC5B8E">
              <w:rPr>
                <w:rFonts w:cs="Times New Roman"/>
                <w:sz w:val="20"/>
                <w:szCs w:val="20"/>
              </w:rPr>
              <w:t xml:space="preserve"> 2009)</w:t>
            </w:r>
            <w:r>
              <w:rPr>
                <w:rFonts w:cs="Times New Roman"/>
                <w:sz w:val="20"/>
                <w:szCs w:val="20"/>
              </w:rPr>
              <w:t xml:space="preserve"> </w:t>
            </w:r>
          </w:p>
        </w:tc>
        <w:tc>
          <w:tcPr>
            <w:tcW w:w="2445" w:type="dxa"/>
          </w:tcPr>
          <w:p w14:paraId="70BDB8F1" w14:textId="4971D7C0" w:rsidR="00DC5B8E" w:rsidRPr="008F01D4" w:rsidRDefault="00DC5B8E" w:rsidP="003F28B2">
            <w:pPr>
              <w:rPr>
                <w:rFonts w:cs="Times New Roman"/>
                <w:sz w:val="20"/>
                <w:szCs w:val="20"/>
              </w:rPr>
            </w:pPr>
            <w:r w:rsidRPr="008F01D4">
              <w:rPr>
                <w:rFonts w:cs="Times New Roman"/>
                <w:sz w:val="20"/>
                <w:szCs w:val="20"/>
              </w:rPr>
              <w:t xml:space="preserve">Regulators draft and pass new regulations and laws </w:t>
            </w:r>
            <w:r w:rsidR="00BC693E">
              <w:rPr>
                <w:rFonts w:cs="Times New Roman"/>
                <w:sz w:val="20"/>
                <w:szCs w:val="20"/>
              </w:rPr>
              <w:t xml:space="preserve">that affect markets and consumption </w:t>
            </w:r>
            <w:r w:rsidRPr="008F01D4">
              <w:rPr>
                <w:rFonts w:cs="Times New Roman"/>
                <w:sz w:val="20"/>
                <w:szCs w:val="20"/>
              </w:rPr>
              <w:t>(</w:t>
            </w:r>
            <w:proofErr w:type="spellStart"/>
            <w:r w:rsidR="00BC693E">
              <w:rPr>
                <w:rFonts w:cs="Times New Roman"/>
                <w:sz w:val="20"/>
                <w:szCs w:val="20"/>
              </w:rPr>
              <w:t>Caliskan</w:t>
            </w:r>
            <w:proofErr w:type="spellEnd"/>
            <w:r w:rsidR="00BC693E">
              <w:rPr>
                <w:rFonts w:cs="Times New Roman"/>
                <w:sz w:val="20"/>
                <w:szCs w:val="20"/>
              </w:rPr>
              <w:t xml:space="preserve"> and </w:t>
            </w:r>
            <w:proofErr w:type="spellStart"/>
            <w:r w:rsidR="00BC693E">
              <w:rPr>
                <w:rFonts w:cs="Times New Roman"/>
                <w:sz w:val="20"/>
                <w:szCs w:val="20"/>
              </w:rPr>
              <w:t>Callon</w:t>
            </w:r>
            <w:proofErr w:type="spellEnd"/>
            <w:r w:rsidR="00BC693E">
              <w:rPr>
                <w:rFonts w:cs="Times New Roman"/>
                <w:sz w:val="20"/>
                <w:szCs w:val="20"/>
              </w:rPr>
              <w:t xml:space="preserve"> 2009; </w:t>
            </w:r>
            <w:r w:rsidRPr="008F01D4">
              <w:rPr>
                <w:rFonts w:cs="Times New Roman"/>
                <w:sz w:val="20"/>
                <w:szCs w:val="20"/>
              </w:rPr>
              <w:t xml:space="preserve">Phipps and </w:t>
            </w:r>
            <w:proofErr w:type="spellStart"/>
            <w:r w:rsidRPr="008F01D4">
              <w:rPr>
                <w:rFonts w:cs="Times New Roman"/>
                <w:sz w:val="20"/>
                <w:szCs w:val="20"/>
              </w:rPr>
              <w:t>Ozanne</w:t>
            </w:r>
            <w:proofErr w:type="spellEnd"/>
            <w:r w:rsidRPr="008F01D4">
              <w:rPr>
                <w:rFonts w:cs="Times New Roman"/>
                <w:sz w:val="20"/>
                <w:szCs w:val="20"/>
              </w:rPr>
              <w:t xml:space="preserve"> 2017)</w:t>
            </w:r>
          </w:p>
        </w:tc>
      </w:tr>
      <w:tr w:rsidR="00DC5B8E" w:rsidRPr="00F40BEF" w14:paraId="2BCD744D" w14:textId="77777777" w:rsidTr="00DE771A">
        <w:tc>
          <w:tcPr>
            <w:tcW w:w="1837" w:type="dxa"/>
          </w:tcPr>
          <w:p w14:paraId="1F9EF298" w14:textId="77777777" w:rsidR="00DC5B8E" w:rsidRPr="008F01D4" w:rsidRDefault="00DC5B8E" w:rsidP="002B67B1">
            <w:pPr>
              <w:spacing w:line="480" w:lineRule="auto"/>
              <w:ind w:firstLine="720"/>
              <w:rPr>
                <w:rFonts w:cs="Times New Roman"/>
                <w:i/>
                <w:sz w:val="20"/>
                <w:szCs w:val="20"/>
              </w:rPr>
            </w:pPr>
            <w:r w:rsidRPr="008F01D4">
              <w:rPr>
                <w:rFonts w:cs="Times New Roman"/>
                <w:i/>
                <w:sz w:val="20"/>
                <w:szCs w:val="20"/>
              </w:rPr>
              <w:t>Marketers</w:t>
            </w:r>
          </w:p>
        </w:tc>
        <w:tc>
          <w:tcPr>
            <w:tcW w:w="2388" w:type="dxa"/>
          </w:tcPr>
          <w:p w14:paraId="2FCD6A04" w14:textId="1B50F048" w:rsidR="00DC5B8E" w:rsidRPr="008F01D4" w:rsidRDefault="00DC5B8E" w:rsidP="003F28B2">
            <w:pPr>
              <w:rPr>
                <w:rFonts w:cs="Times New Roman"/>
                <w:sz w:val="20"/>
                <w:szCs w:val="20"/>
              </w:rPr>
            </w:pPr>
            <w:r w:rsidRPr="008F01D4">
              <w:rPr>
                <w:rFonts w:cs="Times New Roman"/>
                <w:sz w:val="20"/>
                <w:szCs w:val="20"/>
              </w:rPr>
              <w:t xml:space="preserve">Marketers use advertising, education and incentivizing to promote </w:t>
            </w:r>
            <w:r w:rsidR="00BC693E">
              <w:rPr>
                <w:rFonts w:cs="Times New Roman"/>
                <w:sz w:val="20"/>
                <w:szCs w:val="20"/>
              </w:rPr>
              <w:t>their preferred</w:t>
            </w:r>
            <w:r w:rsidRPr="008F01D4">
              <w:rPr>
                <w:rFonts w:cs="Times New Roman"/>
                <w:sz w:val="20"/>
                <w:szCs w:val="20"/>
              </w:rPr>
              <w:t xml:space="preserve"> higher-order values (Rothschild 1999)</w:t>
            </w:r>
          </w:p>
        </w:tc>
        <w:tc>
          <w:tcPr>
            <w:tcW w:w="2340" w:type="dxa"/>
          </w:tcPr>
          <w:p w14:paraId="7668E927" w14:textId="246AB317" w:rsidR="00DC5B8E" w:rsidRPr="008F01D4" w:rsidRDefault="00DC5B8E" w:rsidP="003F28B2">
            <w:pPr>
              <w:rPr>
                <w:rFonts w:cs="Times New Roman"/>
                <w:sz w:val="20"/>
                <w:szCs w:val="20"/>
              </w:rPr>
            </w:pPr>
            <w:r w:rsidRPr="008F01D4">
              <w:rPr>
                <w:rFonts w:cs="Times New Roman"/>
                <w:sz w:val="20"/>
                <w:szCs w:val="20"/>
              </w:rPr>
              <w:t>Marketers develop channels and logistical chains to push products to the market (</w:t>
            </w:r>
            <w:r w:rsidR="009E5C3A">
              <w:rPr>
                <w:rFonts w:cs="Times New Roman"/>
                <w:sz w:val="20"/>
                <w:szCs w:val="20"/>
              </w:rPr>
              <w:t xml:space="preserve">Vargo and </w:t>
            </w:r>
            <w:proofErr w:type="spellStart"/>
            <w:r w:rsidR="009E5C3A">
              <w:rPr>
                <w:rFonts w:cs="Times New Roman"/>
                <w:sz w:val="20"/>
                <w:szCs w:val="20"/>
              </w:rPr>
              <w:t>Lusch</w:t>
            </w:r>
            <w:proofErr w:type="spellEnd"/>
            <w:r w:rsidR="009E5C3A">
              <w:rPr>
                <w:rFonts w:cs="Times New Roman"/>
                <w:sz w:val="20"/>
                <w:szCs w:val="20"/>
              </w:rPr>
              <w:t xml:space="preserve"> 2011</w:t>
            </w:r>
            <w:r w:rsidRPr="008F01D4">
              <w:rPr>
                <w:rFonts w:cs="Times New Roman"/>
                <w:sz w:val="20"/>
                <w:szCs w:val="20"/>
              </w:rPr>
              <w:t>)</w:t>
            </w:r>
          </w:p>
          <w:p w14:paraId="31C564DF" w14:textId="77777777" w:rsidR="00DC5B8E" w:rsidRPr="008F01D4" w:rsidRDefault="00DC5B8E" w:rsidP="003F28B2">
            <w:pPr>
              <w:ind w:firstLine="720"/>
              <w:rPr>
                <w:rFonts w:cs="Times New Roman"/>
                <w:sz w:val="20"/>
                <w:szCs w:val="20"/>
              </w:rPr>
            </w:pPr>
          </w:p>
          <w:p w14:paraId="7CBB8178" w14:textId="77777777" w:rsidR="00DC5B8E" w:rsidRPr="008F01D4" w:rsidRDefault="00DC5B8E" w:rsidP="003F28B2">
            <w:pPr>
              <w:ind w:firstLine="720"/>
              <w:rPr>
                <w:rFonts w:cs="Times New Roman"/>
                <w:sz w:val="20"/>
                <w:szCs w:val="20"/>
              </w:rPr>
            </w:pPr>
          </w:p>
        </w:tc>
        <w:tc>
          <w:tcPr>
            <w:tcW w:w="2445" w:type="dxa"/>
          </w:tcPr>
          <w:p w14:paraId="4062DD38" w14:textId="2C653AB2" w:rsidR="00DC5B8E" w:rsidRPr="008F01D4" w:rsidRDefault="00DC5B8E" w:rsidP="003F28B2">
            <w:pPr>
              <w:rPr>
                <w:rFonts w:cs="Times New Roman"/>
                <w:sz w:val="20"/>
                <w:szCs w:val="20"/>
              </w:rPr>
            </w:pPr>
            <w:r w:rsidRPr="008F01D4">
              <w:rPr>
                <w:rFonts w:cs="Times New Roman"/>
                <w:sz w:val="20"/>
                <w:szCs w:val="20"/>
              </w:rPr>
              <w:t xml:space="preserve">Marketers </w:t>
            </w:r>
            <w:r w:rsidR="00D308E2">
              <w:rPr>
                <w:rFonts w:cs="Times New Roman"/>
                <w:sz w:val="20"/>
                <w:szCs w:val="20"/>
              </w:rPr>
              <w:t>influence</w:t>
            </w:r>
            <w:r w:rsidRPr="008F01D4">
              <w:rPr>
                <w:rFonts w:cs="Times New Roman"/>
                <w:sz w:val="20"/>
                <w:szCs w:val="20"/>
              </w:rPr>
              <w:t xml:space="preserve"> governance through lobbying or </w:t>
            </w:r>
            <w:r w:rsidR="00D308E2">
              <w:rPr>
                <w:rFonts w:cs="Times New Roman"/>
                <w:sz w:val="20"/>
                <w:szCs w:val="20"/>
              </w:rPr>
              <w:t>self-regulate through industry alliances</w:t>
            </w:r>
            <w:r w:rsidRPr="008F01D4">
              <w:rPr>
                <w:rFonts w:cs="Times New Roman"/>
                <w:sz w:val="20"/>
                <w:szCs w:val="20"/>
              </w:rPr>
              <w:t xml:space="preserve"> (</w:t>
            </w:r>
            <w:proofErr w:type="spellStart"/>
            <w:r>
              <w:rPr>
                <w:rFonts w:cs="Times New Roman"/>
                <w:sz w:val="20"/>
                <w:szCs w:val="20"/>
              </w:rPr>
              <w:t>Caliskan</w:t>
            </w:r>
            <w:proofErr w:type="spellEnd"/>
            <w:r>
              <w:rPr>
                <w:rFonts w:cs="Times New Roman"/>
                <w:sz w:val="20"/>
                <w:szCs w:val="20"/>
              </w:rPr>
              <w:t xml:space="preserve"> and </w:t>
            </w:r>
            <w:proofErr w:type="spellStart"/>
            <w:r>
              <w:rPr>
                <w:rFonts w:cs="Times New Roman"/>
                <w:sz w:val="20"/>
                <w:szCs w:val="20"/>
              </w:rPr>
              <w:t>Callon</w:t>
            </w:r>
            <w:proofErr w:type="spellEnd"/>
            <w:r>
              <w:rPr>
                <w:rFonts w:cs="Times New Roman"/>
                <w:sz w:val="20"/>
                <w:szCs w:val="20"/>
              </w:rPr>
              <w:t xml:space="preserve"> 2009</w:t>
            </w:r>
            <w:r w:rsidRPr="008F01D4">
              <w:rPr>
                <w:rFonts w:cs="Times New Roman"/>
                <w:sz w:val="20"/>
                <w:szCs w:val="20"/>
              </w:rPr>
              <w:t>)</w:t>
            </w:r>
          </w:p>
        </w:tc>
      </w:tr>
    </w:tbl>
    <w:p w14:paraId="29EFC598" w14:textId="0EB04B9A" w:rsidR="00DC5B8E" w:rsidRDefault="00DC5B8E">
      <w:r>
        <w:br w:type="page"/>
      </w:r>
    </w:p>
    <w:p w14:paraId="6E7C1595" w14:textId="71EA9CF0" w:rsidR="006E442F" w:rsidRDefault="006E442F" w:rsidP="006E442F">
      <w:pPr>
        <w:pStyle w:val="berschrift1"/>
        <w:spacing w:line="480" w:lineRule="auto"/>
      </w:pPr>
      <w:r>
        <w:lastRenderedPageBreak/>
        <w:t>FIGURE</w:t>
      </w:r>
      <w:r w:rsidRPr="00992CAB">
        <w:t xml:space="preserve"> 1:</w:t>
      </w:r>
    </w:p>
    <w:p w14:paraId="2954EC44" w14:textId="302B86E3" w:rsidR="006E442F" w:rsidRPr="00287DCC" w:rsidRDefault="006E442F">
      <w:pPr>
        <w:spacing w:line="480" w:lineRule="auto"/>
        <w:jc w:val="center"/>
      </w:pPr>
      <w:r>
        <w:t>THE CONSTITUT</w:t>
      </w:r>
      <w:r w:rsidR="00FE5905">
        <w:t>ING ELEMENTS</w:t>
      </w:r>
      <w:r>
        <w:t xml:space="preserve"> OF </w:t>
      </w:r>
      <w:r w:rsidR="00FE5905">
        <w:t xml:space="preserve">A </w:t>
      </w:r>
      <w:r>
        <w:t>VALUE REGIME</w:t>
      </w:r>
    </w:p>
    <w:p w14:paraId="16D1A096" w14:textId="1647AB08" w:rsidR="006E442F" w:rsidRDefault="006E442F" w:rsidP="003F28B2">
      <w:pPr>
        <w:spacing w:line="480" w:lineRule="auto"/>
        <w:jc w:val="center"/>
        <w:rPr>
          <w:noProof/>
        </w:rPr>
      </w:pPr>
    </w:p>
    <w:p w14:paraId="1FE5AAFA" w14:textId="5F3008A2" w:rsidR="00094DA4" w:rsidRDefault="002C099C">
      <w:pPr>
        <w:rPr>
          <w:rFonts w:eastAsia="Times New Roman" w:cs="Times New Roman"/>
          <w:b/>
        </w:rPr>
      </w:pPr>
      <w:r>
        <w:rPr>
          <w:rFonts w:eastAsia="Times New Roman" w:cs="Times New Roman"/>
          <w:b/>
          <w:noProof/>
        </w:rPr>
        <w:drawing>
          <wp:inline distT="0" distB="0" distL="0" distR="0" wp14:anchorId="7D09A42C" wp14:editId="3733F44D">
            <wp:extent cx="5725795" cy="2869565"/>
            <wp:effectExtent l="0" t="0" r="0" b="635"/>
            <wp:docPr id="3" name="Picture 1" descr="Macintosh HD:Users:johannaFranziskagollnhofer:Dropbox:Dropbox_ProjectsWithOthers:JCR_value:0_secondConditinal Accept:ForFinalReviewForHenri:figur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hannaFranziskagollnhofer:Dropbox:Dropbox_ProjectsWithOthers:JCR_value:0_secondConditinal Accept:ForFinalReviewForHenri:figure_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5795" cy="2869565"/>
                    </a:xfrm>
                    <a:prstGeom prst="rect">
                      <a:avLst/>
                    </a:prstGeom>
                    <a:noFill/>
                    <a:ln>
                      <a:noFill/>
                    </a:ln>
                  </pic:spPr>
                </pic:pic>
              </a:graphicData>
            </a:graphic>
          </wp:inline>
        </w:drawing>
      </w:r>
      <w:r w:rsidR="00094DA4">
        <w:rPr>
          <w:rFonts w:eastAsia="Times New Roman" w:cs="Times New Roman"/>
          <w:b/>
        </w:rPr>
        <w:br w:type="page"/>
      </w:r>
    </w:p>
    <w:p w14:paraId="030A5983" w14:textId="1EC5A8B3" w:rsidR="006E442F" w:rsidRDefault="006E442F" w:rsidP="007B1153">
      <w:pPr>
        <w:pStyle w:val="berschrift1"/>
        <w:spacing w:line="480" w:lineRule="auto"/>
      </w:pPr>
      <w:r>
        <w:lastRenderedPageBreak/>
        <w:t>FIGURE 2</w:t>
      </w:r>
      <w:r w:rsidRPr="002071A4">
        <w:t xml:space="preserve">: </w:t>
      </w:r>
    </w:p>
    <w:p w14:paraId="3F18A0DA" w14:textId="5FD9A1EA" w:rsidR="006E442F" w:rsidRDefault="008B0962" w:rsidP="006E442F">
      <w:pPr>
        <w:tabs>
          <w:tab w:val="left" w:pos="3905"/>
        </w:tabs>
        <w:spacing w:line="480" w:lineRule="auto"/>
        <w:jc w:val="center"/>
        <w:rPr>
          <w:rFonts w:eastAsia="Times New Roman" w:cs="Times New Roman"/>
        </w:rPr>
      </w:pPr>
      <w:r>
        <w:rPr>
          <w:rFonts w:eastAsia="Times New Roman" w:cs="Times New Roman"/>
        </w:rPr>
        <w:t xml:space="preserve">EXAMPLES OF </w:t>
      </w:r>
      <w:r w:rsidR="00230D81">
        <w:rPr>
          <w:rFonts w:eastAsia="Times New Roman" w:cs="Times New Roman"/>
        </w:rPr>
        <w:t>DUMPSTER DIVING</w:t>
      </w:r>
    </w:p>
    <w:p w14:paraId="3B257E53" w14:textId="286C1AB5" w:rsidR="00940066" w:rsidRDefault="00940066" w:rsidP="006E442F">
      <w:pPr>
        <w:tabs>
          <w:tab w:val="left" w:pos="3905"/>
        </w:tabs>
        <w:spacing w:line="480" w:lineRule="auto"/>
        <w:jc w:val="center"/>
        <w:rPr>
          <w:rFonts w:eastAsia="Times New Roman" w:cs="Times New Roman"/>
        </w:rPr>
      </w:pPr>
    </w:p>
    <w:p w14:paraId="56496273" w14:textId="24446A69" w:rsidR="00940066" w:rsidRPr="002071A4" w:rsidRDefault="00940066" w:rsidP="006E442F">
      <w:pPr>
        <w:tabs>
          <w:tab w:val="left" w:pos="3905"/>
        </w:tabs>
        <w:spacing w:line="480" w:lineRule="auto"/>
        <w:jc w:val="center"/>
        <w:rPr>
          <w:rFonts w:eastAsia="Times New Roman" w:cs="Times New Roman"/>
        </w:rPr>
      </w:pPr>
      <w:r w:rsidRPr="00940066">
        <w:rPr>
          <w:rFonts w:eastAsia="Times New Roman" w:cs="Times New Roman"/>
        </w:rPr>
        <w:drawing>
          <wp:inline distT="0" distB="0" distL="0" distR="0" wp14:anchorId="6D367546" wp14:editId="66DDD591">
            <wp:extent cx="5727700" cy="2968625"/>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27700" cy="2968625"/>
                    </a:xfrm>
                    <a:prstGeom prst="rect">
                      <a:avLst/>
                    </a:prstGeom>
                  </pic:spPr>
                </pic:pic>
              </a:graphicData>
            </a:graphic>
          </wp:inline>
        </w:drawing>
      </w:r>
    </w:p>
    <w:p w14:paraId="79FBFB6B" w14:textId="3D2D11F8" w:rsidR="00230D81" w:rsidRDefault="00230D81" w:rsidP="00094DA4">
      <w:pPr>
        <w:tabs>
          <w:tab w:val="left" w:pos="3905"/>
          <w:tab w:val="center" w:pos="4680"/>
          <w:tab w:val="left" w:pos="8443"/>
        </w:tabs>
        <w:spacing w:line="480" w:lineRule="auto"/>
        <w:jc w:val="center"/>
        <w:rPr>
          <w:rFonts w:eastAsia="Times New Roman" w:cs="Times New Roman"/>
          <w:b/>
        </w:rPr>
      </w:pPr>
    </w:p>
    <w:p w14:paraId="49A9FA3B" w14:textId="77777777" w:rsidR="00CD057C" w:rsidRDefault="00230D81" w:rsidP="003A2E97">
      <w:pPr>
        <w:widowControl w:val="0"/>
        <w:autoSpaceDE w:val="0"/>
        <w:autoSpaceDN w:val="0"/>
        <w:adjustRightInd w:val="0"/>
        <w:ind w:firstLine="720"/>
        <w:sectPr w:rsidR="00CD057C" w:rsidSect="00B5166E">
          <w:pgSz w:w="11900" w:h="16840"/>
          <w:pgMar w:top="1440" w:right="1440" w:bottom="1440" w:left="1440" w:header="706" w:footer="706" w:gutter="0"/>
          <w:cols w:space="708"/>
          <w:docGrid w:linePitch="360"/>
        </w:sectPr>
      </w:pPr>
      <w:r w:rsidRPr="00003883">
        <w:t xml:space="preserve">NOTE. — </w:t>
      </w:r>
      <w:r w:rsidRPr="003A2E97">
        <w:rPr>
          <w:iCs/>
        </w:rPr>
        <w:t>First author participating in a dumpster diving raid</w:t>
      </w:r>
      <w:r w:rsidRPr="00003883">
        <w:t xml:space="preserve"> (</w:t>
      </w:r>
      <w:r>
        <w:t>left</w:t>
      </w:r>
      <w:r w:rsidRPr="00003883">
        <w:t>)</w:t>
      </w:r>
      <w:r>
        <w:t xml:space="preserve">; example of </w:t>
      </w:r>
      <w:r w:rsidR="008B0962">
        <w:t xml:space="preserve">a collectively gathered dumpster diving haul </w:t>
      </w:r>
      <w:r w:rsidRPr="00003883">
        <w:t>(right).</w:t>
      </w:r>
    </w:p>
    <w:p w14:paraId="15A25CC0" w14:textId="160F6DD3" w:rsidR="00CD057C" w:rsidRDefault="00CD057C" w:rsidP="00F0190F">
      <w:pPr>
        <w:pStyle w:val="berschrift1"/>
      </w:pPr>
      <w:r w:rsidRPr="00CD057C">
        <w:lastRenderedPageBreak/>
        <w:t>LIST</w:t>
      </w:r>
      <w:r w:rsidR="00D035EE">
        <w:t xml:space="preserve"> OF HEADINGS</w:t>
      </w:r>
    </w:p>
    <w:p w14:paraId="1FF88E71" w14:textId="77777777" w:rsidR="00CD057C" w:rsidRDefault="00CD057C" w:rsidP="003A2E97">
      <w:pPr>
        <w:widowControl w:val="0"/>
        <w:autoSpaceDE w:val="0"/>
        <w:autoSpaceDN w:val="0"/>
        <w:adjustRightInd w:val="0"/>
        <w:ind w:firstLine="720"/>
        <w:rPr>
          <w:b/>
        </w:rPr>
      </w:pPr>
    </w:p>
    <w:p w14:paraId="6B49DE0B" w14:textId="77777777" w:rsidR="00CD057C" w:rsidRDefault="00CD057C" w:rsidP="00CD057C">
      <w:pPr>
        <w:pStyle w:val="Listenabsatz"/>
        <w:numPr>
          <w:ilvl w:val="0"/>
          <w:numId w:val="52"/>
        </w:numPr>
      </w:pPr>
      <w:r w:rsidRPr="004E7A10">
        <w:t>CONSUMER MOVEMENT INTERVENTIONS INTO VALUE RE</w:t>
      </w:r>
      <w:r>
        <w:t>GIMES</w:t>
      </w:r>
    </w:p>
    <w:p w14:paraId="0BD8472F" w14:textId="77777777" w:rsidR="00CD057C" w:rsidRDefault="00CD057C" w:rsidP="00CD057C">
      <w:pPr>
        <w:pStyle w:val="Listenabsatz"/>
        <w:numPr>
          <w:ilvl w:val="0"/>
          <w:numId w:val="52"/>
        </w:numPr>
      </w:pPr>
      <w:r>
        <w:t xml:space="preserve">Consumer Movements and the Question of Strategy </w:t>
      </w:r>
    </w:p>
    <w:p w14:paraId="032F7ADE" w14:textId="35D8E3DA" w:rsidR="00CD057C" w:rsidRDefault="00CD057C" w:rsidP="00CD057C">
      <w:pPr>
        <w:ind w:left="360"/>
      </w:pPr>
      <w:r w:rsidRPr="004E7A10">
        <w:t>2</w:t>
      </w:r>
      <w:r w:rsidR="00A805DE" w:rsidRPr="004E7A10">
        <w:t>.</w:t>
      </w:r>
      <w:r w:rsidR="00A805DE">
        <w:tab/>
      </w:r>
      <w:r>
        <w:t>Higher-Order Values</w:t>
      </w:r>
    </w:p>
    <w:p w14:paraId="4F89513E" w14:textId="5CA9EF85" w:rsidR="00CD057C" w:rsidRDefault="00CD057C" w:rsidP="00CD057C">
      <w:pPr>
        <w:ind w:left="360"/>
      </w:pPr>
      <w:r>
        <w:t>2</w:t>
      </w:r>
      <w:r w:rsidR="00A805DE">
        <w:t>.</w:t>
      </w:r>
      <w:r w:rsidR="00A805DE">
        <w:tab/>
      </w:r>
      <w:r>
        <w:t>Governance Mechanisms</w:t>
      </w:r>
    </w:p>
    <w:p w14:paraId="61FE9303" w14:textId="7E56AC89" w:rsidR="00CD057C" w:rsidRDefault="00CD057C" w:rsidP="00CD057C">
      <w:pPr>
        <w:ind w:left="360"/>
      </w:pPr>
      <w:r>
        <w:t>2</w:t>
      </w:r>
      <w:r w:rsidR="00A805DE">
        <w:t>.</w:t>
      </w:r>
      <w:r w:rsidR="00A805DE">
        <w:tab/>
      </w:r>
      <w:r>
        <w:t xml:space="preserve">Object Pathways </w:t>
      </w:r>
    </w:p>
    <w:p w14:paraId="7E5AC29D" w14:textId="5E260133" w:rsidR="00CD057C" w:rsidRDefault="00CD057C" w:rsidP="00CD057C">
      <w:pPr>
        <w:ind w:left="360"/>
      </w:pPr>
      <w:r>
        <w:t>2</w:t>
      </w:r>
      <w:r w:rsidR="00A805DE">
        <w:t>.</w:t>
      </w:r>
      <w:r w:rsidR="00A805DE">
        <w:tab/>
      </w:r>
      <w:r>
        <w:t>The Production of Value Outcomes in a Value Regime</w:t>
      </w:r>
    </w:p>
    <w:p w14:paraId="7AE8E9C8" w14:textId="7308DE10" w:rsidR="00CD057C" w:rsidRDefault="00CD057C" w:rsidP="00CD057C">
      <w:pPr>
        <w:ind w:left="360"/>
      </w:pPr>
      <w:r>
        <w:t>1</w:t>
      </w:r>
      <w:r w:rsidR="00A805DE">
        <w:t>.</w:t>
      </w:r>
      <w:r w:rsidR="00A805DE">
        <w:tab/>
      </w:r>
      <w:r>
        <w:t>CONTEXT AND METHOD</w:t>
      </w:r>
    </w:p>
    <w:p w14:paraId="545D9B76" w14:textId="363BF22A" w:rsidR="00CD057C" w:rsidRDefault="00CD057C" w:rsidP="00CD057C">
      <w:pPr>
        <w:ind w:left="360"/>
      </w:pPr>
      <w:r>
        <w:t>2</w:t>
      </w:r>
      <w:r w:rsidR="00A805DE">
        <w:t>.</w:t>
      </w:r>
      <w:r w:rsidR="00A805DE">
        <w:tab/>
      </w:r>
      <w:r>
        <w:t>The German Retail Food Sector as Value Regime</w:t>
      </w:r>
    </w:p>
    <w:p w14:paraId="19142299" w14:textId="6B27B934" w:rsidR="00A805DE" w:rsidRDefault="00A805DE" w:rsidP="00A805DE">
      <w:pPr>
        <w:ind w:left="360"/>
      </w:pPr>
      <w:r>
        <w:t>3</w:t>
      </w:r>
      <w:r w:rsidRPr="004E7A10">
        <w:t>.</w:t>
      </w:r>
      <w:r>
        <w:tab/>
      </w:r>
      <w:r w:rsidRPr="009634F8">
        <w:rPr>
          <w:rFonts w:eastAsia="Times New Roman" w:cs="Times New Roman"/>
          <w:i/>
          <w:color w:val="000000"/>
          <w:shd w:val="clear" w:color="auto" w:fill="FFFFFF"/>
        </w:rPr>
        <w:t>Higher-</w:t>
      </w:r>
      <w:r>
        <w:rPr>
          <w:rFonts w:eastAsia="Times New Roman" w:cs="Times New Roman"/>
          <w:i/>
          <w:color w:val="000000"/>
          <w:shd w:val="clear" w:color="auto" w:fill="FFFFFF"/>
        </w:rPr>
        <w:t>O</w:t>
      </w:r>
      <w:r w:rsidRPr="009634F8">
        <w:rPr>
          <w:rFonts w:eastAsia="Times New Roman" w:cs="Times New Roman"/>
          <w:i/>
          <w:color w:val="000000"/>
          <w:shd w:val="clear" w:color="auto" w:fill="FFFFFF"/>
        </w:rPr>
        <w:t xml:space="preserve">rder </w:t>
      </w:r>
      <w:r>
        <w:rPr>
          <w:rFonts w:eastAsia="Times New Roman" w:cs="Times New Roman"/>
          <w:i/>
          <w:color w:val="000000"/>
          <w:shd w:val="clear" w:color="auto" w:fill="FFFFFF"/>
        </w:rPr>
        <w:t>V</w:t>
      </w:r>
      <w:r w:rsidRPr="009634F8">
        <w:rPr>
          <w:rFonts w:eastAsia="Times New Roman" w:cs="Times New Roman"/>
          <w:i/>
          <w:color w:val="000000"/>
          <w:shd w:val="clear" w:color="auto" w:fill="FFFFFF"/>
        </w:rPr>
        <w:t>alues</w:t>
      </w:r>
      <w:r>
        <w:rPr>
          <w:rFonts w:eastAsia="Times New Roman" w:cs="Times New Roman"/>
          <w:i/>
          <w:color w:val="000000"/>
          <w:shd w:val="clear" w:color="auto" w:fill="FFFFFF"/>
        </w:rPr>
        <w:t>: Profits, Abundance, Health, and Consumer Safety</w:t>
      </w:r>
    </w:p>
    <w:p w14:paraId="347FFFB4" w14:textId="5A60C8F5" w:rsidR="00A805DE" w:rsidRDefault="00A805DE" w:rsidP="00A805DE">
      <w:pPr>
        <w:ind w:left="360"/>
      </w:pPr>
      <w:r>
        <w:t>3.</w:t>
      </w:r>
      <w:r>
        <w:tab/>
      </w:r>
      <w:r w:rsidRPr="00BD389C">
        <w:rPr>
          <w:rFonts w:eastAsia="Times New Roman" w:cs="Times New Roman"/>
          <w:i/>
          <w:color w:val="000000"/>
          <w:shd w:val="clear" w:color="auto" w:fill="FFFFFF"/>
        </w:rPr>
        <w:t xml:space="preserve">Governance </w:t>
      </w:r>
      <w:r>
        <w:rPr>
          <w:rFonts w:eastAsia="Times New Roman" w:cs="Times New Roman"/>
          <w:i/>
          <w:color w:val="000000"/>
          <w:shd w:val="clear" w:color="auto" w:fill="FFFFFF"/>
        </w:rPr>
        <w:t>M</w:t>
      </w:r>
      <w:r w:rsidRPr="00BD389C">
        <w:rPr>
          <w:rFonts w:eastAsia="Times New Roman" w:cs="Times New Roman"/>
          <w:i/>
          <w:color w:val="000000"/>
          <w:shd w:val="clear" w:color="auto" w:fill="FFFFFF"/>
        </w:rPr>
        <w:t xml:space="preserve">echanisms: Prioritizing </w:t>
      </w:r>
      <w:r>
        <w:rPr>
          <w:rFonts w:eastAsia="Times New Roman" w:cs="Times New Roman"/>
          <w:i/>
          <w:color w:val="000000"/>
          <w:shd w:val="clear" w:color="auto" w:fill="FFFFFF"/>
        </w:rPr>
        <w:t>Healthy Citizenry</w:t>
      </w:r>
      <w:r w:rsidRPr="00BD389C">
        <w:rPr>
          <w:rFonts w:eastAsia="Times New Roman" w:cs="Times New Roman"/>
          <w:i/>
          <w:color w:val="000000"/>
          <w:shd w:val="clear" w:color="auto" w:fill="FFFFFF"/>
        </w:rPr>
        <w:t xml:space="preserve"> and </w:t>
      </w:r>
      <w:r>
        <w:rPr>
          <w:rFonts w:eastAsia="Times New Roman" w:cs="Times New Roman"/>
          <w:i/>
          <w:color w:val="000000"/>
          <w:shd w:val="clear" w:color="auto" w:fill="FFFFFF"/>
        </w:rPr>
        <w:t>P</w:t>
      </w:r>
      <w:r w:rsidRPr="00BD389C">
        <w:rPr>
          <w:rFonts w:eastAsia="Times New Roman" w:cs="Times New Roman"/>
          <w:i/>
          <w:color w:val="000000"/>
          <w:shd w:val="clear" w:color="auto" w:fill="FFFFFF"/>
        </w:rPr>
        <w:t>rofit-</w:t>
      </w:r>
      <w:r>
        <w:rPr>
          <w:rFonts w:eastAsia="Times New Roman" w:cs="Times New Roman"/>
          <w:i/>
          <w:color w:val="000000"/>
          <w:shd w:val="clear" w:color="auto" w:fill="FFFFFF"/>
        </w:rPr>
        <w:t>M</w:t>
      </w:r>
      <w:r w:rsidRPr="00BD389C">
        <w:rPr>
          <w:rFonts w:eastAsia="Times New Roman" w:cs="Times New Roman"/>
          <w:i/>
          <w:color w:val="000000"/>
          <w:shd w:val="clear" w:color="auto" w:fill="FFFFFF"/>
        </w:rPr>
        <w:t>aximization</w:t>
      </w:r>
    </w:p>
    <w:p w14:paraId="2D81781B" w14:textId="687A1ABF" w:rsidR="00A805DE" w:rsidRDefault="00A805DE" w:rsidP="00A805DE">
      <w:pPr>
        <w:ind w:left="360"/>
      </w:pPr>
      <w:r>
        <w:t>3.</w:t>
      </w:r>
      <w:r>
        <w:tab/>
      </w:r>
      <w:r w:rsidRPr="00BD389C">
        <w:rPr>
          <w:rFonts w:eastAsia="Times New Roman" w:cs="Times New Roman"/>
          <w:i/>
          <w:color w:val="000000"/>
          <w:shd w:val="clear" w:color="auto" w:fill="FFFFFF"/>
        </w:rPr>
        <w:t>Object Pathways</w:t>
      </w:r>
      <w:r>
        <w:rPr>
          <w:rFonts w:eastAsia="Times New Roman" w:cs="Times New Roman"/>
          <w:i/>
          <w:color w:val="000000"/>
          <w:shd w:val="clear" w:color="auto" w:fill="FFFFFF"/>
        </w:rPr>
        <w:t>: Farm to Table (or Trash)</w:t>
      </w:r>
    </w:p>
    <w:p w14:paraId="5AE963DF" w14:textId="394007DA" w:rsidR="00A805DE" w:rsidRDefault="00A805DE" w:rsidP="00F0190F">
      <w:pPr>
        <w:ind w:left="720" w:hanging="360"/>
      </w:pPr>
      <w:r>
        <w:t>3.</w:t>
      </w:r>
      <w:r>
        <w:tab/>
      </w:r>
      <w:r w:rsidRPr="00A805DE">
        <w:rPr>
          <w:i/>
        </w:rPr>
        <w:t>Growing Misalignment Between Consumers’ Higher-Order Values and Value Outcomes</w:t>
      </w:r>
    </w:p>
    <w:p w14:paraId="7B3A8DF9" w14:textId="50BD5581" w:rsidR="00CD057C" w:rsidRDefault="00CD057C">
      <w:pPr>
        <w:ind w:left="360"/>
      </w:pPr>
      <w:r>
        <w:t>2</w:t>
      </w:r>
      <w:r w:rsidR="00A805DE">
        <w:t>.</w:t>
      </w:r>
      <w:r w:rsidR="00A805DE">
        <w:tab/>
      </w:r>
      <w:r>
        <w:t>Field Research and Data Analysis</w:t>
      </w:r>
    </w:p>
    <w:p w14:paraId="1065944D" w14:textId="55EF88B9" w:rsidR="00CD057C" w:rsidRDefault="00A805DE" w:rsidP="00F0190F">
      <w:pPr>
        <w:ind w:left="720" w:hanging="360"/>
      </w:pPr>
      <w:r>
        <w:t>1</w:t>
      </w:r>
      <w:r w:rsidR="00CD057C">
        <w:t>.</w:t>
      </w:r>
      <w:r>
        <w:tab/>
        <w:t xml:space="preserve">BUILDING A DISJUNCTIVE OBJECT PATHWAY: THE CASE OF DUMPSTER DIVING </w:t>
      </w:r>
    </w:p>
    <w:p w14:paraId="23F717C7" w14:textId="1941CE36" w:rsidR="00CD057C" w:rsidRDefault="00A805DE" w:rsidP="00CD057C">
      <w:pPr>
        <w:ind w:left="360"/>
      </w:pPr>
      <w:r>
        <w:t>2.</w:t>
      </w:r>
      <w:r>
        <w:tab/>
      </w:r>
      <w:r w:rsidR="00CD057C">
        <w:t>Dumpster Divers</w:t>
      </w:r>
      <w:r w:rsidR="006B3B6E">
        <w:t xml:space="preserve"> </w:t>
      </w:r>
      <w:r w:rsidR="00CD057C">
        <w:t>Desire for Alternative Value Outcomes</w:t>
      </w:r>
    </w:p>
    <w:p w14:paraId="595803E9" w14:textId="24E2777C" w:rsidR="00CD057C" w:rsidRDefault="00A805DE" w:rsidP="00CD057C">
      <w:pPr>
        <w:ind w:left="360"/>
      </w:pPr>
      <w:r>
        <w:t>2</w:t>
      </w:r>
      <w:r w:rsidR="00CD057C">
        <w:t>.</w:t>
      </w:r>
      <w:r>
        <w:tab/>
      </w:r>
      <w:r w:rsidR="00CD057C">
        <w:t xml:space="preserve">Practice Innovation and Emerging Value Outcomes </w:t>
      </w:r>
    </w:p>
    <w:p w14:paraId="209ADA96" w14:textId="0F4DAA03" w:rsidR="00CD057C" w:rsidRDefault="00A805DE" w:rsidP="00CD057C">
      <w:pPr>
        <w:ind w:left="360"/>
      </w:pPr>
      <w:r>
        <w:t>2</w:t>
      </w:r>
      <w:r w:rsidR="00CD057C">
        <w:t>.</w:t>
      </w:r>
      <w:r>
        <w:tab/>
      </w:r>
      <w:r w:rsidR="00CD057C">
        <w:t xml:space="preserve">From Practice Innovation to Alternative Object Pathways </w:t>
      </w:r>
    </w:p>
    <w:p w14:paraId="6FC07745" w14:textId="5D469696" w:rsidR="00CD057C" w:rsidRDefault="00A805DE" w:rsidP="00CD057C">
      <w:pPr>
        <w:ind w:left="360"/>
      </w:pPr>
      <w:r>
        <w:t>2.</w:t>
      </w:r>
      <w:r>
        <w:tab/>
      </w:r>
      <w:r w:rsidR="00CD057C">
        <w:t>Diffusing and Developing the Object Pathway</w:t>
      </w:r>
    </w:p>
    <w:p w14:paraId="45AC768C" w14:textId="7AE6BDA6" w:rsidR="00CD057C" w:rsidRDefault="00A805DE" w:rsidP="00CD057C">
      <w:pPr>
        <w:ind w:left="360"/>
      </w:pPr>
      <w:r>
        <w:t>2</w:t>
      </w:r>
      <w:r w:rsidR="00CD057C">
        <w:t>.</w:t>
      </w:r>
      <w:r>
        <w:tab/>
      </w:r>
      <w:r w:rsidR="00CD057C">
        <w:t xml:space="preserve">Stigma and Contagion Endanger the Alternative Pathway </w:t>
      </w:r>
    </w:p>
    <w:p w14:paraId="044CA2AB" w14:textId="0FF9E980" w:rsidR="00CD057C" w:rsidRDefault="00A805DE" w:rsidP="00CD057C">
      <w:pPr>
        <w:ind w:left="360"/>
      </w:pPr>
      <w:r>
        <w:t>2</w:t>
      </w:r>
      <w:r w:rsidR="00CD057C">
        <w:t>.</w:t>
      </w:r>
      <w:r>
        <w:tab/>
      </w:r>
      <w:r w:rsidR="00CD057C">
        <w:t xml:space="preserve">Other Regime Actors Suppress the Alternative Pathway </w:t>
      </w:r>
    </w:p>
    <w:p w14:paraId="0B092A61" w14:textId="0AD639BC" w:rsidR="00CD057C" w:rsidRDefault="00A805DE" w:rsidP="00F0190F">
      <w:pPr>
        <w:ind w:left="720" w:hanging="360"/>
      </w:pPr>
      <w:r>
        <w:t>1</w:t>
      </w:r>
      <w:r w:rsidR="00CD057C">
        <w:t>.</w:t>
      </w:r>
      <w:r>
        <w:tab/>
        <w:t xml:space="preserve">BUILDING A COMPLEMENTARY OBJECT PATHWAY: THE CASE OF FOODSHARING </w:t>
      </w:r>
    </w:p>
    <w:p w14:paraId="79AB7DD0" w14:textId="3972880A" w:rsidR="00CD057C" w:rsidRDefault="00A805DE" w:rsidP="00CD057C">
      <w:pPr>
        <w:ind w:left="360"/>
      </w:pPr>
      <w:r>
        <w:t>2.</w:t>
      </w:r>
      <w:r>
        <w:tab/>
      </w:r>
      <w:r w:rsidR="00CD057C">
        <w:t xml:space="preserve">Shifting the Locus of Value Regime Intervention </w:t>
      </w:r>
    </w:p>
    <w:p w14:paraId="430685B4" w14:textId="329AE839" w:rsidR="00CD057C" w:rsidRDefault="00A805DE" w:rsidP="00CD057C">
      <w:pPr>
        <w:ind w:left="360"/>
      </w:pPr>
      <w:r>
        <w:t>2.</w:t>
      </w:r>
      <w:r>
        <w:tab/>
      </w:r>
      <w:r w:rsidR="00CD057C">
        <w:t xml:space="preserve">Finding an Alignment between Higher-Order Values </w:t>
      </w:r>
    </w:p>
    <w:p w14:paraId="6C442F04" w14:textId="4FB2C803" w:rsidR="00CD057C" w:rsidRDefault="00A805DE" w:rsidP="00CD057C">
      <w:pPr>
        <w:ind w:left="360"/>
      </w:pPr>
      <w:r>
        <w:t>2.</w:t>
      </w:r>
      <w:r>
        <w:tab/>
      </w:r>
      <w:r w:rsidR="00CD057C">
        <w:t xml:space="preserve">Aligning with Governance Mechanisms </w:t>
      </w:r>
    </w:p>
    <w:p w14:paraId="0ECCAA7C" w14:textId="348FFAE3" w:rsidR="00CD057C" w:rsidRDefault="00A805DE" w:rsidP="00CD057C">
      <w:pPr>
        <w:ind w:left="360"/>
      </w:pPr>
      <w:r>
        <w:t>2.</w:t>
      </w:r>
      <w:r>
        <w:tab/>
      </w:r>
      <w:r w:rsidR="00CD057C">
        <w:t xml:space="preserve">Routinizing and Disciplining Emerging Value Outcomes </w:t>
      </w:r>
    </w:p>
    <w:p w14:paraId="5CB51E9A" w14:textId="1298B241" w:rsidR="00CD057C" w:rsidRDefault="00CD057C" w:rsidP="00CD057C">
      <w:pPr>
        <w:ind w:left="360"/>
      </w:pPr>
      <w:r>
        <w:t>1.</w:t>
      </w:r>
      <w:r w:rsidR="00A805DE">
        <w:tab/>
      </w:r>
      <w:r>
        <w:t xml:space="preserve">DISCUSSION </w:t>
      </w:r>
    </w:p>
    <w:p w14:paraId="2B63E5B2" w14:textId="06FB2EA6" w:rsidR="00CD057C" w:rsidRDefault="00CD057C" w:rsidP="00CD057C">
      <w:pPr>
        <w:ind w:left="360"/>
      </w:pPr>
      <w:r>
        <w:t>2</w:t>
      </w:r>
      <w:r w:rsidR="00A805DE">
        <w:t>.</w:t>
      </w:r>
      <w:r w:rsidR="00A805DE">
        <w:tab/>
      </w:r>
      <w:r>
        <w:t xml:space="preserve">Consumer Movement Strategies and Building Alternative Pathways </w:t>
      </w:r>
    </w:p>
    <w:p w14:paraId="326F98C9" w14:textId="6D395145" w:rsidR="00CD057C" w:rsidRDefault="00CD057C" w:rsidP="00CD057C">
      <w:pPr>
        <w:ind w:left="360"/>
      </w:pPr>
      <w:r>
        <w:t>2</w:t>
      </w:r>
      <w:r w:rsidR="00A805DE">
        <w:t>.</w:t>
      </w:r>
      <w:r w:rsidR="00A805DE">
        <w:tab/>
      </w:r>
      <w:r>
        <w:t xml:space="preserve">Value Regimes and the Study of Systemic Value Creation </w:t>
      </w:r>
    </w:p>
    <w:p w14:paraId="7E45168E" w14:textId="6B01801E" w:rsidR="00CD057C" w:rsidRPr="00F0190F" w:rsidRDefault="00CD057C" w:rsidP="00CD057C">
      <w:pPr>
        <w:ind w:left="360"/>
        <w:rPr>
          <w:i/>
        </w:rPr>
      </w:pPr>
      <w:r w:rsidRPr="00F0190F">
        <w:rPr>
          <w:i/>
        </w:rPr>
        <w:t>3</w:t>
      </w:r>
      <w:r w:rsidR="00A805DE" w:rsidRPr="00F0190F">
        <w:rPr>
          <w:i/>
        </w:rPr>
        <w:t>.</w:t>
      </w:r>
      <w:r w:rsidR="00A805DE" w:rsidRPr="00F0190F">
        <w:rPr>
          <w:i/>
        </w:rPr>
        <w:tab/>
      </w:r>
      <w:r w:rsidR="00A427D1">
        <w:rPr>
          <w:rFonts w:cs="Times New Roman"/>
          <w:i/>
        </w:rPr>
        <w:t>Contextualizing</w:t>
      </w:r>
      <w:r w:rsidR="00A427D1" w:rsidRPr="00DC16D8">
        <w:rPr>
          <w:rFonts w:eastAsia="Calibri" w:cs="Times New Roman"/>
          <w:i/>
        </w:rPr>
        <w:t xml:space="preserve"> Value Creation</w:t>
      </w:r>
      <w:r w:rsidR="00A427D1">
        <w:rPr>
          <w:rFonts w:eastAsia="Calibri" w:cs="Times New Roman"/>
        </w:rPr>
        <w:t xml:space="preserve"> </w:t>
      </w:r>
      <w:r w:rsidR="00A427D1" w:rsidRPr="001C711D">
        <w:rPr>
          <w:rFonts w:eastAsia="Calibri" w:cs="Times New Roman"/>
          <w:i/>
        </w:rPr>
        <w:t xml:space="preserve">and the Study of Market </w:t>
      </w:r>
      <w:r w:rsidR="00A427D1">
        <w:rPr>
          <w:rFonts w:eastAsia="Calibri" w:cs="Times New Roman"/>
          <w:i/>
        </w:rPr>
        <w:t xml:space="preserve">System </w:t>
      </w:r>
      <w:r w:rsidR="00A427D1" w:rsidRPr="001C711D">
        <w:rPr>
          <w:rFonts w:eastAsia="Calibri" w:cs="Times New Roman"/>
          <w:i/>
        </w:rPr>
        <w:t>Dynamic</w:t>
      </w:r>
      <w:r w:rsidR="00A427D1">
        <w:rPr>
          <w:rFonts w:eastAsia="Calibri" w:cs="Times New Roman"/>
          <w:i/>
        </w:rPr>
        <w:t>s</w:t>
      </w:r>
      <w:r w:rsidR="00A427D1">
        <w:rPr>
          <w:rFonts w:eastAsia="Calibri" w:cs="Times New Roman"/>
        </w:rPr>
        <w:t xml:space="preserve"> </w:t>
      </w:r>
    </w:p>
    <w:p w14:paraId="3B7F46FD" w14:textId="339D0087" w:rsidR="00CD057C" w:rsidRPr="00F0190F" w:rsidRDefault="00CD057C" w:rsidP="00CD057C">
      <w:pPr>
        <w:ind w:left="360"/>
        <w:rPr>
          <w:i/>
        </w:rPr>
      </w:pPr>
      <w:r w:rsidRPr="00F0190F">
        <w:rPr>
          <w:i/>
        </w:rPr>
        <w:t>3</w:t>
      </w:r>
      <w:r w:rsidR="00A805DE" w:rsidRPr="00F0190F">
        <w:rPr>
          <w:i/>
        </w:rPr>
        <w:t>.</w:t>
      </w:r>
      <w:r w:rsidR="00A805DE" w:rsidRPr="00F0190F">
        <w:rPr>
          <w:i/>
        </w:rPr>
        <w:tab/>
      </w:r>
      <w:r w:rsidRPr="00F0190F">
        <w:rPr>
          <w:i/>
        </w:rPr>
        <w:t>The Role of Consumers in Value Regimes</w:t>
      </w:r>
    </w:p>
    <w:p w14:paraId="1CD32610" w14:textId="4A14A5F4" w:rsidR="00CD057C" w:rsidRPr="00F0190F" w:rsidRDefault="00CD057C" w:rsidP="00CD057C">
      <w:pPr>
        <w:ind w:left="360"/>
        <w:rPr>
          <w:i/>
        </w:rPr>
      </w:pPr>
      <w:r w:rsidRPr="00F0190F">
        <w:rPr>
          <w:i/>
        </w:rPr>
        <w:t>3</w:t>
      </w:r>
      <w:r w:rsidR="00A805DE" w:rsidRPr="00F0190F">
        <w:rPr>
          <w:i/>
        </w:rPr>
        <w:t>.</w:t>
      </w:r>
      <w:r w:rsidR="00A805DE" w:rsidRPr="00F0190F">
        <w:rPr>
          <w:i/>
        </w:rPr>
        <w:tab/>
      </w:r>
      <w:r w:rsidRPr="00F0190F">
        <w:rPr>
          <w:i/>
        </w:rPr>
        <w:t xml:space="preserve">Time and </w:t>
      </w:r>
      <w:r w:rsidR="00DF2FDC">
        <w:rPr>
          <w:i/>
        </w:rPr>
        <w:t>O</w:t>
      </w:r>
      <w:r w:rsidRPr="00F0190F">
        <w:rPr>
          <w:i/>
        </w:rPr>
        <w:t>rder in Value Regimes</w:t>
      </w:r>
    </w:p>
    <w:p w14:paraId="6E3241DB" w14:textId="02695AB7" w:rsidR="00A805DE" w:rsidRDefault="00A805DE" w:rsidP="00CD057C">
      <w:pPr>
        <w:ind w:left="360"/>
      </w:pPr>
      <w:r>
        <w:t>2.</w:t>
      </w:r>
      <w:r>
        <w:tab/>
      </w:r>
      <w:r w:rsidR="00203F16" w:rsidRPr="00203F16">
        <w:t>Limitations and Future Research Suggestions</w:t>
      </w:r>
    </w:p>
    <w:p w14:paraId="6B67F898" w14:textId="52ECA557" w:rsidR="00CD057C" w:rsidRDefault="00CD057C" w:rsidP="00CD057C">
      <w:pPr>
        <w:ind w:left="360"/>
      </w:pPr>
      <w:r>
        <w:t>1</w:t>
      </w:r>
      <w:r w:rsidR="006B3B6E">
        <w:t>.</w:t>
      </w:r>
      <w:r w:rsidR="006B3B6E">
        <w:tab/>
      </w:r>
      <w:r>
        <w:t xml:space="preserve">DATA COLLECTION </w:t>
      </w:r>
      <w:r w:rsidR="00573DCC">
        <w:t xml:space="preserve">STATEMENT </w:t>
      </w:r>
    </w:p>
    <w:p w14:paraId="0EB8D5AF" w14:textId="5B8FDE09" w:rsidR="00CD057C" w:rsidRDefault="00CD057C" w:rsidP="00CD057C">
      <w:pPr>
        <w:ind w:left="360"/>
      </w:pPr>
      <w:r>
        <w:t>1</w:t>
      </w:r>
      <w:r w:rsidR="006B3B6E">
        <w:t>.</w:t>
      </w:r>
      <w:r w:rsidR="006B3B6E">
        <w:tab/>
      </w:r>
      <w:r>
        <w:t xml:space="preserve">REFERENCES </w:t>
      </w:r>
    </w:p>
    <w:p w14:paraId="05FD31AD" w14:textId="3911EC30" w:rsidR="00097E69" w:rsidRPr="003A2E97" w:rsidRDefault="00097E69" w:rsidP="003A2E97">
      <w:pPr>
        <w:tabs>
          <w:tab w:val="left" w:pos="3905"/>
          <w:tab w:val="center" w:pos="4680"/>
          <w:tab w:val="left" w:pos="8443"/>
        </w:tabs>
        <w:spacing w:line="480" w:lineRule="auto"/>
        <w:rPr>
          <w:rFonts w:eastAsia="Times New Roman" w:cs="Times New Roman"/>
          <w:b/>
          <w:color w:val="000000"/>
          <w:shd w:val="clear" w:color="auto" w:fill="FFFFFF"/>
        </w:rPr>
      </w:pPr>
    </w:p>
    <w:sectPr w:rsidR="00097E69" w:rsidRPr="003A2E97" w:rsidSect="00B5166E">
      <w:pgSz w:w="11900" w:h="16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CA255" w14:textId="77777777" w:rsidR="007B2AF5" w:rsidRDefault="007B2AF5" w:rsidP="00E8297A">
      <w:r>
        <w:separator/>
      </w:r>
    </w:p>
  </w:endnote>
  <w:endnote w:type="continuationSeparator" w:id="0">
    <w:p w14:paraId="7AC8F875" w14:textId="77777777" w:rsidR="007B2AF5" w:rsidRDefault="007B2AF5" w:rsidP="00E8297A">
      <w:r>
        <w:continuationSeparator/>
      </w:r>
    </w:p>
  </w:endnote>
  <w:endnote w:type="continuationNotice" w:id="1">
    <w:p w14:paraId="4D940304" w14:textId="77777777" w:rsidR="007B2AF5" w:rsidRDefault="007B2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21F50" w14:textId="77777777" w:rsidR="007B2AF5" w:rsidRDefault="007B2AF5" w:rsidP="00E8297A">
      <w:r>
        <w:separator/>
      </w:r>
    </w:p>
  </w:footnote>
  <w:footnote w:type="continuationSeparator" w:id="0">
    <w:p w14:paraId="07F4211A" w14:textId="77777777" w:rsidR="007B2AF5" w:rsidRDefault="007B2AF5" w:rsidP="00E8297A">
      <w:r>
        <w:continuationSeparator/>
      </w:r>
    </w:p>
  </w:footnote>
  <w:footnote w:type="continuationNotice" w:id="1">
    <w:p w14:paraId="0153AA97" w14:textId="77777777" w:rsidR="007B2AF5" w:rsidRDefault="007B2A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32C91" w14:textId="77777777" w:rsidR="00940066" w:rsidRDefault="00940066" w:rsidP="00E230F8">
    <w:pPr>
      <w:pStyle w:val="Kopf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6819DA1" w14:textId="77777777" w:rsidR="00940066" w:rsidRDefault="00940066" w:rsidP="00E230F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EDB62" w14:textId="77777777" w:rsidR="00940066" w:rsidRPr="00051212" w:rsidRDefault="00940066" w:rsidP="00E230F8">
    <w:pPr>
      <w:pStyle w:val="Kopfzeile"/>
      <w:framePr w:wrap="none" w:vAnchor="text" w:hAnchor="margin" w:xAlign="right" w:y="1"/>
      <w:rPr>
        <w:rStyle w:val="Seitenzahl"/>
      </w:rPr>
    </w:pPr>
    <w:r w:rsidRPr="00051212">
      <w:rPr>
        <w:rStyle w:val="Seitenzahl"/>
      </w:rPr>
      <w:fldChar w:fldCharType="begin"/>
    </w:r>
    <w:r w:rsidRPr="00051212">
      <w:rPr>
        <w:rStyle w:val="Seitenzahl"/>
      </w:rPr>
      <w:instrText xml:space="preserve">PAGE  </w:instrText>
    </w:r>
    <w:r w:rsidRPr="00051212">
      <w:rPr>
        <w:rStyle w:val="Seitenzahl"/>
      </w:rPr>
      <w:fldChar w:fldCharType="separate"/>
    </w:r>
    <w:r>
      <w:rPr>
        <w:rStyle w:val="Seitenzahl"/>
        <w:noProof/>
      </w:rPr>
      <w:t>63</w:t>
    </w:r>
    <w:r w:rsidRPr="00051212">
      <w:rPr>
        <w:rStyle w:val="Seitenzahl"/>
      </w:rPr>
      <w:fldChar w:fldCharType="end"/>
    </w:r>
  </w:p>
  <w:p w14:paraId="5D9301A9" w14:textId="77777777" w:rsidR="00940066" w:rsidRPr="00051212" w:rsidRDefault="00940066" w:rsidP="00E230F8">
    <w:pPr>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E66537"/>
    <w:multiLevelType w:val="hybridMultilevel"/>
    <w:tmpl w:val="6CA22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7140C"/>
    <w:multiLevelType w:val="hybridMultilevel"/>
    <w:tmpl w:val="99D65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41891"/>
    <w:multiLevelType w:val="hybridMultilevel"/>
    <w:tmpl w:val="C23888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A63EAA"/>
    <w:multiLevelType w:val="hybridMultilevel"/>
    <w:tmpl w:val="66CC2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8C37E7"/>
    <w:multiLevelType w:val="hybridMultilevel"/>
    <w:tmpl w:val="5C383492"/>
    <w:lvl w:ilvl="0" w:tplc="1090DB78">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E16B2"/>
    <w:multiLevelType w:val="hybridMultilevel"/>
    <w:tmpl w:val="E6EA5B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C324E2"/>
    <w:multiLevelType w:val="hybridMultilevel"/>
    <w:tmpl w:val="1868BC20"/>
    <w:lvl w:ilvl="0" w:tplc="CE203D0A">
      <w:start w:val="30"/>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80A75"/>
    <w:multiLevelType w:val="hybridMultilevel"/>
    <w:tmpl w:val="E9A89032"/>
    <w:lvl w:ilvl="0" w:tplc="8F8A112A">
      <w:start w:val="2"/>
      <w:numFmt w:val="bullet"/>
      <w:lvlText w:val=""/>
      <w:lvlJc w:val="left"/>
      <w:pPr>
        <w:ind w:left="1080" w:hanging="360"/>
      </w:pPr>
      <w:rPr>
        <w:rFonts w:ascii="Wingdings" w:eastAsiaTheme="minorEastAsia" w:hAnsi="Wingdings"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4E24BA2"/>
    <w:multiLevelType w:val="hybridMultilevel"/>
    <w:tmpl w:val="E63AD482"/>
    <w:lvl w:ilvl="0" w:tplc="3D94B2F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7C5BAF"/>
    <w:multiLevelType w:val="hybridMultilevel"/>
    <w:tmpl w:val="7F22B4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7206CE1"/>
    <w:multiLevelType w:val="multilevel"/>
    <w:tmpl w:val="63A895D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184305CF"/>
    <w:multiLevelType w:val="multilevel"/>
    <w:tmpl w:val="0684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E33F4E"/>
    <w:multiLevelType w:val="hybridMultilevel"/>
    <w:tmpl w:val="0EECF01E"/>
    <w:lvl w:ilvl="0" w:tplc="0409000B">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337B3B"/>
    <w:multiLevelType w:val="hybridMultilevel"/>
    <w:tmpl w:val="6B5402A0"/>
    <w:lvl w:ilvl="0" w:tplc="EC9475CA">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CCD2127"/>
    <w:multiLevelType w:val="hybridMultilevel"/>
    <w:tmpl w:val="073E50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FB0C22"/>
    <w:multiLevelType w:val="hybridMultilevel"/>
    <w:tmpl w:val="0F8A729C"/>
    <w:lvl w:ilvl="0" w:tplc="0409000B">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104AF5"/>
    <w:multiLevelType w:val="hybridMultilevel"/>
    <w:tmpl w:val="6F0CA9BC"/>
    <w:lvl w:ilvl="0" w:tplc="EA740CFC">
      <w:start w:val="3"/>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3D7738"/>
    <w:multiLevelType w:val="hybridMultilevel"/>
    <w:tmpl w:val="DDC42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74660C"/>
    <w:multiLevelType w:val="hybridMultilevel"/>
    <w:tmpl w:val="A11A1376"/>
    <w:lvl w:ilvl="0" w:tplc="27D2ED7E">
      <w:start w:val="1"/>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9558FE"/>
    <w:multiLevelType w:val="hybridMultilevel"/>
    <w:tmpl w:val="91249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360B9E"/>
    <w:multiLevelType w:val="hybridMultilevel"/>
    <w:tmpl w:val="A648AFE8"/>
    <w:lvl w:ilvl="0" w:tplc="0D9EDD6A">
      <w:numFmt w:val="bullet"/>
      <w:lvlText w:val=""/>
      <w:lvlJc w:val="left"/>
      <w:pPr>
        <w:ind w:left="1640" w:hanging="92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A8C777F"/>
    <w:multiLevelType w:val="hybridMultilevel"/>
    <w:tmpl w:val="BFDE2360"/>
    <w:lvl w:ilvl="0" w:tplc="6FEC3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E4D9C"/>
    <w:multiLevelType w:val="hybridMultilevel"/>
    <w:tmpl w:val="792E76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1C727B"/>
    <w:multiLevelType w:val="hybridMultilevel"/>
    <w:tmpl w:val="F00EF9EE"/>
    <w:lvl w:ilvl="0" w:tplc="A2368746">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F6767B"/>
    <w:multiLevelType w:val="hybridMultilevel"/>
    <w:tmpl w:val="3F120F12"/>
    <w:lvl w:ilvl="0" w:tplc="1090DB78">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D1369D"/>
    <w:multiLevelType w:val="hybridMultilevel"/>
    <w:tmpl w:val="7E5AB460"/>
    <w:lvl w:ilvl="0" w:tplc="646869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667E4F"/>
    <w:multiLevelType w:val="multilevel"/>
    <w:tmpl w:val="F986358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3F0677FE"/>
    <w:multiLevelType w:val="hybridMultilevel"/>
    <w:tmpl w:val="3F80752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D879E7"/>
    <w:multiLevelType w:val="hybridMultilevel"/>
    <w:tmpl w:val="70ACFD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6024C2"/>
    <w:multiLevelType w:val="hybridMultilevel"/>
    <w:tmpl w:val="B622E89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8031E3"/>
    <w:multiLevelType w:val="hybridMultilevel"/>
    <w:tmpl w:val="5550323A"/>
    <w:lvl w:ilvl="0" w:tplc="3BC09E46">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EE7FB1"/>
    <w:multiLevelType w:val="hybridMultilevel"/>
    <w:tmpl w:val="97981A12"/>
    <w:lvl w:ilvl="0" w:tplc="995012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FF2A45"/>
    <w:multiLevelType w:val="multilevel"/>
    <w:tmpl w:val="CBFA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057567E"/>
    <w:multiLevelType w:val="hybridMultilevel"/>
    <w:tmpl w:val="1416F5F4"/>
    <w:lvl w:ilvl="0" w:tplc="1090DB78">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882451"/>
    <w:multiLevelType w:val="hybridMultilevel"/>
    <w:tmpl w:val="686A0A94"/>
    <w:lvl w:ilvl="0" w:tplc="3BDCEABA">
      <w:start w:val="1"/>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F3521F"/>
    <w:multiLevelType w:val="hybridMultilevel"/>
    <w:tmpl w:val="AAE22CC2"/>
    <w:lvl w:ilvl="0" w:tplc="CC601D2C">
      <w:start w:val="3"/>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F03243"/>
    <w:multiLevelType w:val="hybridMultilevel"/>
    <w:tmpl w:val="5A341242"/>
    <w:lvl w:ilvl="0" w:tplc="EB3014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D23449"/>
    <w:multiLevelType w:val="hybridMultilevel"/>
    <w:tmpl w:val="C4CE9184"/>
    <w:lvl w:ilvl="0" w:tplc="E4729AD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576DA9"/>
    <w:multiLevelType w:val="hybridMultilevel"/>
    <w:tmpl w:val="CD68B7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6D738D"/>
    <w:multiLevelType w:val="hybridMultilevel"/>
    <w:tmpl w:val="D5B2963E"/>
    <w:lvl w:ilvl="0" w:tplc="AAE23AB6">
      <w:start w:val="3"/>
      <w:numFmt w:val="bullet"/>
      <w:lvlText w:val=""/>
      <w:lvlJc w:val="left"/>
      <w:pPr>
        <w:ind w:left="1080" w:hanging="360"/>
      </w:pPr>
      <w:rPr>
        <w:rFonts w:ascii="Wingdings" w:eastAsia="Cambria" w:hAnsi="Wingdings"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4CA75DE"/>
    <w:multiLevelType w:val="hybridMultilevel"/>
    <w:tmpl w:val="E648DFB2"/>
    <w:lvl w:ilvl="0" w:tplc="D764D47A">
      <w:start w:val="2"/>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34C3D"/>
    <w:multiLevelType w:val="hybridMultilevel"/>
    <w:tmpl w:val="2A789D5E"/>
    <w:lvl w:ilvl="0" w:tplc="646869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5809FF"/>
    <w:multiLevelType w:val="multilevel"/>
    <w:tmpl w:val="34807C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15:restartNumberingAfterBreak="0">
    <w:nsid w:val="68A66D3B"/>
    <w:multiLevelType w:val="hybridMultilevel"/>
    <w:tmpl w:val="FDD6B61A"/>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2205F1"/>
    <w:multiLevelType w:val="hybridMultilevel"/>
    <w:tmpl w:val="1DEE8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772AB7"/>
    <w:multiLevelType w:val="hybridMultilevel"/>
    <w:tmpl w:val="6296A7DA"/>
    <w:lvl w:ilvl="0" w:tplc="91D054D2">
      <w:start w:val="1"/>
      <w:numFmt w:val="decimal"/>
      <w:lvlText w:val="(%1)"/>
      <w:lvlJc w:val="left"/>
      <w:pPr>
        <w:ind w:left="1780" w:hanging="10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AEC1EF3"/>
    <w:multiLevelType w:val="hybridMultilevel"/>
    <w:tmpl w:val="C4C655DE"/>
    <w:lvl w:ilvl="0" w:tplc="2800EA5E">
      <w:start w:val="1"/>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8" w15:restartNumberingAfterBreak="0">
    <w:nsid w:val="6B2368BA"/>
    <w:multiLevelType w:val="hybridMultilevel"/>
    <w:tmpl w:val="D332A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F013EC3"/>
    <w:multiLevelType w:val="hybridMultilevel"/>
    <w:tmpl w:val="1A48A016"/>
    <w:lvl w:ilvl="0" w:tplc="B96010E2">
      <w:start w:val="3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3B3C3A"/>
    <w:multiLevelType w:val="hybridMultilevel"/>
    <w:tmpl w:val="1C6A7A7C"/>
    <w:lvl w:ilvl="0" w:tplc="8376A4E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FB3242"/>
    <w:multiLevelType w:val="hybridMultilevel"/>
    <w:tmpl w:val="18D02CCE"/>
    <w:lvl w:ilvl="0" w:tplc="61DCD126">
      <w:start w:val="1"/>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B947A1"/>
    <w:multiLevelType w:val="hybridMultilevel"/>
    <w:tmpl w:val="608A087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BD618F"/>
    <w:multiLevelType w:val="hybridMultilevel"/>
    <w:tmpl w:val="1ADE23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2"/>
  </w:num>
  <w:num w:numId="3">
    <w:abstractNumId w:val="33"/>
  </w:num>
  <w:num w:numId="4">
    <w:abstractNumId w:val="43"/>
  </w:num>
  <w:num w:numId="5">
    <w:abstractNumId w:val="11"/>
  </w:num>
  <w:num w:numId="6">
    <w:abstractNumId w:val="38"/>
  </w:num>
  <w:num w:numId="7">
    <w:abstractNumId w:val="13"/>
  </w:num>
  <w:num w:numId="8">
    <w:abstractNumId w:val="53"/>
  </w:num>
  <w:num w:numId="9">
    <w:abstractNumId w:val="16"/>
  </w:num>
  <w:num w:numId="10">
    <w:abstractNumId w:val="8"/>
  </w:num>
  <w:num w:numId="11">
    <w:abstractNumId w:val="29"/>
  </w:num>
  <w:num w:numId="12">
    <w:abstractNumId w:val="34"/>
  </w:num>
  <w:num w:numId="13">
    <w:abstractNumId w:val="25"/>
  </w:num>
  <w:num w:numId="14">
    <w:abstractNumId w:val="6"/>
  </w:num>
  <w:num w:numId="15">
    <w:abstractNumId w:val="15"/>
  </w:num>
  <w:num w:numId="16">
    <w:abstractNumId w:val="5"/>
  </w:num>
  <w:num w:numId="17">
    <w:abstractNumId w:val="0"/>
  </w:num>
  <w:num w:numId="18">
    <w:abstractNumId w:val="17"/>
  </w:num>
  <w:num w:numId="19">
    <w:abstractNumId w:val="40"/>
  </w:num>
  <w:num w:numId="20">
    <w:abstractNumId w:val="36"/>
  </w:num>
  <w:num w:numId="21">
    <w:abstractNumId w:val="51"/>
  </w:num>
  <w:num w:numId="22">
    <w:abstractNumId w:val="22"/>
  </w:num>
  <w:num w:numId="23">
    <w:abstractNumId w:val="50"/>
  </w:num>
  <w:num w:numId="24">
    <w:abstractNumId w:val="41"/>
  </w:num>
  <w:num w:numId="25">
    <w:abstractNumId w:val="46"/>
  </w:num>
  <w:num w:numId="26">
    <w:abstractNumId w:val="23"/>
  </w:num>
  <w:num w:numId="27">
    <w:abstractNumId w:val="35"/>
  </w:num>
  <w:num w:numId="28">
    <w:abstractNumId w:val="19"/>
  </w:num>
  <w:num w:numId="29">
    <w:abstractNumId w:val="30"/>
  </w:num>
  <w:num w:numId="30">
    <w:abstractNumId w:val="52"/>
  </w:num>
  <w:num w:numId="31">
    <w:abstractNumId w:val="44"/>
  </w:num>
  <w:num w:numId="32">
    <w:abstractNumId w:val="37"/>
  </w:num>
  <w:num w:numId="33">
    <w:abstractNumId w:val="9"/>
  </w:num>
  <w:num w:numId="34">
    <w:abstractNumId w:val="45"/>
  </w:num>
  <w:num w:numId="35">
    <w:abstractNumId w:val="28"/>
  </w:num>
  <w:num w:numId="36">
    <w:abstractNumId w:val="21"/>
  </w:num>
  <w:num w:numId="37">
    <w:abstractNumId w:val="1"/>
  </w:num>
  <w:num w:numId="38">
    <w:abstractNumId w:val="2"/>
  </w:num>
  <w:num w:numId="39">
    <w:abstractNumId w:val="4"/>
  </w:num>
  <w:num w:numId="40">
    <w:abstractNumId w:val="18"/>
  </w:num>
  <w:num w:numId="41">
    <w:abstractNumId w:val="20"/>
  </w:num>
  <w:num w:numId="42">
    <w:abstractNumId w:val="48"/>
  </w:num>
  <w:num w:numId="43">
    <w:abstractNumId w:val="26"/>
  </w:num>
  <w:num w:numId="44">
    <w:abstractNumId w:val="32"/>
  </w:num>
  <w:num w:numId="45">
    <w:abstractNumId w:val="42"/>
  </w:num>
  <w:num w:numId="46">
    <w:abstractNumId w:val="39"/>
  </w:num>
  <w:num w:numId="47">
    <w:abstractNumId w:val="31"/>
  </w:num>
  <w:num w:numId="48">
    <w:abstractNumId w:val="24"/>
  </w:num>
  <w:num w:numId="49">
    <w:abstractNumId w:val="7"/>
  </w:num>
  <w:num w:numId="50">
    <w:abstractNumId w:val="49"/>
  </w:num>
  <w:num w:numId="51">
    <w:abstractNumId w:val="10"/>
  </w:num>
  <w:num w:numId="52">
    <w:abstractNumId w:val="3"/>
  </w:num>
  <w:num w:numId="53">
    <w:abstractNumId w:val="47"/>
  </w:num>
  <w:num w:numId="54">
    <w:abstractNumId w:val="14"/>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eijo Henri">
    <w15:presenceInfo w15:providerId="AD" w15:userId="S::henri.weijo@aalto.fi::af7bf83f-4ed5-4ac1-9353-6507a8c30e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55"/>
    <w:rsid w:val="0000088D"/>
    <w:rsid w:val="00001B33"/>
    <w:rsid w:val="00002E59"/>
    <w:rsid w:val="00003304"/>
    <w:rsid w:val="000034CA"/>
    <w:rsid w:val="000052C8"/>
    <w:rsid w:val="00006DBE"/>
    <w:rsid w:val="000107DC"/>
    <w:rsid w:val="00011047"/>
    <w:rsid w:val="00011E90"/>
    <w:rsid w:val="00016A87"/>
    <w:rsid w:val="00016B22"/>
    <w:rsid w:val="0001757E"/>
    <w:rsid w:val="00017E6A"/>
    <w:rsid w:val="00020B3C"/>
    <w:rsid w:val="00021DF8"/>
    <w:rsid w:val="00022D9A"/>
    <w:rsid w:val="00027655"/>
    <w:rsid w:val="000278AA"/>
    <w:rsid w:val="00030BF8"/>
    <w:rsid w:val="0003136A"/>
    <w:rsid w:val="000322C8"/>
    <w:rsid w:val="00032483"/>
    <w:rsid w:val="000347B6"/>
    <w:rsid w:val="000364D8"/>
    <w:rsid w:val="00040BB2"/>
    <w:rsid w:val="000428D1"/>
    <w:rsid w:val="000445C3"/>
    <w:rsid w:val="0004580E"/>
    <w:rsid w:val="000459FD"/>
    <w:rsid w:val="00047983"/>
    <w:rsid w:val="00051BA9"/>
    <w:rsid w:val="00053C69"/>
    <w:rsid w:val="00055727"/>
    <w:rsid w:val="00055855"/>
    <w:rsid w:val="000571FB"/>
    <w:rsid w:val="00057AD3"/>
    <w:rsid w:val="00060035"/>
    <w:rsid w:val="0006055E"/>
    <w:rsid w:val="00060DD1"/>
    <w:rsid w:val="0006120A"/>
    <w:rsid w:val="00061E76"/>
    <w:rsid w:val="0006224E"/>
    <w:rsid w:val="00062735"/>
    <w:rsid w:val="000627F9"/>
    <w:rsid w:val="000645F0"/>
    <w:rsid w:val="000653B0"/>
    <w:rsid w:val="000676D2"/>
    <w:rsid w:val="0007015D"/>
    <w:rsid w:val="00070305"/>
    <w:rsid w:val="0007177C"/>
    <w:rsid w:val="00073399"/>
    <w:rsid w:val="0007517B"/>
    <w:rsid w:val="000753E2"/>
    <w:rsid w:val="00076D70"/>
    <w:rsid w:val="000773BB"/>
    <w:rsid w:val="00077736"/>
    <w:rsid w:val="00080907"/>
    <w:rsid w:val="0008154F"/>
    <w:rsid w:val="00086006"/>
    <w:rsid w:val="00087E40"/>
    <w:rsid w:val="0009076B"/>
    <w:rsid w:val="000915ED"/>
    <w:rsid w:val="000925C4"/>
    <w:rsid w:val="00094053"/>
    <w:rsid w:val="00094C69"/>
    <w:rsid w:val="00094DA4"/>
    <w:rsid w:val="000959A1"/>
    <w:rsid w:val="00096326"/>
    <w:rsid w:val="00097E69"/>
    <w:rsid w:val="000A00C7"/>
    <w:rsid w:val="000A01B5"/>
    <w:rsid w:val="000A0809"/>
    <w:rsid w:val="000A0CD2"/>
    <w:rsid w:val="000A103B"/>
    <w:rsid w:val="000A2C19"/>
    <w:rsid w:val="000B2FC0"/>
    <w:rsid w:val="000B373D"/>
    <w:rsid w:val="000B6B4F"/>
    <w:rsid w:val="000C0055"/>
    <w:rsid w:val="000C2DA0"/>
    <w:rsid w:val="000C3215"/>
    <w:rsid w:val="000C4288"/>
    <w:rsid w:val="000C508B"/>
    <w:rsid w:val="000C60DF"/>
    <w:rsid w:val="000C60ED"/>
    <w:rsid w:val="000C6AAA"/>
    <w:rsid w:val="000D04D7"/>
    <w:rsid w:val="000D25A5"/>
    <w:rsid w:val="000D2730"/>
    <w:rsid w:val="000D5311"/>
    <w:rsid w:val="000D5627"/>
    <w:rsid w:val="000E0B98"/>
    <w:rsid w:val="000E1714"/>
    <w:rsid w:val="000E3489"/>
    <w:rsid w:val="000E38E7"/>
    <w:rsid w:val="000E4C4A"/>
    <w:rsid w:val="000F01A2"/>
    <w:rsid w:val="000F1D33"/>
    <w:rsid w:val="000F3078"/>
    <w:rsid w:val="000F5FBE"/>
    <w:rsid w:val="00102668"/>
    <w:rsid w:val="00102DE7"/>
    <w:rsid w:val="00103495"/>
    <w:rsid w:val="00103D2D"/>
    <w:rsid w:val="00105E9B"/>
    <w:rsid w:val="00106935"/>
    <w:rsid w:val="00110378"/>
    <w:rsid w:val="0011782D"/>
    <w:rsid w:val="00121DAA"/>
    <w:rsid w:val="001226AB"/>
    <w:rsid w:val="00122A75"/>
    <w:rsid w:val="00122F63"/>
    <w:rsid w:val="001279B9"/>
    <w:rsid w:val="00132206"/>
    <w:rsid w:val="00133CAE"/>
    <w:rsid w:val="00134BED"/>
    <w:rsid w:val="001379BE"/>
    <w:rsid w:val="001403EA"/>
    <w:rsid w:val="00141A4A"/>
    <w:rsid w:val="00142CCC"/>
    <w:rsid w:val="00143CA9"/>
    <w:rsid w:val="001448BF"/>
    <w:rsid w:val="00147961"/>
    <w:rsid w:val="00147A62"/>
    <w:rsid w:val="001501AB"/>
    <w:rsid w:val="001526C3"/>
    <w:rsid w:val="00154640"/>
    <w:rsid w:val="00157AD4"/>
    <w:rsid w:val="00157E96"/>
    <w:rsid w:val="0016044E"/>
    <w:rsid w:val="00161CE4"/>
    <w:rsid w:val="00167632"/>
    <w:rsid w:val="00171B9E"/>
    <w:rsid w:val="0017260A"/>
    <w:rsid w:val="0017499E"/>
    <w:rsid w:val="00175002"/>
    <w:rsid w:val="0017716A"/>
    <w:rsid w:val="00180C2B"/>
    <w:rsid w:val="00182635"/>
    <w:rsid w:val="00182CB2"/>
    <w:rsid w:val="0018319C"/>
    <w:rsid w:val="00183BF6"/>
    <w:rsid w:val="001844C6"/>
    <w:rsid w:val="00185217"/>
    <w:rsid w:val="00190DE3"/>
    <w:rsid w:val="001915E4"/>
    <w:rsid w:val="0019385E"/>
    <w:rsid w:val="00193E3C"/>
    <w:rsid w:val="0019438B"/>
    <w:rsid w:val="001970B3"/>
    <w:rsid w:val="00197662"/>
    <w:rsid w:val="00197CC7"/>
    <w:rsid w:val="001A0440"/>
    <w:rsid w:val="001A2144"/>
    <w:rsid w:val="001A2F9F"/>
    <w:rsid w:val="001A661B"/>
    <w:rsid w:val="001A683D"/>
    <w:rsid w:val="001A7065"/>
    <w:rsid w:val="001B280F"/>
    <w:rsid w:val="001B41EE"/>
    <w:rsid w:val="001B6CDE"/>
    <w:rsid w:val="001B6D5D"/>
    <w:rsid w:val="001C33C6"/>
    <w:rsid w:val="001C38F9"/>
    <w:rsid w:val="001C432F"/>
    <w:rsid w:val="001C4B40"/>
    <w:rsid w:val="001C64B8"/>
    <w:rsid w:val="001C6616"/>
    <w:rsid w:val="001C7B8E"/>
    <w:rsid w:val="001D083E"/>
    <w:rsid w:val="001D0D29"/>
    <w:rsid w:val="001D21E1"/>
    <w:rsid w:val="001D247A"/>
    <w:rsid w:val="001D3426"/>
    <w:rsid w:val="001D37CB"/>
    <w:rsid w:val="001D3F1A"/>
    <w:rsid w:val="001D44FD"/>
    <w:rsid w:val="001E1332"/>
    <w:rsid w:val="001E34D7"/>
    <w:rsid w:val="001E534D"/>
    <w:rsid w:val="001E5F8B"/>
    <w:rsid w:val="001E61E7"/>
    <w:rsid w:val="001E7CB6"/>
    <w:rsid w:val="001F237B"/>
    <w:rsid w:val="001F305F"/>
    <w:rsid w:val="001F3AE9"/>
    <w:rsid w:val="001F4EEE"/>
    <w:rsid w:val="001F528D"/>
    <w:rsid w:val="002009C3"/>
    <w:rsid w:val="00203F16"/>
    <w:rsid w:val="0020683F"/>
    <w:rsid w:val="0020794B"/>
    <w:rsid w:val="002155DA"/>
    <w:rsid w:val="00215E12"/>
    <w:rsid w:val="002163FB"/>
    <w:rsid w:val="00216BB3"/>
    <w:rsid w:val="00216D16"/>
    <w:rsid w:val="002170E1"/>
    <w:rsid w:val="00217C5E"/>
    <w:rsid w:val="00217CF2"/>
    <w:rsid w:val="00221EEE"/>
    <w:rsid w:val="00222BDB"/>
    <w:rsid w:val="00223F53"/>
    <w:rsid w:val="00224A01"/>
    <w:rsid w:val="00225683"/>
    <w:rsid w:val="00227242"/>
    <w:rsid w:val="00227C0B"/>
    <w:rsid w:val="002300D2"/>
    <w:rsid w:val="00230D81"/>
    <w:rsid w:val="00231F89"/>
    <w:rsid w:val="00232DF1"/>
    <w:rsid w:val="00234486"/>
    <w:rsid w:val="002347DA"/>
    <w:rsid w:val="00234F64"/>
    <w:rsid w:val="00234FFA"/>
    <w:rsid w:val="002401EB"/>
    <w:rsid w:val="00240236"/>
    <w:rsid w:val="00240321"/>
    <w:rsid w:val="002404F2"/>
    <w:rsid w:val="00241B9D"/>
    <w:rsid w:val="0024250F"/>
    <w:rsid w:val="002428C9"/>
    <w:rsid w:val="00246264"/>
    <w:rsid w:val="00252718"/>
    <w:rsid w:val="00253BBC"/>
    <w:rsid w:val="00253C5F"/>
    <w:rsid w:val="0025441E"/>
    <w:rsid w:val="002546EA"/>
    <w:rsid w:val="002571E5"/>
    <w:rsid w:val="002625E4"/>
    <w:rsid w:val="00264B3D"/>
    <w:rsid w:val="00265827"/>
    <w:rsid w:val="0026590F"/>
    <w:rsid w:val="00267106"/>
    <w:rsid w:val="00267146"/>
    <w:rsid w:val="002673F3"/>
    <w:rsid w:val="0026759A"/>
    <w:rsid w:val="00271C63"/>
    <w:rsid w:val="00277CCB"/>
    <w:rsid w:val="00280B3D"/>
    <w:rsid w:val="00281FAF"/>
    <w:rsid w:val="0028258A"/>
    <w:rsid w:val="00282D6E"/>
    <w:rsid w:val="00283CFD"/>
    <w:rsid w:val="002850B0"/>
    <w:rsid w:val="002856F1"/>
    <w:rsid w:val="00285B1B"/>
    <w:rsid w:val="00291512"/>
    <w:rsid w:val="00293CBE"/>
    <w:rsid w:val="0029482A"/>
    <w:rsid w:val="00296B96"/>
    <w:rsid w:val="002A2664"/>
    <w:rsid w:val="002A3AAC"/>
    <w:rsid w:val="002A54F7"/>
    <w:rsid w:val="002A7BC0"/>
    <w:rsid w:val="002B10B6"/>
    <w:rsid w:val="002B20D7"/>
    <w:rsid w:val="002B221B"/>
    <w:rsid w:val="002B5760"/>
    <w:rsid w:val="002B6283"/>
    <w:rsid w:val="002B67B1"/>
    <w:rsid w:val="002C099C"/>
    <w:rsid w:val="002C145F"/>
    <w:rsid w:val="002C328C"/>
    <w:rsid w:val="002C36C5"/>
    <w:rsid w:val="002C435D"/>
    <w:rsid w:val="002C4D29"/>
    <w:rsid w:val="002C5298"/>
    <w:rsid w:val="002C53EA"/>
    <w:rsid w:val="002C5769"/>
    <w:rsid w:val="002C73A7"/>
    <w:rsid w:val="002D0604"/>
    <w:rsid w:val="002D06EA"/>
    <w:rsid w:val="002D1EB0"/>
    <w:rsid w:val="002D2176"/>
    <w:rsid w:val="002D4325"/>
    <w:rsid w:val="002D6ABC"/>
    <w:rsid w:val="002D71C9"/>
    <w:rsid w:val="002E04AF"/>
    <w:rsid w:val="002E0C1C"/>
    <w:rsid w:val="002E11FC"/>
    <w:rsid w:val="002E1894"/>
    <w:rsid w:val="002E3BB1"/>
    <w:rsid w:val="002E5320"/>
    <w:rsid w:val="002E572E"/>
    <w:rsid w:val="002F0112"/>
    <w:rsid w:val="002F1053"/>
    <w:rsid w:val="002F17FA"/>
    <w:rsid w:val="002F273A"/>
    <w:rsid w:val="002F2DEA"/>
    <w:rsid w:val="002F3034"/>
    <w:rsid w:val="002F3838"/>
    <w:rsid w:val="002F47A2"/>
    <w:rsid w:val="002F4E49"/>
    <w:rsid w:val="002F67CB"/>
    <w:rsid w:val="00300547"/>
    <w:rsid w:val="0030205B"/>
    <w:rsid w:val="003035F3"/>
    <w:rsid w:val="003037E7"/>
    <w:rsid w:val="00306177"/>
    <w:rsid w:val="003062BE"/>
    <w:rsid w:val="00306A7D"/>
    <w:rsid w:val="00313A0B"/>
    <w:rsid w:val="0031408E"/>
    <w:rsid w:val="0031468F"/>
    <w:rsid w:val="00314B52"/>
    <w:rsid w:val="00315752"/>
    <w:rsid w:val="00315C14"/>
    <w:rsid w:val="00315CD3"/>
    <w:rsid w:val="003202D0"/>
    <w:rsid w:val="00320C47"/>
    <w:rsid w:val="0032251A"/>
    <w:rsid w:val="00326065"/>
    <w:rsid w:val="003260E9"/>
    <w:rsid w:val="003264EE"/>
    <w:rsid w:val="00326676"/>
    <w:rsid w:val="00330A78"/>
    <w:rsid w:val="0033334B"/>
    <w:rsid w:val="00335059"/>
    <w:rsid w:val="0033642D"/>
    <w:rsid w:val="00340420"/>
    <w:rsid w:val="00340A55"/>
    <w:rsid w:val="00340B92"/>
    <w:rsid w:val="00344B3D"/>
    <w:rsid w:val="00344CB8"/>
    <w:rsid w:val="00346777"/>
    <w:rsid w:val="00346D4C"/>
    <w:rsid w:val="00347A0B"/>
    <w:rsid w:val="0035172E"/>
    <w:rsid w:val="00351761"/>
    <w:rsid w:val="00352010"/>
    <w:rsid w:val="00352D58"/>
    <w:rsid w:val="00355FB8"/>
    <w:rsid w:val="00356231"/>
    <w:rsid w:val="00356E72"/>
    <w:rsid w:val="00357EBA"/>
    <w:rsid w:val="00360856"/>
    <w:rsid w:val="00360EBD"/>
    <w:rsid w:val="00361DA2"/>
    <w:rsid w:val="003632D6"/>
    <w:rsid w:val="003642F6"/>
    <w:rsid w:val="0036463D"/>
    <w:rsid w:val="00365F11"/>
    <w:rsid w:val="0037277B"/>
    <w:rsid w:val="00377405"/>
    <w:rsid w:val="00380FA5"/>
    <w:rsid w:val="00381673"/>
    <w:rsid w:val="0038173E"/>
    <w:rsid w:val="003818F9"/>
    <w:rsid w:val="003828FA"/>
    <w:rsid w:val="00383625"/>
    <w:rsid w:val="00384310"/>
    <w:rsid w:val="00385F1E"/>
    <w:rsid w:val="00390558"/>
    <w:rsid w:val="003A00ED"/>
    <w:rsid w:val="003A062D"/>
    <w:rsid w:val="003A20E9"/>
    <w:rsid w:val="003A2E97"/>
    <w:rsid w:val="003A3C20"/>
    <w:rsid w:val="003A7B57"/>
    <w:rsid w:val="003B2E30"/>
    <w:rsid w:val="003C239E"/>
    <w:rsid w:val="003C3C88"/>
    <w:rsid w:val="003C4275"/>
    <w:rsid w:val="003C4F1E"/>
    <w:rsid w:val="003C5DCC"/>
    <w:rsid w:val="003C64ED"/>
    <w:rsid w:val="003C6F70"/>
    <w:rsid w:val="003C79E0"/>
    <w:rsid w:val="003D0E90"/>
    <w:rsid w:val="003D1FC1"/>
    <w:rsid w:val="003D2CE2"/>
    <w:rsid w:val="003D3C70"/>
    <w:rsid w:val="003D4206"/>
    <w:rsid w:val="003D4D95"/>
    <w:rsid w:val="003D6844"/>
    <w:rsid w:val="003D7805"/>
    <w:rsid w:val="003D7C82"/>
    <w:rsid w:val="003D7D1B"/>
    <w:rsid w:val="003E1FE2"/>
    <w:rsid w:val="003E32E8"/>
    <w:rsid w:val="003E5669"/>
    <w:rsid w:val="003E6A1A"/>
    <w:rsid w:val="003F1DC7"/>
    <w:rsid w:val="003F28B2"/>
    <w:rsid w:val="003F6F05"/>
    <w:rsid w:val="00402459"/>
    <w:rsid w:val="004025C2"/>
    <w:rsid w:val="00403479"/>
    <w:rsid w:val="00403782"/>
    <w:rsid w:val="00404B74"/>
    <w:rsid w:val="00405160"/>
    <w:rsid w:val="004107DD"/>
    <w:rsid w:val="004125F9"/>
    <w:rsid w:val="004136DF"/>
    <w:rsid w:val="00416336"/>
    <w:rsid w:val="00420259"/>
    <w:rsid w:val="00420653"/>
    <w:rsid w:val="00423D59"/>
    <w:rsid w:val="004247E5"/>
    <w:rsid w:val="0042616F"/>
    <w:rsid w:val="004276CB"/>
    <w:rsid w:val="004276D9"/>
    <w:rsid w:val="004307F4"/>
    <w:rsid w:val="004308D4"/>
    <w:rsid w:val="00431187"/>
    <w:rsid w:val="004322D1"/>
    <w:rsid w:val="00433E2F"/>
    <w:rsid w:val="00434B79"/>
    <w:rsid w:val="004377BA"/>
    <w:rsid w:val="00437A1C"/>
    <w:rsid w:val="00437F62"/>
    <w:rsid w:val="00440337"/>
    <w:rsid w:val="00440787"/>
    <w:rsid w:val="0044097E"/>
    <w:rsid w:val="00441C5A"/>
    <w:rsid w:val="00444F71"/>
    <w:rsid w:val="004476A4"/>
    <w:rsid w:val="00447C56"/>
    <w:rsid w:val="00450C8C"/>
    <w:rsid w:val="00450DF1"/>
    <w:rsid w:val="004547FC"/>
    <w:rsid w:val="00455519"/>
    <w:rsid w:val="00456070"/>
    <w:rsid w:val="0046517E"/>
    <w:rsid w:val="0046558E"/>
    <w:rsid w:val="0046656D"/>
    <w:rsid w:val="00466F4D"/>
    <w:rsid w:val="00467835"/>
    <w:rsid w:val="00474013"/>
    <w:rsid w:val="00476B69"/>
    <w:rsid w:val="00480419"/>
    <w:rsid w:val="00480F70"/>
    <w:rsid w:val="0048214E"/>
    <w:rsid w:val="00486BF4"/>
    <w:rsid w:val="00487739"/>
    <w:rsid w:val="0048774A"/>
    <w:rsid w:val="00490053"/>
    <w:rsid w:val="00491045"/>
    <w:rsid w:val="00491CC5"/>
    <w:rsid w:val="00494B10"/>
    <w:rsid w:val="00494FA8"/>
    <w:rsid w:val="004954C7"/>
    <w:rsid w:val="004956B2"/>
    <w:rsid w:val="00495AD3"/>
    <w:rsid w:val="0049628C"/>
    <w:rsid w:val="004A2AEA"/>
    <w:rsid w:val="004A4862"/>
    <w:rsid w:val="004A4C3F"/>
    <w:rsid w:val="004A51B9"/>
    <w:rsid w:val="004A5302"/>
    <w:rsid w:val="004A578B"/>
    <w:rsid w:val="004B3592"/>
    <w:rsid w:val="004B56D7"/>
    <w:rsid w:val="004B5A3B"/>
    <w:rsid w:val="004B6FFC"/>
    <w:rsid w:val="004C0F3E"/>
    <w:rsid w:val="004C2677"/>
    <w:rsid w:val="004C2FFC"/>
    <w:rsid w:val="004C48AC"/>
    <w:rsid w:val="004C529B"/>
    <w:rsid w:val="004C5BBC"/>
    <w:rsid w:val="004D065A"/>
    <w:rsid w:val="004D1362"/>
    <w:rsid w:val="004D3032"/>
    <w:rsid w:val="004D4C00"/>
    <w:rsid w:val="004D537D"/>
    <w:rsid w:val="004D6803"/>
    <w:rsid w:val="004E30D2"/>
    <w:rsid w:val="004E35AD"/>
    <w:rsid w:val="004E40C9"/>
    <w:rsid w:val="004E45F3"/>
    <w:rsid w:val="004E4645"/>
    <w:rsid w:val="004E4C60"/>
    <w:rsid w:val="004F1B0E"/>
    <w:rsid w:val="004F2C34"/>
    <w:rsid w:val="004F48E8"/>
    <w:rsid w:val="004F52A2"/>
    <w:rsid w:val="004F5E23"/>
    <w:rsid w:val="004F6349"/>
    <w:rsid w:val="004F6B86"/>
    <w:rsid w:val="004F78B2"/>
    <w:rsid w:val="00500FBA"/>
    <w:rsid w:val="00502FE4"/>
    <w:rsid w:val="00503E98"/>
    <w:rsid w:val="0050462F"/>
    <w:rsid w:val="00506D25"/>
    <w:rsid w:val="00507A3C"/>
    <w:rsid w:val="00511506"/>
    <w:rsid w:val="00514C8D"/>
    <w:rsid w:val="0051596B"/>
    <w:rsid w:val="005174F2"/>
    <w:rsid w:val="00517BD3"/>
    <w:rsid w:val="0052242B"/>
    <w:rsid w:val="00525118"/>
    <w:rsid w:val="00527B94"/>
    <w:rsid w:val="00530A12"/>
    <w:rsid w:val="005312BC"/>
    <w:rsid w:val="00531F60"/>
    <w:rsid w:val="00532E5E"/>
    <w:rsid w:val="005337A2"/>
    <w:rsid w:val="00534116"/>
    <w:rsid w:val="005349E9"/>
    <w:rsid w:val="005424B1"/>
    <w:rsid w:val="00544170"/>
    <w:rsid w:val="00553D82"/>
    <w:rsid w:val="005542B0"/>
    <w:rsid w:val="00563C44"/>
    <w:rsid w:val="00564EDD"/>
    <w:rsid w:val="005655F8"/>
    <w:rsid w:val="005663DB"/>
    <w:rsid w:val="00571B99"/>
    <w:rsid w:val="00571FD8"/>
    <w:rsid w:val="0057231B"/>
    <w:rsid w:val="005726B9"/>
    <w:rsid w:val="00573333"/>
    <w:rsid w:val="00573DCC"/>
    <w:rsid w:val="00574DFB"/>
    <w:rsid w:val="00583370"/>
    <w:rsid w:val="00585226"/>
    <w:rsid w:val="00585B07"/>
    <w:rsid w:val="00586DA3"/>
    <w:rsid w:val="00590E9C"/>
    <w:rsid w:val="00591542"/>
    <w:rsid w:val="00591956"/>
    <w:rsid w:val="00591C9A"/>
    <w:rsid w:val="00591F03"/>
    <w:rsid w:val="005923D5"/>
    <w:rsid w:val="005924D9"/>
    <w:rsid w:val="00594533"/>
    <w:rsid w:val="00595DAC"/>
    <w:rsid w:val="00596CD9"/>
    <w:rsid w:val="00597DEF"/>
    <w:rsid w:val="005A1891"/>
    <w:rsid w:val="005A3064"/>
    <w:rsid w:val="005A47A8"/>
    <w:rsid w:val="005A4955"/>
    <w:rsid w:val="005A5230"/>
    <w:rsid w:val="005A715D"/>
    <w:rsid w:val="005B0243"/>
    <w:rsid w:val="005B3515"/>
    <w:rsid w:val="005B3C5C"/>
    <w:rsid w:val="005B513F"/>
    <w:rsid w:val="005B72B0"/>
    <w:rsid w:val="005C0085"/>
    <w:rsid w:val="005C0E04"/>
    <w:rsid w:val="005C13F2"/>
    <w:rsid w:val="005C1E42"/>
    <w:rsid w:val="005C29D6"/>
    <w:rsid w:val="005C37D0"/>
    <w:rsid w:val="005C38BE"/>
    <w:rsid w:val="005C587D"/>
    <w:rsid w:val="005C5A79"/>
    <w:rsid w:val="005D192D"/>
    <w:rsid w:val="005D1EEA"/>
    <w:rsid w:val="005D6547"/>
    <w:rsid w:val="005D7EEC"/>
    <w:rsid w:val="005E18AB"/>
    <w:rsid w:val="005E23AE"/>
    <w:rsid w:val="005E3291"/>
    <w:rsid w:val="005E360E"/>
    <w:rsid w:val="005E3C0A"/>
    <w:rsid w:val="005E49B9"/>
    <w:rsid w:val="005E607F"/>
    <w:rsid w:val="005F3A61"/>
    <w:rsid w:val="005F75F8"/>
    <w:rsid w:val="00604423"/>
    <w:rsid w:val="00604E12"/>
    <w:rsid w:val="00607D81"/>
    <w:rsid w:val="0061207A"/>
    <w:rsid w:val="00612868"/>
    <w:rsid w:val="00614003"/>
    <w:rsid w:val="0061439C"/>
    <w:rsid w:val="00615E2E"/>
    <w:rsid w:val="006166F1"/>
    <w:rsid w:val="006167B5"/>
    <w:rsid w:val="00617216"/>
    <w:rsid w:val="006172C5"/>
    <w:rsid w:val="00617D51"/>
    <w:rsid w:val="00620155"/>
    <w:rsid w:val="00622636"/>
    <w:rsid w:val="00622CE3"/>
    <w:rsid w:val="00623125"/>
    <w:rsid w:val="00624FFD"/>
    <w:rsid w:val="00627104"/>
    <w:rsid w:val="00630ABD"/>
    <w:rsid w:val="00630B5E"/>
    <w:rsid w:val="00635588"/>
    <w:rsid w:val="00637B70"/>
    <w:rsid w:val="00637F3B"/>
    <w:rsid w:val="006405A3"/>
    <w:rsid w:val="00645C92"/>
    <w:rsid w:val="00646FC8"/>
    <w:rsid w:val="006501E2"/>
    <w:rsid w:val="0065338B"/>
    <w:rsid w:val="006551EC"/>
    <w:rsid w:val="00657D47"/>
    <w:rsid w:val="006604CE"/>
    <w:rsid w:val="006623EC"/>
    <w:rsid w:val="0066401C"/>
    <w:rsid w:val="00665AFD"/>
    <w:rsid w:val="00665F7C"/>
    <w:rsid w:val="00666585"/>
    <w:rsid w:val="00666E8E"/>
    <w:rsid w:val="00670620"/>
    <w:rsid w:val="0067073B"/>
    <w:rsid w:val="00670DDC"/>
    <w:rsid w:val="00671125"/>
    <w:rsid w:val="00672DEC"/>
    <w:rsid w:val="0067518D"/>
    <w:rsid w:val="00685AF5"/>
    <w:rsid w:val="0068604D"/>
    <w:rsid w:val="006862C1"/>
    <w:rsid w:val="00686F37"/>
    <w:rsid w:val="006908AF"/>
    <w:rsid w:val="006914F5"/>
    <w:rsid w:val="0069181A"/>
    <w:rsid w:val="00694D70"/>
    <w:rsid w:val="00694D7D"/>
    <w:rsid w:val="00695EC6"/>
    <w:rsid w:val="00697850"/>
    <w:rsid w:val="00697CF5"/>
    <w:rsid w:val="006A0430"/>
    <w:rsid w:val="006A0988"/>
    <w:rsid w:val="006A1B45"/>
    <w:rsid w:val="006A1DA7"/>
    <w:rsid w:val="006A2445"/>
    <w:rsid w:val="006A2E6D"/>
    <w:rsid w:val="006B0DB9"/>
    <w:rsid w:val="006B2A86"/>
    <w:rsid w:val="006B3B6E"/>
    <w:rsid w:val="006B51A7"/>
    <w:rsid w:val="006B69C0"/>
    <w:rsid w:val="006C1A20"/>
    <w:rsid w:val="006C3B4C"/>
    <w:rsid w:val="006C414D"/>
    <w:rsid w:val="006C73E0"/>
    <w:rsid w:val="006D0B47"/>
    <w:rsid w:val="006D2812"/>
    <w:rsid w:val="006D457C"/>
    <w:rsid w:val="006D5B4C"/>
    <w:rsid w:val="006D637E"/>
    <w:rsid w:val="006E033B"/>
    <w:rsid w:val="006E12C0"/>
    <w:rsid w:val="006E1854"/>
    <w:rsid w:val="006E1BA2"/>
    <w:rsid w:val="006E1E23"/>
    <w:rsid w:val="006E442F"/>
    <w:rsid w:val="006E49F5"/>
    <w:rsid w:val="006E5356"/>
    <w:rsid w:val="006E55C1"/>
    <w:rsid w:val="006E64DB"/>
    <w:rsid w:val="006F0154"/>
    <w:rsid w:val="006F031F"/>
    <w:rsid w:val="006F3FD8"/>
    <w:rsid w:val="006F4A2F"/>
    <w:rsid w:val="006F4BF7"/>
    <w:rsid w:val="006F680A"/>
    <w:rsid w:val="006F6EE7"/>
    <w:rsid w:val="00700041"/>
    <w:rsid w:val="00702325"/>
    <w:rsid w:val="0070422A"/>
    <w:rsid w:val="00707E6F"/>
    <w:rsid w:val="00715BF5"/>
    <w:rsid w:val="00715FDE"/>
    <w:rsid w:val="00717B2D"/>
    <w:rsid w:val="0072052E"/>
    <w:rsid w:val="007210A3"/>
    <w:rsid w:val="00724A2C"/>
    <w:rsid w:val="007250D8"/>
    <w:rsid w:val="00725573"/>
    <w:rsid w:val="00730ABB"/>
    <w:rsid w:val="007348D9"/>
    <w:rsid w:val="00735313"/>
    <w:rsid w:val="00735F4C"/>
    <w:rsid w:val="00742EE9"/>
    <w:rsid w:val="007439A4"/>
    <w:rsid w:val="00744737"/>
    <w:rsid w:val="00751E18"/>
    <w:rsid w:val="00752AEA"/>
    <w:rsid w:val="0075668B"/>
    <w:rsid w:val="007569C7"/>
    <w:rsid w:val="00760CD4"/>
    <w:rsid w:val="00762331"/>
    <w:rsid w:val="00762397"/>
    <w:rsid w:val="00762911"/>
    <w:rsid w:val="00763D9D"/>
    <w:rsid w:val="00763EBF"/>
    <w:rsid w:val="00770538"/>
    <w:rsid w:val="00772FA1"/>
    <w:rsid w:val="007745A0"/>
    <w:rsid w:val="00775E57"/>
    <w:rsid w:val="00782EA9"/>
    <w:rsid w:val="007832BB"/>
    <w:rsid w:val="00784128"/>
    <w:rsid w:val="007844D6"/>
    <w:rsid w:val="00784DE9"/>
    <w:rsid w:val="00786BCC"/>
    <w:rsid w:val="00786D3E"/>
    <w:rsid w:val="00786EFA"/>
    <w:rsid w:val="00790818"/>
    <w:rsid w:val="00792D61"/>
    <w:rsid w:val="00794C4E"/>
    <w:rsid w:val="00795C4A"/>
    <w:rsid w:val="00795EA3"/>
    <w:rsid w:val="00796831"/>
    <w:rsid w:val="007A0CDC"/>
    <w:rsid w:val="007A1CB9"/>
    <w:rsid w:val="007A283D"/>
    <w:rsid w:val="007A2E9A"/>
    <w:rsid w:val="007A315E"/>
    <w:rsid w:val="007A558E"/>
    <w:rsid w:val="007A5CB9"/>
    <w:rsid w:val="007A5DAE"/>
    <w:rsid w:val="007B05FC"/>
    <w:rsid w:val="007B1153"/>
    <w:rsid w:val="007B19F3"/>
    <w:rsid w:val="007B2AF5"/>
    <w:rsid w:val="007B38C3"/>
    <w:rsid w:val="007B54A9"/>
    <w:rsid w:val="007C022E"/>
    <w:rsid w:val="007C02D4"/>
    <w:rsid w:val="007C0705"/>
    <w:rsid w:val="007C2A09"/>
    <w:rsid w:val="007C3368"/>
    <w:rsid w:val="007C3B24"/>
    <w:rsid w:val="007C438C"/>
    <w:rsid w:val="007C489D"/>
    <w:rsid w:val="007C5358"/>
    <w:rsid w:val="007C5640"/>
    <w:rsid w:val="007D36BE"/>
    <w:rsid w:val="007D3744"/>
    <w:rsid w:val="007D3A71"/>
    <w:rsid w:val="007D4667"/>
    <w:rsid w:val="007D5301"/>
    <w:rsid w:val="007D76A6"/>
    <w:rsid w:val="007E0016"/>
    <w:rsid w:val="007E24ED"/>
    <w:rsid w:val="007E453D"/>
    <w:rsid w:val="007E503F"/>
    <w:rsid w:val="007E688F"/>
    <w:rsid w:val="007F10B4"/>
    <w:rsid w:val="007F151C"/>
    <w:rsid w:val="007F4903"/>
    <w:rsid w:val="00800534"/>
    <w:rsid w:val="00800BA1"/>
    <w:rsid w:val="008011F5"/>
    <w:rsid w:val="00801D02"/>
    <w:rsid w:val="008026D1"/>
    <w:rsid w:val="00803914"/>
    <w:rsid w:val="0080394A"/>
    <w:rsid w:val="0080536F"/>
    <w:rsid w:val="008059AA"/>
    <w:rsid w:val="00805CCC"/>
    <w:rsid w:val="00810400"/>
    <w:rsid w:val="008109CF"/>
    <w:rsid w:val="0081441C"/>
    <w:rsid w:val="00827D36"/>
    <w:rsid w:val="00827FE5"/>
    <w:rsid w:val="00831979"/>
    <w:rsid w:val="008323C4"/>
    <w:rsid w:val="00832490"/>
    <w:rsid w:val="00833735"/>
    <w:rsid w:val="0083446F"/>
    <w:rsid w:val="008412DD"/>
    <w:rsid w:val="008433DC"/>
    <w:rsid w:val="00843617"/>
    <w:rsid w:val="00844C2F"/>
    <w:rsid w:val="00844D23"/>
    <w:rsid w:val="00846451"/>
    <w:rsid w:val="0084657A"/>
    <w:rsid w:val="008475A0"/>
    <w:rsid w:val="00850386"/>
    <w:rsid w:val="0085093B"/>
    <w:rsid w:val="008528D2"/>
    <w:rsid w:val="00852CC4"/>
    <w:rsid w:val="00853FB9"/>
    <w:rsid w:val="008541DE"/>
    <w:rsid w:val="00854297"/>
    <w:rsid w:val="00854B13"/>
    <w:rsid w:val="00857C64"/>
    <w:rsid w:val="00860481"/>
    <w:rsid w:val="00861780"/>
    <w:rsid w:val="00861E1E"/>
    <w:rsid w:val="00871159"/>
    <w:rsid w:val="00871463"/>
    <w:rsid w:val="0087183D"/>
    <w:rsid w:val="00871A58"/>
    <w:rsid w:val="00871B66"/>
    <w:rsid w:val="008747FA"/>
    <w:rsid w:val="00876942"/>
    <w:rsid w:val="00877890"/>
    <w:rsid w:val="0088004E"/>
    <w:rsid w:val="008806A4"/>
    <w:rsid w:val="00881078"/>
    <w:rsid w:val="008814AF"/>
    <w:rsid w:val="008815BF"/>
    <w:rsid w:val="00882576"/>
    <w:rsid w:val="008830DF"/>
    <w:rsid w:val="00884CDD"/>
    <w:rsid w:val="008873EF"/>
    <w:rsid w:val="00893D0D"/>
    <w:rsid w:val="00893F6F"/>
    <w:rsid w:val="008950A6"/>
    <w:rsid w:val="00896461"/>
    <w:rsid w:val="008A1941"/>
    <w:rsid w:val="008A2378"/>
    <w:rsid w:val="008A2881"/>
    <w:rsid w:val="008A36EA"/>
    <w:rsid w:val="008A3A8D"/>
    <w:rsid w:val="008A3D10"/>
    <w:rsid w:val="008A4FF4"/>
    <w:rsid w:val="008A6156"/>
    <w:rsid w:val="008A6629"/>
    <w:rsid w:val="008B0962"/>
    <w:rsid w:val="008B0B30"/>
    <w:rsid w:val="008B1215"/>
    <w:rsid w:val="008B1B8B"/>
    <w:rsid w:val="008B1BA0"/>
    <w:rsid w:val="008B23F3"/>
    <w:rsid w:val="008B4C41"/>
    <w:rsid w:val="008B63A2"/>
    <w:rsid w:val="008B78B1"/>
    <w:rsid w:val="008C1CA7"/>
    <w:rsid w:val="008C2390"/>
    <w:rsid w:val="008C2462"/>
    <w:rsid w:val="008C3654"/>
    <w:rsid w:val="008C4AA2"/>
    <w:rsid w:val="008C5DE0"/>
    <w:rsid w:val="008C6257"/>
    <w:rsid w:val="008C7FC2"/>
    <w:rsid w:val="008D168F"/>
    <w:rsid w:val="008D1F21"/>
    <w:rsid w:val="008D2D68"/>
    <w:rsid w:val="008D3BD8"/>
    <w:rsid w:val="008D6E20"/>
    <w:rsid w:val="008D7936"/>
    <w:rsid w:val="008E1608"/>
    <w:rsid w:val="008E2214"/>
    <w:rsid w:val="008E2DA6"/>
    <w:rsid w:val="008E3497"/>
    <w:rsid w:val="008E47D5"/>
    <w:rsid w:val="008E4C0A"/>
    <w:rsid w:val="008E5EFE"/>
    <w:rsid w:val="008E61C4"/>
    <w:rsid w:val="008F0ACF"/>
    <w:rsid w:val="008F0B35"/>
    <w:rsid w:val="008F258C"/>
    <w:rsid w:val="008F7987"/>
    <w:rsid w:val="00900AA1"/>
    <w:rsid w:val="00903EEA"/>
    <w:rsid w:val="0090420C"/>
    <w:rsid w:val="009042D6"/>
    <w:rsid w:val="0090491A"/>
    <w:rsid w:val="00904965"/>
    <w:rsid w:val="009066A5"/>
    <w:rsid w:val="00907874"/>
    <w:rsid w:val="009108C1"/>
    <w:rsid w:val="009117D1"/>
    <w:rsid w:val="009121ED"/>
    <w:rsid w:val="009121EE"/>
    <w:rsid w:val="00913D9B"/>
    <w:rsid w:val="00917B27"/>
    <w:rsid w:val="009209AA"/>
    <w:rsid w:val="00921DA2"/>
    <w:rsid w:val="00925DF1"/>
    <w:rsid w:val="00926F7B"/>
    <w:rsid w:val="009301A0"/>
    <w:rsid w:val="00931442"/>
    <w:rsid w:val="00936E94"/>
    <w:rsid w:val="00937BA2"/>
    <w:rsid w:val="00940066"/>
    <w:rsid w:val="00941A0F"/>
    <w:rsid w:val="009421AC"/>
    <w:rsid w:val="00942F56"/>
    <w:rsid w:val="00942F80"/>
    <w:rsid w:val="00947041"/>
    <w:rsid w:val="0095106C"/>
    <w:rsid w:val="009547D8"/>
    <w:rsid w:val="00954A90"/>
    <w:rsid w:val="00954F5A"/>
    <w:rsid w:val="009550E6"/>
    <w:rsid w:val="009562E0"/>
    <w:rsid w:val="00957582"/>
    <w:rsid w:val="00961A0B"/>
    <w:rsid w:val="0096238B"/>
    <w:rsid w:val="00966029"/>
    <w:rsid w:val="00967C9F"/>
    <w:rsid w:val="00970240"/>
    <w:rsid w:val="00971B99"/>
    <w:rsid w:val="00971C59"/>
    <w:rsid w:val="00971EDD"/>
    <w:rsid w:val="0097325C"/>
    <w:rsid w:val="009735AC"/>
    <w:rsid w:val="00974160"/>
    <w:rsid w:val="00975536"/>
    <w:rsid w:val="00975756"/>
    <w:rsid w:val="009757AA"/>
    <w:rsid w:val="00976312"/>
    <w:rsid w:val="0097787C"/>
    <w:rsid w:val="009778FF"/>
    <w:rsid w:val="00980375"/>
    <w:rsid w:val="00982344"/>
    <w:rsid w:val="00986AD0"/>
    <w:rsid w:val="00987725"/>
    <w:rsid w:val="00987E84"/>
    <w:rsid w:val="009904F8"/>
    <w:rsid w:val="009909F9"/>
    <w:rsid w:val="0099264F"/>
    <w:rsid w:val="00993418"/>
    <w:rsid w:val="0099440C"/>
    <w:rsid w:val="0099483E"/>
    <w:rsid w:val="0099493C"/>
    <w:rsid w:val="0099505A"/>
    <w:rsid w:val="009954D6"/>
    <w:rsid w:val="0099563A"/>
    <w:rsid w:val="00995663"/>
    <w:rsid w:val="00996107"/>
    <w:rsid w:val="00996605"/>
    <w:rsid w:val="00997148"/>
    <w:rsid w:val="009A0333"/>
    <w:rsid w:val="009A17DD"/>
    <w:rsid w:val="009A2628"/>
    <w:rsid w:val="009A287F"/>
    <w:rsid w:val="009A35B5"/>
    <w:rsid w:val="009A3EB7"/>
    <w:rsid w:val="009A570F"/>
    <w:rsid w:val="009A6477"/>
    <w:rsid w:val="009A7742"/>
    <w:rsid w:val="009A7AB0"/>
    <w:rsid w:val="009B0902"/>
    <w:rsid w:val="009B1034"/>
    <w:rsid w:val="009C3880"/>
    <w:rsid w:val="009C38D6"/>
    <w:rsid w:val="009C47C4"/>
    <w:rsid w:val="009D03AE"/>
    <w:rsid w:val="009D133D"/>
    <w:rsid w:val="009D3302"/>
    <w:rsid w:val="009D3E71"/>
    <w:rsid w:val="009D74CA"/>
    <w:rsid w:val="009D7E95"/>
    <w:rsid w:val="009E5C3A"/>
    <w:rsid w:val="009F0074"/>
    <w:rsid w:val="009F380A"/>
    <w:rsid w:val="009F439F"/>
    <w:rsid w:val="009F5A5B"/>
    <w:rsid w:val="009F6423"/>
    <w:rsid w:val="00A026B9"/>
    <w:rsid w:val="00A03FCC"/>
    <w:rsid w:val="00A03FF9"/>
    <w:rsid w:val="00A0737C"/>
    <w:rsid w:val="00A073F2"/>
    <w:rsid w:val="00A10426"/>
    <w:rsid w:val="00A128E0"/>
    <w:rsid w:val="00A143FD"/>
    <w:rsid w:val="00A14CC2"/>
    <w:rsid w:val="00A21B2D"/>
    <w:rsid w:val="00A22837"/>
    <w:rsid w:val="00A243DE"/>
    <w:rsid w:val="00A272D3"/>
    <w:rsid w:val="00A30587"/>
    <w:rsid w:val="00A317BC"/>
    <w:rsid w:val="00A319B8"/>
    <w:rsid w:val="00A31BBF"/>
    <w:rsid w:val="00A3273D"/>
    <w:rsid w:val="00A32EBB"/>
    <w:rsid w:val="00A365A2"/>
    <w:rsid w:val="00A366BC"/>
    <w:rsid w:val="00A371E0"/>
    <w:rsid w:val="00A41CB2"/>
    <w:rsid w:val="00A427D1"/>
    <w:rsid w:val="00A44022"/>
    <w:rsid w:val="00A5167F"/>
    <w:rsid w:val="00A52633"/>
    <w:rsid w:val="00A52EEE"/>
    <w:rsid w:val="00A52EF6"/>
    <w:rsid w:val="00A56950"/>
    <w:rsid w:val="00A57752"/>
    <w:rsid w:val="00A606A9"/>
    <w:rsid w:val="00A60E10"/>
    <w:rsid w:val="00A64A0D"/>
    <w:rsid w:val="00A6650F"/>
    <w:rsid w:val="00A673D1"/>
    <w:rsid w:val="00A708D9"/>
    <w:rsid w:val="00A72811"/>
    <w:rsid w:val="00A75D1A"/>
    <w:rsid w:val="00A805DE"/>
    <w:rsid w:val="00A84220"/>
    <w:rsid w:val="00A8671D"/>
    <w:rsid w:val="00A86B21"/>
    <w:rsid w:val="00A9122C"/>
    <w:rsid w:val="00A95282"/>
    <w:rsid w:val="00A96043"/>
    <w:rsid w:val="00A96BC0"/>
    <w:rsid w:val="00A97C3C"/>
    <w:rsid w:val="00AA033C"/>
    <w:rsid w:val="00AA0BAB"/>
    <w:rsid w:val="00AA13F2"/>
    <w:rsid w:val="00AA198D"/>
    <w:rsid w:val="00AA22BC"/>
    <w:rsid w:val="00AA24F3"/>
    <w:rsid w:val="00AA3FEC"/>
    <w:rsid w:val="00AA513E"/>
    <w:rsid w:val="00AA5947"/>
    <w:rsid w:val="00AA6C78"/>
    <w:rsid w:val="00AA7357"/>
    <w:rsid w:val="00AB13B4"/>
    <w:rsid w:val="00AB4124"/>
    <w:rsid w:val="00AB4BF7"/>
    <w:rsid w:val="00AB6B17"/>
    <w:rsid w:val="00AB7FC6"/>
    <w:rsid w:val="00AC1DC0"/>
    <w:rsid w:val="00AC477C"/>
    <w:rsid w:val="00AC625C"/>
    <w:rsid w:val="00AC677F"/>
    <w:rsid w:val="00AD120D"/>
    <w:rsid w:val="00AD1B3B"/>
    <w:rsid w:val="00AD2914"/>
    <w:rsid w:val="00AD2DC2"/>
    <w:rsid w:val="00AD3D28"/>
    <w:rsid w:val="00AD44A8"/>
    <w:rsid w:val="00AD4E42"/>
    <w:rsid w:val="00AD5A49"/>
    <w:rsid w:val="00AD795F"/>
    <w:rsid w:val="00AD79EE"/>
    <w:rsid w:val="00AD7BB1"/>
    <w:rsid w:val="00AE0A15"/>
    <w:rsid w:val="00AE563E"/>
    <w:rsid w:val="00AE6208"/>
    <w:rsid w:val="00AF16E2"/>
    <w:rsid w:val="00AF2836"/>
    <w:rsid w:val="00AF36EE"/>
    <w:rsid w:val="00AF64EA"/>
    <w:rsid w:val="00AF685B"/>
    <w:rsid w:val="00B04DC5"/>
    <w:rsid w:val="00B05C8F"/>
    <w:rsid w:val="00B06E80"/>
    <w:rsid w:val="00B07B5A"/>
    <w:rsid w:val="00B11C01"/>
    <w:rsid w:val="00B1212D"/>
    <w:rsid w:val="00B147AD"/>
    <w:rsid w:val="00B14B87"/>
    <w:rsid w:val="00B16BE0"/>
    <w:rsid w:val="00B17DDA"/>
    <w:rsid w:val="00B23840"/>
    <w:rsid w:val="00B24633"/>
    <w:rsid w:val="00B24EEB"/>
    <w:rsid w:val="00B253E0"/>
    <w:rsid w:val="00B26B96"/>
    <w:rsid w:val="00B27C8F"/>
    <w:rsid w:val="00B325F2"/>
    <w:rsid w:val="00B32890"/>
    <w:rsid w:val="00B35958"/>
    <w:rsid w:val="00B36FA9"/>
    <w:rsid w:val="00B376CA"/>
    <w:rsid w:val="00B40866"/>
    <w:rsid w:val="00B42711"/>
    <w:rsid w:val="00B46BF9"/>
    <w:rsid w:val="00B471DF"/>
    <w:rsid w:val="00B47733"/>
    <w:rsid w:val="00B5166E"/>
    <w:rsid w:val="00B5282C"/>
    <w:rsid w:val="00B55AA6"/>
    <w:rsid w:val="00B55D8B"/>
    <w:rsid w:val="00B56103"/>
    <w:rsid w:val="00B601B0"/>
    <w:rsid w:val="00B6110E"/>
    <w:rsid w:val="00B64744"/>
    <w:rsid w:val="00B64BF7"/>
    <w:rsid w:val="00B659D8"/>
    <w:rsid w:val="00B6649D"/>
    <w:rsid w:val="00B66609"/>
    <w:rsid w:val="00B67BC8"/>
    <w:rsid w:val="00B71615"/>
    <w:rsid w:val="00B7297D"/>
    <w:rsid w:val="00B75F06"/>
    <w:rsid w:val="00B766AC"/>
    <w:rsid w:val="00B76706"/>
    <w:rsid w:val="00B76FB2"/>
    <w:rsid w:val="00B778CB"/>
    <w:rsid w:val="00B817B7"/>
    <w:rsid w:val="00B820EC"/>
    <w:rsid w:val="00B82EF7"/>
    <w:rsid w:val="00B86218"/>
    <w:rsid w:val="00B86F1D"/>
    <w:rsid w:val="00B87CBE"/>
    <w:rsid w:val="00B918D3"/>
    <w:rsid w:val="00B928B0"/>
    <w:rsid w:val="00B92BB8"/>
    <w:rsid w:val="00BA2A6C"/>
    <w:rsid w:val="00BA34BD"/>
    <w:rsid w:val="00BA3734"/>
    <w:rsid w:val="00BA3B84"/>
    <w:rsid w:val="00BA47C0"/>
    <w:rsid w:val="00BA6E7C"/>
    <w:rsid w:val="00BB335D"/>
    <w:rsid w:val="00BB3E70"/>
    <w:rsid w:val="00BB7C9A"/>
    <w:rsid w:val="00BC0B74"/>
    <w:rsid w:val="00BC1BB4"/>
    <w:rsid w:val="00BC296E"/>
    <w:rsid w:val="00BC3C85"/>
    <w:rsid w:val="00BC4C0A"/>
    <w:rsid w:val="00BC57BC"/>
    <w:rsid w:val="00BC693E"/>
    <w:rsid w:val="00BC73CD"/>
    <w:rsid w:val="00BC7E10"/>
    <w:rsid w:val="00BD191F"/>
    <w:rsid w:val="00BD1F27"/>
    <w:rsid w:val="00BD39F2"/>
    <w:rsid w:val="00BD41CA"/>
    <w:rsid w:val="00BD48D6"/>
    <w:rsid w:val="00BD52B2"/>
    <w:rsid w:val="00BD56EC"/>
    <w:rsid w:val="00BD610C"/>
    <w:rsid w:val="00BD709B"/>
    <w:rsid w:val="00BE292A"/>
    <w:rsid w:val="00BE3231"/>
    <w:rsid w:val="00BE368B"/>
    <w:rsid w:val="00BE6C60"/>
    <w:rsid w:val="00BE7126"/>
    <w:rsid w:val="00BF3189"/>
    <w:rsid w:val="00BF4883"/>
    <w:rsid w:val="00BF5358"/>
    <w:rsid w:val="00BF6006"/>
    <w:rsid w:val="00C004F8"/>
    <w:rsid w:val="00C01DEE"/>
    <w:rsid w:val="00C02914"/>
    <w:rsid w:val="00C03608"/>
    <w:rsid w:val="00C06311"/>
    <w:rsid w:val="00C06F09"/>
    <w:rsid w:val="00C07433"/>
    <w:rsid w:val="00C07A8C"/>
    <w:rsid w:val="00C07CED"/>
    <w:rsid w:val="00C111F0"/>
    <w:rsid w:val="00C17490"/>
    <w:rsid w:val="00C22130"/>
    <w:rsid w:val="00C225AF"/>
    <w:rsid w:val="00C2288E"/>
    <w:rsid w:val="00C23703"/>
    <w:rsid w:val="00C23778"/>
    <w:rsid w:val="00C23DCD"/>
    <w:rsid w:val="00C2494C"/>
    <w:rsid w:val="00C263AB"/>
    <w:rsid w:val="00C26A4E"/>
    <w:rsid w:val="00C27A2E"/>
    <w:rsid w:val="00C3076E"/>
    <w:rsid w:val="00C30C47"/>
    <w:rsid w:val="00C31529"/>
    <w:rsid w:val="00C31730"/>
    <w:rsid w:val="00C31A5C"/>
    <w:rsid w:val="00C3449E"/>
    <w:rsid w:val="00C35683"/>
    <w:rsid w:val="00C36AD1"/>
    <w:rsid w:val="00C376DE"/>
    <w:rsid w:val="00C3795E"/>
    <w:rsid w:val="00C37AB1"/>
    <w:rsid w:val="00C4700A"/>
    <w:rsid w:val="00C47E77"/>
    <w:rsid w:val="00C5232A"/>
    <w:rsid w:val="00C52505"/>
    <w:rsid w:val="00C54EA7"/>
    <w:rsid w:val="00C57490"/>
    <w:rsid w:val="00C576DD"/>
    <w:rsid w:val="00C60A35"/>
    <w:rsid w:val="00C61602"/>
    <w:rsid w:val="00C627D8"/>
    <w:rsid w:val="00C72097"/>
    <w:rsid w:val="00C72C51"/>
    <w:rsid w:val="00C75174"/>
    <w:rsid w:val="00C80632"/>
    <w:rsid w:val="00C81679"/>
    <w:rsid w:val="00C8282B"/>
    <w:rsid w:val="00C83262"/>
    <w:rsid w:val="00C83619"/>
    <w:rsid w:val="00C83880"/>
    <w:rsid w:val="00C849B0"/>
    <w:rsid w:val="00C85333"/>
    <w:rsid w:val="00C85C0D"/>
    <w:rsid w:val="00C876E8"/>
    <w:rsid w:val="00C87F92"/>
    <w:rsid w:val="00C902A9"/>
    <w:rsid w:val="00C9415B"/>
    <w:rsid w:val="00C96363"/>
    <w:rsid w:val="00C97032"/>
    <w:rsid w:val="00CA0D60"/>
    <w:rsid w:val="00CA363D"/>
    <w:rsid w:val="00CA54A7"/>
    <w:rsid w:val="00CB0170"/>
    <w:rsid w:val="00CB0305"/>
    <w:rsid w:val="00CB0E6E"/>
    <w:rsid w:val="00CB2698"/>
    <w:rsid w:val="00CB3B3B"/>
    <w:rsid w:val="00CB4123"/>
    <w:rsid w:val="00CB5132"/>
    <w:rsid w:val="00CC143C"/>
    <w:rsid w:val="00CC27A3"/>
    <w:rsid w:val="00CC34FF"/>
    <w:rsid w:val="00CC4FD9"/>
    <w:rsid w:val="00CC668B"/>
    <w:rsid w:val="00CC7002"/>
    <w:rsid w:val="00CC7B89"/>
    <w:rsid w:val="00CD057C"/>
    <w:rsid w:val="00CD0F57"/>
    <w:rsid w:val="00CD1089"/>
    <w:rsid w:val="00CD2EFC"/>
    <w:rsid w:val="00CD6B9E"/>
    <w:rsid w:val="00CD7529"/>
    <w:rsid w:val="00CE654C"/>
    <w:rsid w:val="00CF1911"/>
    <w:rsid w:val="00CF2199"/>
    <w:rsid w:val="00CF250C"/>
    <w:rsid w:val="00CF28A8"/>
    <w:rsid w:val="00CF4639"/>
    <w:rsid w:val="00CF64B8"/>
    <w:rsid w:val="00D0278A"/>
    <w:rsid w:val="00D035EE"/>
    <w:rsid w:val="00D046EB"/>
    <w:rsid w:val="00D054A3"/>
    <w:rsid w:val="00D05651"/>
    <w:rsid w:val="00D07697"/>
    <w:rsid w:val="00D10AFA"/>
    <w:rsid w:val="00D133E8"/>
    <w:rsid w:val="00D13FB6"/>
    <w:rsid w:val="00D17211"/>
    <w:rsid w:val="00D243C2"/>
    <w:rsid w:val="00D248E0"/>
    <w:rsid w:val="00D26D22"/>
    <w:rsid w:val="00D308E2"/>
    <w:rsid w:val="00D30C50"/>
    <w:rsid w:val="00D35042"/>
    <w:rsid w:val="00D3571C"/>
    <w:rsid w:val="00D35912"/>
    <w:rsid w:val="00D36E12"/>
    <w:rsid w:val="00D40CCD"/>
    <w:rsid w:val="00D41331"/>
    <w:rsid w:val="00D41AEE"/>
    <w:rsid w:val="00D434A7"/>
    <w:rsid w:val="00D434FE"/>
    <w:rsid w:val="00D44357"/>
    <w:rsid w:val="00D44DD1"/>
    <w:rsid w:val="00D450FF"/>
    <w:rsid w:val="00D4523E"/>
    <w:rsid w:val="00D4634A"/>
    <w:rsid w:val="00D479E2"/>
    <w:rsid w:val="00D5089A"/>
    <w:rsid w:val="00D511D6"/>
    <w:rsid w:val="00D53826"/>
    <w:rsid w:val="00D53D90"/>
    <w:rsid w:val="00D55AEB"/>
    <w:rsid w:val="00D563D8"/>
    <w:rsid w:val="00D56603"/>
    <w:rsid w:val="00D577A0"/>
    <w:rsid w:val="00D57840"/>
    <w:rsid w:val="00D60CB3"/>
    <w:rsid w:val="00D61F69"/>
    <w:rsid w:val="00D6212A"/>
    <w:rsid w:val="00D63F9D"/>
    <w:rsid w:val="00D65AB9"/>
    <w:rsid w:val="00D66906"/>
    <w:rsid w:val="00D67729"/>
    <w:rsid w:val="00D71206"/>
    <w:rsid w:val="00D741F1"/>
    <w:rsid w:val="00D74CA1"/>
    <w:rsid w:val="00D76203"/>
    <w:rsid w:val="00D76207"/>
    <w:rsid w:val="00D771C6"/>
    <w:rsid w:val="00D80BE8"/>
    <w:rsid w:val="00D80FA0"/>
    <w:rsid w:val="00D84AB0"/>
    <w:rsid w:val="00D85261"/>
    <w:rsid w:val="00D86A88"/>
    <w:rsid w:val="00D872F0"/>
    <w:rsid w:val="00D875D2"/>
    <w:rsid w:val="00D90D03"/>
    <w:rsid w:val="00D90F2C"/>
    <w:rsid w:val="00D92465"/>
    <w:rsid w:val="00D93D07"/>
    <w:rsid w:val="00D94415"/>
    <w:rsid w:val="00D96619"/>
    <w:rsid w:val="00D97298"/>
    <w:rsid w:val="00DA0541"/>
    <w:rsid w:val="00DA15EF"/>
    <w:rsid w:val="00DA2EA2"/>
    <w:rsid w:val="00DA3A6D"/>
    <w:rsid w:val="00DA4A7F"/>
    <w:rsid w:val="00DA564B"/>
    <w:rsid w:val="00DA63FC"/>
    <w:rsid w:val="00DA6DC8"/>
    <w:rsid w:val="00DB1A0F"/>
    <w:rsid w:val="00DB1D9E"/>
    <w:rsid w:val="00DB27B3"/>
    <w:rsid w:val="00DB2A3E"/>
    <w:rsid w:val="00DB3C32"/>
    <w:rsid w:val="00DB66C4"/>
    <w:rsid w:val="00DB71B5"/>
    <w:rsid w:val="00DB7476"/>
    <w:rsid w:val="00DC1F1A"/>
    <w:rsid w:val="00DC2007"/>
    <w:rsid w:val="00DC3076"/>
    <w:rsid w:val="00DC3220"/>
    <w:rsid w:val="00DC3E8C"/>
    <w:rsid w:val="00DC3F07"/>
    <w:rsid w:val="00DC455D"/>
    <w:rsid w:val="00DC5B8E"/>
    <w:rsid w:val="00DC5B9A"/>
    <w:rsid w:val="00DC7BEC"/>
    <w:rsid w:val="00DC7E19"/>
    <w:rsid w:val="00DC7F30"/>
    <w:rsid w:val="00DD35CC"/>
    <w:rsid w:val="00DD52FC"/>
    <w:rsid w:val="00DD6AE0"/>
    <w:rsid w:val="00DD72CB"/>
    <w:rsid w:val="00DD7B46"/>
    <w:rsid w:val="00DE0980"/>
    <w:rsid w:val="00DE09C6"/>
    <w:rsid w:val="00DE1815"/>
    <w:rsid w:val="00DE1FF9"/>
    <w:rsid w:val="00DE3594"/>
    <w:rsid w:val="00DE713E"/>
    <w:rsid w:val="00DE771A"/>
    <w:rsid w:val="00DF243D"/>
    <w:rsid w:val="00DF2A89"/>
    <w:rsid w:val="00DF2FDC"/>
    <w:rsid w:val="00DF3FC8"/>
    <w:rsid w:val="00DF516D"/>
    <w:rsid w:val="00DF5251"/>
    <w:rsid w:val="00DF6E3C"/>
    <w:rsid w:val="00DF7D61"/>
    <w:rsid w:val="00E01BAD"/>
    <w:rsid w:val="00E03FB5"/>
    <w:rsid w:val="00E042D4"/>
    <w:rsid w:val="00E11AD4"/>
    <w:rsid w:val="00E1334A"/>
    <w:rsid w:val="00E136BB"/>
    <w:rsid w:val="00E230F8"/>
    <w:rsid w:val="00E26313"/>
    <w:rsid w:val="00E26479"/>
    <w:rsid w:val="00E26493"/>
    <w:rsid w:val="00E26D83"/>
    <w:rsid w:val="00E27844"/>
    <w:rsid w:val="00E317C7"/>
    <w:rsid w:val="00E317DF"/>
    <w:rsid w:val="00E35807"/>
    <w:rsid w:val="00E36919"/>
    <w:rsid w:val="00E406F9"/>
    <w:rsid w:val="00E41FB5"/>
    <w:rsid w:val="00E42D13"/>
    <w:rsid w:val="00E44309"/>
    <w:rsid w:val="00E46CAB"/>
    <w:rsid w:val="00E53B0D"/>
    <w:rsid w:val="00E553A8"/>
    <w:rsid w:val="00E55B6B"/>
    <w:rsid w:val="00E56EA6"/>
    <w:rsid w:val="00E575CE"/>
    <w:rsid w:val="00E60342"/>
    <w:rsid w:val="00E637E3"/>
    <w:rsid w:val="00E65087"/>
    <w:rsid w:val="00E66302"/>
    <w:rsid w:val="00E7008F"/>
    <w:rsid w:val="00E705CE"/>
    <w:rsid w:val="00E70E1A"/>
    <w:rsid w:val="00E8297A"/>
    <w:rsid w:val="00E83615"/>
    <w:rsid w:val="00E855AD"/>
    <w:rsid w:val="00E8572D"/>
    <w:rsid w:val="00E8789C"/>
    <w:rsid w:val="00E87A00"/>
    <w:rsid w:val="00E87EDB"/>
    <w:rsid w:val="00E907C9"/>
    <w:rsid w:val="00E919B4"/>
    <w:rsid w:val="00E92682"/>
    <w:rsid w:val="00E9288C"/>
    <w:rsid w:val="00E941F2"/>
    <w:rsid w:val="00E9537A"/>
    <w:rsid w:val="00E975B5"/>
    <w:rsid w:val="00EA1619"/>
    <w:rsid w:val="00EA2C7E"/>
    <w:rsid w:val="00EA3269"/>
    <w:rsid w:val="00EA3ACA"/>
    <w:rsid w:val="00EA417A"/>
    <w:rsid w:val="00EA6B07"/>
    <w:rsid w:val="00EA6CA2"/>
    <w:rsid w:val="00EB0A80"/>
    <w:rsid w:val="00EB1F4F"/>
    <w:rsid w:val="00EB4904"/>
    <w:rsid w:val="00EC1456"/>
    <w:rsid w:val="00EC3781"/>
    <w:rsid w:val="00EC37DE"/>
    <w:rsid w:val="00EC62AC"/>
    <w:rsid w:val="00EC7DEA"/>
    <w:rsid w:val="00ED099A"/>
    <w:rsid w:val="00ED0E85"/>
    <w:rsid w:val="00ED1475"/>
    <w:rsid w:val="00ED1BB6"/>
    <w:rsid w:val="00ED26C7"/>
    <w:rsid w:val="00ED2F5D"/>
    <w:rsid w:val="00ED3DF6"/>
    <w:rsid w:val="00ED6DD3"/>
    <w:rsid w:val="00EE3DC7"/>
    <w:rsid w:val="00EE460E"/>
    <w:rsid w:val="00EE6873"/>
    <w:rsid w:val="00EF13D8"/>
    <w:rsid w:val="00EF600D"/>
    <w:rsid w:val="00F0190F"/>
    <w:rsid w:val="00F02134"/>
    <w:rsid w:val="00F03BA4"/>
    <w:rsid w:val="00F0417E"/>
    <w:rsid w:val="00F0516E"/>
    <w:rsid w:val="00F05651"/>
    <w:rsid w:val="00F06867"/>
    <w:rsid w:val="00F1260F"/>
    <w:rsid w:val="00F13381"/>
    <w:rsid w:val="00F135AD"/>
    <w:rsid w:val="00F168E1"/>
    <w:rsid w:val="00F16DF8"/>
    <w:rsid w:val="00F16F42"/>
    <w:rsid w:val="00F1707C"/>
    <w:rsid w:val="00F17ADF"/>
    <w:rsid w:val="00F2000D"/>
    <w:rsid w:val="00F2107A"/>
    <w:rsid w:val="00F210E6"/>
    <w:rsid w:val="00F22208"/>
    <w:rsid w:val="00F23102"/>
    <w:rsid w:val="00F2355F"/>
    <w:rsid w:val="00F23F30"/>
    <w:rsid w:val="00F24A91"/>
    <w:rsid w:val="00F30399"/>
    <w:rsid w:val="00F3276B"/>
    <w:rsid w:val="00F328B4"/>
    <w:rsid w:val="00F33237"/>
    <w:rsid w:val="00F35395"/>
    <w:rsid w:val="00F36412"/>
    <w:rsid w:val="00F3658E"/>
    <w:rsid w:val="00F40294"/>
    <w:rsid w:val="00F422B0"/>
    <w:rsid w:val="00F42884"/>
    <w:rsid w:val="00F47311"/>
    <w:rsid w:val="00F50918"/>
    <w:rsid w:val="00F5149E"/>
    <w:rsid w:val="00F51553"/>
    <w:rsid w:val="00F522CC"/>
    <w:rsid w:val="00F56FCA"/>
    <w:rsid w:val="00F607DE"/>
    <w:rsid w:val="00F62F0C"/>
    <w:rsid w:val="00F64BB1"/>
    <w:rsid w:val="00F65C45"/>
    <w:rsid w:val="00F67FA0"/>
    <w:rsid w:val="00F71CD6"/>
    <w:rsid w:val="00F72C7D"/>
    <w:rsid w:val="00F777E3"/>
    <w:rsid w:val="00F7783D"/>
    <w:rsid w:val="00F81884"/>
    <w:rsid w:val="00F83A68"/>
    <w:rsid w:val="00F83ED3"/>
    <w:rsid w:val="00F912CD"/>
    <w:rsid w:val="00F915E8"/>
    <w:rsid w:val="00F92762"/>
    <w:rsid w:val="00F94DE4"/>
    <w:rsid w:val="00F96003"/>
    <w:rsid w:val="00F96331"/>
    <w:rsid w:val="00F97E12"/>
    <w:rsid w:val="00FA0E1A"/>
    <w:rsid w:val="00FA147C"/>
    <w:rsid w:val="00FA173D"/>
    <w:rsid w:val="00FA1F6B"/>
    <w:rsid w:val="00FA210C"/>
    <w:rsid w:val="00FA2F35"/>
    <w:rsid w:val="00FA31F8"/>
    <w:rsid w:val="00FA3A4C"/>
    <w:rsid w:val="00FA4222"/>
    <w:rsid w:val="00FA59BF"/>
    <w:rsid w:val="00FA792A"/>
    <w:rsid w:val="00FB01B0"/>
    <w:rsid w:val="00FB2AEB"/>
    <w:rsid w:val="00FB2D14"/>
    <w:rsid w:val="00FB3C6B"/>
    <w:rsid w:val="00FB6B5A"/>
    <w:rsid w:val="00FC0D8D"/>
    <w:rsid w:val="00FC7C59"/>
    <w:rsid w:val="00FC7E6C"/>
    <w:rsid w:val="00FD2A90"/>
    <w:rsid w:val="00FD2C17"/>
    <w:rsid w:val="00FD6DE7"/>
    <w:rsid w:val="00FD7391"/>
    <w:rsid w:val="00FD7B4E"/>
    <w:rsid w:val="00FE11BF"/>
    <w:rsid w:val="00FE14D7"/>
    <w:rsid w:val="00FE195E"/>
    <w:rsid w:val="00FE3E5B"/>
    <w:rsid w:val="00FE5905"/>
    <w:rsid w:val="00FE7A14"/>
    <w:rsid w:val="00FF0297"/>
    <w:rsid w:val="00FF1C1C"/>
    <w:rsid w:val="00FF27F7"/>
    <w:rsid w:val="00FF298D"/>
    <w:rsid w:val="00FF2C44"/>
    <w:rsid w:val="00FF3080"/>
    <w:rsid w:val="00FF3758"/>
    <w:rsid w:val="00FF3C0C"/>
    <w:rsid w:val="00FF492D"/>
    <w:rsid w:val="00FF615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3AA3E"/>
  <w14:defaultImageDpi w14:val="300"/>
  <w15:docId w15:val="{BA806B27-D3F8-8740-940D-D5D0737CC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5855"/>
    <w:rPr>
      <w:rFonts w:ascii="Times New Roman" w:eastAsiaTheme="minorHAnsi" w:hAnsi="Times New Roman"/>
      <w:lang w:val="en-US"/>
    </w:rPr>
  </w:style>
  <w:style w:type="paragraph" w:styleId="berschrift1">
    <w:name w:val="heading 1"/>
    <w:basedOn w:val="Standard"/>
    <w:next w:val="Standard"/>
    <w:link w:val="berschrift1Zchn"/>
    <w:uiPriority w:val="9"/>
    <w:qFormat/>
    <w:rsid w:val="008B4C41"/>
    <w:pPr>
      <w:keepNext/>
      <w:keepLines/>
      <w:jc w:val="center"/>
      <w:outlineLvl w:val="0"/>
    </w:pPr>
    <w:rPr>
      <w:rFonts w:eastAsiaTheme="majorEastAsia" w:cstheme="majorBidi"/>
      <w:b/>
      <w:color w:val="000000" w:themeColor="text1"/>
      <w:szCs w:val="32"/>
    </w:rPr>
  </w:style>
  <w:style w:type="paragraph" w:styleId="berschrift2">
    <w:name w:val="heading 2"/>
    <w:basedOn w:val="Standard"/>
    <w:next w:val="Standard"/>
    <w:link w:val="berschrift2Zchn"/>
    <w:uiPriority w:val="9"/>
    <w:unhideWhenUsed/>
    <w:qFormat/>
    <w:rsid w:val="00055855"/>
    <w:pPr>
      <w:keepNext/>
      <w:keepLines/>
      <w:spacing w:line="480" w:lineRule="auto"/>
      <w:outlineLvl w:val="1"/>
    </w:pPr>
    <w:rPr>
      <w:rFonts w:eastAsiaTheme="majorEastAsia" w:cstheme="majorBidi"/>
      <w:b/>
      <w:color w:val="000000" w:themeColor="text1"/>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B4C41"/>
    <w:rPr>
      <w:rFonts w:ascii="Times New Roman" w:eastAsiaTheme="majorEastAsia" w:hAnsi="Times New Roman" w:cstheme="majorBidi"/>
      <w:b/>
      <w:color w:val="000000" w:themeColor="text1"/>
      <w:szCs w:val="32"/>
      <w:lang w:val="en-US"/>
    </w:rPr>
  </w:style>
  <w:style w:type="character" w:customStyle="1" w:styleId="berschrift2Zchn">
    <w:name w:val="Überschrift 2 Zchn"/>
    <w:basedOn w:val="Absatz-Standardschriftart"/>
    <w:link w:val="berschrift2"/>
    <w:uiPriority w:val="9"/>
    <w:rsid w:val="00055855"/>
    <w:rPr>
      <w:rFonts w:ascii="Times New Roman" w:eastAsiaTheme="majorEastAsia" w:hAnsi="Times New Roman" w:cstheme="majorBidi"/>
      <w:b/>
      <w:color w:val="000000" w:themeColor="text1"/>
      <w:szCs w:val="26"/>
      <w:lang w:val="en-US"/>
    </w:rPr>
  </w:style>
  <w:style w:type="character" w:styleId="Kommentarzeichen">
    <w:name w:val="annotation reference"/>
    <w:basedOn w:val="Absatz-Standardschriftart"/>
    <w:uiPriority w:val="99"/>
    <w:semiHidden/>
    <w:unhideWhenUsed/>
    <w:rsid w:val="00055855"/>
    <w:rPr>
      <w:sz w:val="18"/>
      <w:szCs w:val="18"/>
    </w:rPr>
  </w:style>
  <w:style w:type="paragraph" w:styleId="Kommentartext">
    <w:name w:val="annotation text"/>
    <w:basedOn w:val="Standard"/>
    <w:link w:val="KommentartextZchn"/>
    <w:uiPriority w:val="99"/>
    <w:semiHidden/>
    <w:unhideWhenUsed/>
    <w:rsid w:val="00055855"/>
  </w:style>
  <w:style w:type="character" w:customStyle="1" w:styleId="KommentartextZchn">
    <w:name w:val="Kommentartext Zchn"/>
    <w:basedOn w:val="Absatz-Standardschriftart"/>
    <w:link w:val="Kommentartext"/>
    <w:uiPriority w:val="99"/>
    <w:semiHidden/>
    <w:rsid w:val="00055855"/>
    <w:rPr>
      <w:rFonts w:ascii="Times New Roman" w:eastAsiaTheme="minorHAnsi" w:hAnsi="Times New Roman"/>
      <w:lang w:val="en-US"/>
    </w:rPr>
  </w:style>
  <w:style w:type="paragraph" w:styleId="Sprechblasentext">
    <w:name w:val="Balloon Text"/>
    <w:basedOn w:val="Standard"/>
    <w:link w:val="SprechblasentextZchn"/>
    <w:uiPriority w:val="99"/>
    <w:semiHidden/>
    <w:unhideWhenUsed/>
    <w:rsid w:val="0005585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5855"/>
    <w:rPr>
      <w:rFonts w:ascii="Lucida Grande" w:eastAsiaTheme="minorHAnsi" w:hAnsi="Lucida Grande" w:cs="Lucida Grande"/>
      <w:sz w:val="18"/>
      <w:szCs w:val="18"/>
      <w:lang w:val="en-US"/>
    </w:rPr>
  </w:style>
  <w:style w:type="paragraph" w:styleId="Fuzeile">
    <w:name w:val="footer"/>
    <w:basedOn w:val="Standard"/>
    <w:link w:val="FuzeileZchn"/>
    <w:uiPriority w:val="99"/>
    <w:unhideWhenUsed/>
    <w:rsid w:val="00E8297A"/>
    <w:pPr>
      <w:tabs>
        <w:tab w:val="center" w:pos="4153"/>
        <w:tab w:val="right" w:pos="8306"/>
      </w:tabs>
    </w:pPr>
  </w:style>
  <w:style w:type="character" w:customStyle="1" w:styleId="FuzeileZchn">
    <w:name w:val="Fußzeile Zchn"/>
    <w:basedOn w:val="Absatz-Standardschriftart"/>
    <w:link w:val="Fuzeile"/>
    <w:uiPriority w:val="99"/>
    <w:rsid w:val="00E8297A"/>
    <w:rPr>
      <w:rFonts w:ascii="Times New Roman" w:eastAsiaTheme="minorHAnsi" w:hAnsi="Times New Roman"/>
      <w:lang w:val="en-US"/>
    </w:rPr>
  </w:style>
  <w:style w:type="character" w:styleId="Seitenzahl">
    <w:name w:val="page number"/>
    <w:basedOn w:val="Absatz-Standardschriftart"/>
    <w:uiPriority w:val="99"/>
    <w:semiHidden/>
    <w:unhideWhenUsed/>
    <w:rsid w:val="00E8297A"/>
  </w:style>
  <w:style w:type="paragraph" w:styleId="Funotentext">
    <w:name w:val="footnote text"/>
    <w:basedOn w:val="Standard"/>
    <w:link w:val="FunotentextZchn"/>
    <w:uiPriority w:val="99"/>
    <w:unhideWhenUsed/>
    <w:rsid w:val="00B86218"/>
    <w:rPr>
      <w:rFonts w:eastAsiaTheme="minorEastAsia"/>
    </w:rPr>
  </w:style>
  <w:style w:type="character" w:customStyle="1" w:styleId="FunotentextZchn">
    <w:name w:val="Fußnotentext Zchn"/>
    <w:basedOn w:val="Absatz-Standardschriftart"/>
    <w:link w:val="Funotentext"/>
    <w:uiPriority w:val="99"/>
    <w:rsid w:val="00B86218"/>
    <w:rPr>
      <w:rFonts w:ascii="Times New Roman" w:hAnsi="Times New Roman"/>
      <w:lang w:val="en-US"/>
    </w:rPr>
  </w:style>
  <w:style w:type="character" w:styleId="Funotenzeichen">
    <w:name w:val="footnote reference"/>
    <w:basedOn w:val="Absatz-Standardschriftart"/>
    <w:uiPriority w:val="99"/>
    <w:unhideWhenUsed/>
    <w:rsid w:val="00B86218"/>
    <w:rPr>
      <w:vertAlign w:val="superscript"/>
    </w:rPr>
  </w:style>
  <w:style w:type="paragraph" w:styleId="Kommentarthema">
    <w:name w:val="annotation subject"/>
    <w:basedOn w:val="Kommentartext"/>
    <w:next w:val="Kommentartext"/>
    <w:link w:val="KommentarthemaZchn"/>
    <w:uiPriority w:val="99"/>
    <w:semiHidden/>
    <w:unhideWhenUsed/>
    <w:rsid w:val="004F1B0E"/>
    <w:rPr>
      <w:b/>
      <w:bCs/>
      <w:sz w:val="20"/>
      <w:szCs w:val="20"/>
    </w:rPr>
  </w:style>
  <w:style w:type="character" w:customStyle="1" w:styleId="KommentarthemaZchn">
    <w:name w:val="Kommentarthema Zchn"/>
    <w:basedOn w:val="KommentartextZchn"/>
    <w:link w:val="Kommentarthema"/>
    <w:uiPriority w:val="99"/>
    <w:semiHidden/>
    <w:rsid w:val="004F1B0E"/>
    <w:rPr>
      <w:rFonts w:ascii="Times New Roman" w:eastAsiaTheme="minorHAnsi" w:hAnsi="Times New Roman"/>
      <w:b/>
      <w:bCs/>
      <w:sz w:val="20"/>
      <w:szCs w:val="20"/>
      <w:lang w:val="en-US"/>
    </w:rPr>
  </w:style>
  <w:style w:type="table" w:styleId="Tabellenraster">
    <w:name w:val="Table Grid"/>
    <w:basedOn w:val="NormaleTabelle"/>
    <w:uiPriority w:val="59"/>
    <w:rsid w:val="00F30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563D8"/>
    <w:pPr>
      <w:ind w:left="720"/>
      <w:contextualSpacing/>
    </w:pPr>
  </w:style>
  <w:style w:type="paragraph" w:styleId="berarbeitung">
    <w:name w:val="Revision"/>
    <w:hidden/>
    <w:uiPriority w:val="99"/>
    <w:semiHidden/>
    <w:rsid w:val="002B10B6"/>
    <w:rPr>
      <w:rFonts w:ascii="Times New Roman" w:eastAsiaTheme="minorHAnsi" w:hAnsi="Times New Roman"/>
      <w:lang w:val="en-US"/>
    </w:rPr>
  </w:style>
  <w:style w:type="paragraph" w:styleId="StandardWeb">
    <w:name w:val="Normal (Web)"/>
    <w:basedOn w:val="Standard"/>
    <w:uiPriority w:val="99"/>
    <w:unhideWhenUsed/>
    <w:rsid w:val="008873EF"/>
    <w:pPr>
      <w:spacing w:before="100" w:beforeAutospacing="1" w:after="100" w:afterAutospacing="1"/>
    </w:pPr>
    <w:rPr>
      <w:rFonts w:ascii="Times" w:eastAsiaTheme="minorEastAsia" w:hAnsi="Times" w:cs="Times New Roman"/>
      <w:sz w:val="20"/>
      <w:szCs w:val="20"/>
      <w:lang w:val="de-DE"/>
    </w:rPr>
  </w:style>
  <w:style w:type="paragraph" w:styleId="Kopfzeile">
    <w:name w:val="header"/>
    <w:basedOn w:val="Standard"/>
    <w:link w:val="KopfzeileZchn"/>
    <w:uiPriority w:val="99"/>
    <w:unhideWhenUsed/>
    <w:rsid w:val="006E442F"/>
    <w:pPr>
      <w:tabs>
        <w:tab w:val="center" w:pos="4680"/>
        <w:tab w:val="right" w:pos="9360"/>
      </w:tabs>
    </w:pPr>
  </w:style>
  <w:style w:type="character" w:customStyle="1" w:styleId="KopfzeileZchn">
    <w:name w:val="Kopfzeile Zchn"/>
    <w:basedOn w:val="Absatz-Standardschriftart"/>
    <w:link w:val="Kopfzeile"/>
    <w:uiPriority w:val="99"/>
    <w:rsid w:val="006E442F"/>
    <w:rPr>
      <w:rFonts w:ascii="Times New Roman" w:eastAsiaTheme="minorHAnsi" w:hAnsi="Times New Roman"/>
      <w:lang w:val="en-US"/>
    </w:rPr>
  </w:style>
  <w:style w:type="character" w:customStyle="1" w:styleId="apple-converted-space">
    <w:name w:val="apple-converted-space"/>
    <w:basedOn w:val="Absatz-Standardschriftart"/>
    <w:rsid w:val="006E442F"/>
  </w:style>
  <w:style w:type="character" w:styleId="Fett">
    <w:name w:val="Strong"/>
    <w:basedOn w:val="Absatz-Standardschriftart"/>
    <w:uiPriority w:val="22"/>
    <w:qFormat/>
    <w:rsid w:val="006E442F"/>
    <w:rPr>
      <w:b/>
      <w:bCs/>
    </w:rPr>
  </w:style>
  <w:style w:type="paragraph" w:customStyle="1" w:styleId="Body">
    <w:name w:val="Body"/>
    <w:rsid w:val="006E442F"/>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rPr>
  </w:style>
  <w:style w:type="character" w:styleId="Hyperlink">
    <w:name w:val="Hyperlink"/>
    <w:uiPriority w:val="99"/>
    <w:rsid w:val="006E442F"/>
    <w:rPr>
      <w:u w:val="single"/>
    </w:rPr>
  </w:style>
  <w:style w:type="paragraph" w:styleId="KeinLeerraum">
    <w:name w:val="No Spacing"/>
    <w:uiPriority w:val="1"/>
    <w:qFormat/>
    <w:rsid w:val="006E442F"/>
    <w:pPr>
      <w:pBdr>
        <w:top w:val="nil"/>
        <w:left w:val="nil"/>
        <w:bottom w:val="nil"/>
        <w:right w:val="nil"/>
        <w:between w:val="nil"/>
        <w:bar w:val="nil"/>
      </w:pBdr>
    </w:pPr>
    <w:rPr>
      <w:rFonts w:ascii="Times New Roman" w:eastAsia="Arial Unicode MS" w:hAnsi="Times New Roman" w:cs="Times New Roman"/>
      <w:bdr w:val="nil"/>
      <w:lang w:val="en-US"/>
    </w:rPr>
  </w:style>
  <w:style w:type="paragraph" w:styleId="Dokumentstruktur">
    <w:name w:val="Document Map"/>
    <w:basedOn w:val="Standard"/>
    <w:link w:val="DokumentstrukturZchn"/>
    <w:uiPriority w:val="99"/>
    <w:semiHidden/>
    <w:unhideWhenUsed/>
    <w:rsid w:val="006E442F"/>
    <w:rPr>
      <w:rFonts w:ascii="Lucida Grande" w:eastAsiaTheme="minorEastAsia" w:hAnsi="Lucida Grande" w:cs="Lucida Grande"/>
      <w:lang w:eastAsia="ja-JP"/>
    </w:rPr>
  </w:style>
  <w:style w:type="character" w:customStyle="1" w:styleId="DokumentstrukturZchn">
    <w:name w:val="Dokumentstruktur Zchn"/>
    <w:basedOn w:val="Absatz-Standardschriftart"/>
    <w:link w:val="Dokumentstruktur"/>
    <w:uiPriority w:val="99"/>
    <w:semiHidden/>
    <w:rsid w:val="006E442F"/>
    <w:rPr>
      <w:rFonts w:ascii="Lucida Grande" w:hAnsi="Lucida Grande" w:cs="Lucida Grande"/>
      <w:lang w:val="en-US" w:eastAsia="ja-JP"/>
    </w:rPr>
  </w:style>
  <w:style w:type="character" w:styleId="Endnotenzeichen">
    <w:name w:val="endnote reference"/>
    <w:basedOn w:val="Absatz-Standardschriftart"/>
    <w:uiPriority w:val="99"/>
    <w:semiHidden/>
    <w:unhideWhenUsed/>
    <w:rsid w:val="006E442F"/>
    <w:rPr>
      <w:vertAlign w:val="superscript"/>
    </w:rPr>
  </w:style>
  <w:style w:type="paragraph" w:styleId="NurText">
    <w:name w:val="Plain Text"/>
    <w:basedOn w:val="Standard"/>
    <w:link w:val="NurTextZchn"/>
    <w:uiPriority w:val="99"/>
    <w:unhideWhenUsed/>
    <w:rsid w:val="00FE5905"/>
    <w:rPr>
      <w:rFonts w:ascii="Consolas" w:hAnsi="Consolas" w:cs="Consolas"/>
      <w:sz w:val="21"/>
      <w:szCs w:val="21"/>
    </w:rPr>
  </w:style>
  <w:style w:type="character" w:customStyle="1" w:styleId="NurTextZchn">
    <w:name w:val="Nur Text Zchn"/>
    <w:basedOn w:val="Absatz-Standardschriftart"/>
    <w:link w:val="NurText"/>
    <w:uiPriority w:val="99"/>
    <w:rsid w:val="00FE5905"/>
    <w:rPr>
      <w:rFonts w:ascii="Consolas" w:eastAsiaTheme="minorHAnsi" w:hAnsi="Consolas" w:cs="Consolas"/>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59574">
      <w:bodyDiv w:val="1"/>
      <w:marLeft w:val="0"/>
      <w:marRight w:val="0"/>
      <w:marTop w:val="0"/>
      <w:marBottom w:val="0"/>
      <w:divBdr>
        <w:top w:val="none" w:sz="0" w:space="0" w:color="auto"/>
        <w:left w:val="none" w:sz="0" w:space="0" w:color="auto"/>
        <w:bottom w:val="none" w:sz="0" w:space="0" w:color="auto"/>
        <w:right w:val="none" w:sz="0" w:space="0" w:color="auto"/>
      </w:divBdr>
      <w:divsChild>
        <w:div w:id="808592663">
          <w:marLeft w:val="0"/>
          <w:marRight w:val="0"/>
          <w:marTop w:val="0"/>
          <w:marBottom w:val="0"/>
          <w:divBdr>
            <w:top w:val="none" w:sz="0" w:space="0" w:color="auto"/>
            <w:left w:val="none" w:sz="0" w:space="0" w:color="auto"/>
            <w:bottom w:val="none" w:sz="0" w:space="0" w:color="auto"/>
            <w:right w:val="none" w:sz="0" w:space="0" w:color="auto"/>
          </w:divBdr>
        </w:div>
      </w:divsChild>
    </w:div>
    <w:div w:id="66534408">
      <w:bodyDiv w:val="1"/>
      <w:marLeft w:val="0"/>
      <w:marRight w:val="0"/>
      <w:marTop w:val="0"/>
      <w:marBottom w:val="0"/>
      <w:divBdr>
        <w:top w:val="none" w:sz="0" w:space="0" w:color="auto"/>
        <w:left w:val="none" w:sz="0" w:space="0" w:color="auto"/>
        <w:bottom w:val="none" w:sz="0" w:space="0" w:color="auto"/>
        <w:right w:val="none" w:sz="0" w:space="0" w:color="auto"/>
      </w:divBdr>
      <w:divsChild>
        <w:div w:id="620722605">
          <w:marLeft w:val="0"/>
          <w:marRight w:val="0"/>
          <w:marTop w:val="0"/>
          <w:marBottom w:val="0"/>
          <w:divBdr>
            <w:top w:val="none" w:sz="0" w:space="0" w:color="auto"/>
            <w:left w:val="none" w:sz="0" w:space="0" w:color="auto"/>
            <w:bottom w:val="none" w:sz="0" w:space="0" w:color="auto"/>
            <w:right w:val="none" w:sz="0" w:space="0" w:color="auto"/>
          </w:divBdr>
        </w:div>
      </w:divsChild>
    </w:div>
    <w:div w:id="151605776">
      <w:bodyDiv w:val="1"/>
      <w:marLeft w:val="0"/>
      <w:marRight w:val="0"/>
      <w:marTop w:val="0"/>
      <w:marBottom w:val="0"/>
      <w:divBdr>
        <w:top w:val="none" w:sz="0" w:space="0" w:color="auto"/>
        <w:left w:val="none" w:sz="0" w:space="0" w:color="auto"/>
        <w:bottom w:val="none" w:sz="0" w:space="0" w:color="auto"/>
        <w:right w:val="none" w:sz="0" w:space="0" w:color="auto"/>
      </w:divBdr>
    </w:div>
    <w:div w:id="158466120">
      <w:bodyDiv w:val="1"/>
      <w:marLeft w:val="0"/>
      <w:marRight w:val="0"/>
      <w:marTop w:val="0"/>
      <w:marBottom w:val="0"/>
      <w:divBdr>
        <w:top w:val="none" w:sz="0" w:space="0" w:color="auto"/>
        <w:left w:val="none" w:sz="0" w:space="0" w:color="auto"/>
        <w:bottom w:val="none" w:sz="0" w:space="0" w:color="auto"/>
        <w:right w:val="none" w:sz="0" w:space="0" w:color="auto"/>
      </w:divBdr>
      <w:divsChild>
        <w:div w:id="837497694">
          <w:marLeft w:val="0"/>
          <w:marRight w:val="0"/>
          <w:marTop w:val="0"/>
          <w:marBottom w:val="0"/>
          <w:divBdr>
            <w:top w:val="none" w:sz="0" w:space="0" w:color="auto"/>
            <w:left w:val="none" w:sz="0" w:space="0" w:color="auto"/>
            <w:bottom w:val="none" w:sz="0" w:space="0" w:color="auto"/>
            <w:right w:val="none" w:sz="0" w:space="0" w:color="auto"/>
          </w:divBdr>
        </w:div>
        <w:div w:id="1473789340">
          <w:marLeft w:val="0"/>
          <w:marRight w:val="0"/>
          <w:marTop w:val="0"/>
          <w:marBottom w:val="0"/>
          <w:divBdr>
            <w:top w:val="none" w:sz="0" w:space="0" w:color="auto"/>
            <w:left w:val="none" w:sz="0" w:space="0" w:color="auto"/>
            <w:bottom w:val="none" w:sz="0" w:space="0" w:color="auto"/>
            <w:right w:val="none" w:sz="0" w:space="0" w:color="auto"/>
          </w:divBdr>
        </w:div>
        <w:div w:id="991636922">
          <w:marLeft w:val="0"/>
          <w:marRight w:val="0"/>
          <w:marTop w:val="0"/>
          <w:marBottom w:val="0"/>
          <w:divBdr>
            <w:top w:val="none" w:sz="0" w:space="0" w:color="auto"/>
            <w:left w:val="none" w:sz="0" w:space="0" w:color="auto"/>
            <w:bottom w:val="none" w:sz="0" w:space="0" w:color="auto"/>
            <w:right w:val="none" w:sz="0" w:space="0" w:color="auto"/>
          </w:divBdr>
        </w:div>
        <w:div w:id="138035285">
          <w:marLeft w:val="0"/>
          <w:marRight w:val="0"/>
          <w:marTop w:val="0"/>
          <w:marBottom w:val="0"/>
          <w:divBdr>
            <w:top w:val="none" w:sz="0" w:space="0" w:color="auto"/>
            <w:left w:val="none" w:sz="0" w:space="0" w:color="auto"/>
            <w:bottom w:val="none" w:sz="0" w:space="0" w:color="auto"/>
            <w:right w:val="none" w:sz="0" w:space="0" w:color="auto"/>
          </w:divBdr>
        </w:div>
        <w:div w:id="236405706">
          <w:marLeft w:val="0"/>
          <w:marRight w:val="0"/>
          <w:marTop w:val="0"/>
          <w:marBottom w:val="0"/>
          <w:divBdr>
            <w:top w:val="none" w:sz="0" w:space="0" w:color="auto"/>
            <w:left w:val="none" w:sz="0" w:space="0" w:color="auto"/>
            <w:bottom w:val="none" w:sz="0" w:space="0" w:color="auto"/>
            <w:right w:val="none" w:sz="0" w:space="0" w:color="auto"/>
          </w:divBdr>
        </w:div>
        <w:div w:id="809782377">
          <w:marLeft w:val="0"/>
          <w:marRight w:val="0"/>
          <w:marTop w:val="0"/>
          <w:marBottom w:val="0"/>
          <w:divBdr>
            <w:top w:val="none" w:sz="0" w:space="0" w:color="auto"/>
            <w:left w:val="none" w:sz="0" w:space="0" w:color="auto"/>
            <w:bottom w:val="none" w:sz="0" w:space="0" w:color="auto"/>
            <w:right w:val="none" w:sz="0" w:space="0" w:color="auto"/>
          </w:divBdr>
        </w:div>
        <w:div w:id="1733040581">
          <w:marLeft w:val="0"/>
          <w:marRight w:val="0"/>
          <w:marTop w:val="0"/>
          <w:marBottom w:val="0"/>
          <w:divBdr>
            <w:top w:val="none" w:sz="0" w:space="0" w:color="auto"/>
            <w:left w:val="none" w:sz="0" w:space="0" w:color="auto"/>
            <w:bottom w:val="none" w:sz="0" w:space="0" w:color="auto"/>
            <w:right w:val="none" w:sz="0" w:space="0" w:color="auto"/>
          </w:divBdr>
        </w:div>
        <w:div w:id="858155880">
          <w:marLeft w:val="0"/>
          <w:marRight w:val="0"/>
          <w:marTop w:val="0"/>
          <w:marBottom w:val="0"/>
          <w:divBdr>
            <w:top w:val="none" w:sz="0" w:space="0" w:color="auto"/>
            <w:left w:val="none" w:sz="0" w:space="0" w:color="auto"/>
            <w:bottom w:val="none" w:sz="0" w:space="0" w:color="auto"/>
            <w:right w:val="none" w:sz="0" w:space="0" w:color="auto"/>
          </w:divBdr>
        </w:div>
        <w:div w:id="170876622">
          <w:marLeft w:val="0"/>
          <w:marRight w:val="0"/>
          <w:marTop w:val="0"/>
          <w:marBottom w:val="0"/>
          <w:divBdr>
            <w:top w:val="none" w:sz="0" w:space="0" w:color="auto"/>
            <w:left w:val="none" w:sz="0" w:space="0" w:color="auto"/>
            <w:bottom w:val="none" w:sz="0" w:space="0" w:color="auto"/>
            <w:right w:val="none" w:sz="0" w:space="0" w:color="auto"/>
          </w:divBdr>
        </w:div>
      </w:divsChild>
    </w:div>
    <w:div w:id="423765365">
      <w:bodyDiv w:val="1"/>
      <w:marLeft w:val="0"/>
      <w:marRight w:val="0"/>
      <w:marTop w:val="0"/>
      <w:marBottom w:val="0"/>
      <w:divBdr>
        <w:top w:val="none" w:sz="0" w:space="0" w:color="auto"/>
        <w:left w:val="none" w:sz="0" w:space="0" w:color="auto"/>
        <w:bottom w:val="none" w:sz="0" w:space="0" w:color="auto"/>
        <w:right w:val="none" w:sz="0" w:space="0" w:color="auto"/>
      </w:divBdr>
      <w:divsChild>
        <w:div w:id="934292233">
          <w:marLeft w:val="0"/>
          <w:marRight w:val="0"/>
          <w:marTop w:val="0"/>
          <w:marBottom w:val="0"/>
          <w:divBdr>
            <w:top w:val="none" w:sz="0" w:space="0" w:color="auto"/>
            <w:left w:val="none" w:sz="0" w:space="0" w:color="auto"/>
            <w:bottom w:val="none" w:sz="0" w:space="0" w:color="auto"/>
            <w:right w:val="none" w:sz="0" w:space="0" w:color="auto"/>
          </w:divBdr>
        </w:div>
      </w:divsChild>
    </w:div>
    <w:div w:id="426459719">
      <w:bodyDiv w:val="1"/>
      <w:marLeft w:val="0"/>
      <w:marRight w:val="0"/>
      <w:marTop w:val="0"/>
      <w:marBottom w:val="0"/>
      <w:divBdr>
        <w:top w:val="none" w:sz="0" w:space="0" w:color="auto"/>
        <w:left w:val="none" w:sz="0" w:space="0" w:color="auto"/>
        <w:bottom w:val="none" w:sz="0" w:space="0" w:color="auto"/>
        <w:right w:val="none" w:sz="0" w:space="0" w:color="auto"/>
      </w:divBdr>
      <w:divsChild>
        <w:div w:id="1633361856">
          <w:marLeft w:val="0"/>
          <w:marRight w:val="0"/>
          <w:marTop w:val="0"/>
          <w:marBottom w:val="0"/>
          <w:divBdr>
            <w:top w:val="none" w:sz="0" w:space="0" w:color="auto"/>
            <w:left w:val="none" w:sz="0" w:space="0" w:color="auto"/>
            <w:bottom w:val="none" w:sz="0" w:space="0" w:color="auto"/>
            <w:right w:val="none" w:sz="0" w:space="0" w:color="auto"/>
          </w:divBdr>
          <w:divsChild>
            <w:div w:id="275522962">
              <w:marLeft w:val="0"/>
              <w:marRight w:val="0"/>
              <w:marTop w:val="0"/>
              <w:marBottom w:val="0"/>
              <w:divBdr>
                <w:top w:val="none" w:sz="0" w:space="0" w:color="auto"/>
                <w:left w:val="none" w:sz="0" w:space="0" w:color="auto"/>
                <w:bottom w:val="none" w:sz="0" w:space="0" w:color="auto"/>
                <w:right w:val="none" w:sz="0" w:space="0" w:color="auto"/>
              </w:divBdr>
              <w:divsChild>
                <w:div w:id="162739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62489">
      <w:bodyDiv w:val="1"/>
      <w:marLeft w:val="0"/>
      <w:marRight w:val="0"/>
      <w:marTop w:val="0"/>
      <w:marBottom w:val="0"/>
      <w:divBdr>
        <w:top w:val="none" w:sz="0" w:space="0" w:color="auto"/>
        <w:left w:val="none" w:sz="0" w:space="0" w:color="auto"/>
        <w:bottom w:val="none" w:sz="0" w:space="0" w:color="auto"/>
        <w:right w:val="none" w:sz="0" w:space="0" w:color="auto"/>
      </w:divBdr>
      <w:divsChild>
        <w:div w:id="843321029">
          <w:marLeft w:val="0"/>
          <w:marRight w:val="0"/>
          <w:marTop w:val="0"/>
          <w:marBottom w:val="0"/>
          <w:divBdr>
            <w:top w:val="none" w:sz="0" w:space="0" w:color="auto"/>
            <w:left w:val="none" w:sz="0" w:space="0" w:color="auto"/>
            <w:bottom w:val="none" w:sz="0" w:space="0" w:color="auto"/>
            <w:right w:val="none" w:sz="0" w:space="0" w:color="auto"/>
          </w:divBdr>
          <w:divsChild>
            <w:div w:id="343018044">
              <w:marLeft w:val="0"/>
              <w:marRight w:val="0"/>
              <w:marTop w:val="0"/>
              <w:marBottom w:val="0"/>
              <w:divBdr>
                <w:top w:val="none" w:sz="0" w:space="0" w:color="auto"/>
                <w:left w:val="none" w:sz="0" w:space="0" w:color="auto"/>
                <w:bottom w:val="none" w:sz="0" w:space="0" w:color="auto"/>
                <w:right w:val="none" w:sz="0" w:space="0" w:color="auto"/>
              </w:divBdr>
              <w:divsChild>
                <w:div w:id="23667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3016">
      <w:bodyDiv w:val="1"/>
      <w:marLeft w:val="0"/>
      <w:marRight w:val="0"/>
      <w:marTop w:val="0"/>
      <w:marBottom w:val="0"/>
      <w:divBdr>
        <w:top w:val="none" w:sz="0" w:space="0" w:color="auto"/>
        <w:left w:val="none" w:sz="0" w:space="0" w:color="auto"/>
        <w:bottom w:val="none" w:sz="0" w:space="0" w:color="auto"/>
        <w:right w:val="none" w:sz="0" w:space="0" w:color="auto"/>
      </w:divBdr>
      <w:divsChild>
        <w:div w:id="309989091">
          <w:marLeft w:val="0"/>
          <w:marRight w:val="0"/>
          <w:marTop w:val="0"/>
          <w:marBottom w:val="0"/>
          <w:divBdr>
            <w:top w:val="none" w:sz="0" w:space="0" w:color="auto"/>
            <w:left w:val="none" w:sz="0" w:space="0" w:color="auto"/>
            <w:bottom w:val="none" w:sz="0" w:space="0" w:color="auto"/>
            <w:right w:val="none" w:sz="0" w:space="0" w:color="auto"/>
          </w:divBdr>
        </w:div>
      </w:divsChild>
    </w:div>
    <w:div w:id="487868322">
      <w:bodyDiv w:val="1"/>
      <w:marLeft w:val="0"/>
      <w:marRight w:val="0"/>
      <w:marTop w:val="0"/>
      <w:marBottom w:val="0"/>
      <w:divBdr>
        <w:top w:val="none" w:sz="0" w:space="0" w:color="auto"/>
        <w:left w:val="none" w:sz="0" w:space="0" w:color="auto"/>
        <w:bottom w:val="none" w:sz="0" w:space="0" w:color="auto"/>
        <w:right w:val="none" w:sz="0" w:space="0" w:color="auto"/>
      </w:divBdr>
    </w:div>
    <w:div w:id="546112514">
      <w:bodyDiv w:val="1"/>
      <w:marLeft w:val="0"/>
      <w:marRight w:val="0"/>
      <w:marTop w:val="0"/>
      <w:marBottom w:val="0"/>
      <w:divBdr>
        <w:top w:val="none" w:sz="0" w:space="0" w:color="auto"/>
        <w:left w:val="none" w:sz="0" w:space="0" w:color="auto"/>
        <w:bottom w:val="none" w:sz="0" w:space="0" w:color="auto"/>
        <w:right w:val="none" w:sz="0" w:space="0" w:color="auto"/>
      </w:divBdr>
    </w:div>
    <w:div w:id="571307288">
      <w:bodyDiv w:val="1"/>
      <w:marLeft w:val="0"/>
      <w:marRight w:val="0"/>
      <w:marTop w:val="0"/>
      <w:marBottom w:val="0"/>
      <w:divBdr>
        <w:top w:val="none" w:sz="0" w:space="0" w:color="auto"/>
        <w:left w:val="none" w:sz="0" w:space="0" w:color="auto"/>
        <w:bottom w:val="none" w:sz="0" w:space="0" w:color="auto"/>
        <w:right w:val="none" w:sz="0" w:space="0" w:color="auto"/>
      </w:divBdr>
    </w:div>
    <w:div w:id="596132946">
      <w:bodyDiv w:val="1"/>
      <w:marLeft w:val="0"/>
      <w:marRight w:val="0"/>
      <w:marTop w:val="0"/>
      <w:marBottom w:val="0"/>
      <w:divBdr>
        <w:top w:val="none" w:sz="0" w:space="0" w:color="auto"/>
        <w:left w:val="none" w:sz="0" w:space="0" w:color="auto"/>
        <w:bottom w:val="none" w:sz="0" w:space="0" w:color="auto"/>
        <w:right w:val="none" w:sz="0" w:space="0" w:color="auto"/>
      </w:divBdr>
      <w:divsChild>
        <w:div w:id="1752508927">
          <w:marLeft w:val="0"/>
          <w:marRight w:val="0"/>
          <w:marTop w:val="0"/>
          <w:marBottom w:val="0"/>
          <w:divBdr>
            <w:top w:val="none" w:sz="0" w:space="0" w:color="auto"/>
            <w:left w:val="none" w:sz="0" w:space="0" w:color="auto"/>
            <w:bottom w:val="none" w:sz="0" w:space="0" w:color="auto"/>
            <w:right w:val="none" w:sz="0" w:space="0" w:color="auto"/>
          </w:divBdr>
        </w:div>
      </w:divsChild>
    </w:div>
    <w:div w:id="664670069">
      <w:bodyDiv w:val="1"/>
      <w:marLeft w:val="0"/>
      <w:marRight w:val="0"/>
      <w:marTop w:val="0"/>
      <w:marBottom w:val="0"/>
      <w:divBdr>
        <w:top w:val="none" w:sz="0" w:space="0" w:color="auto"/>
        <w:left w:val="none" w:sz="0" w:space="0" w:color="auto"/>
        <w:bottom w:val="none" w:sz="0" w:space="0" w:color="auto"/>
        <w:right w:val="none" w:sz="0" w:space="0" w:color="auto"/>
      </w:divBdr>
    </w:div>
    <w:div w:id="691222479">
      <w:bodyDiv w:val="1"/>
      <w:marLeft w:val="0"/>
      <w:marRight w:val="0"/>
      <w:marTop w:val="0"/>
      <w:marBottom w:val="0"/>
      <w:divBdr>
        <w:top w:val="none" w:sz="0" w:space="0" w:color="auto"/>
        <w:left w:val="none" w:sz="0" w:space="0" w:color="auto"/>
        <w:bottom w:val="none" w:sz="0" w:space="0" w:color="auto"/>
        <w:right w:val="none" w:sz="0" w:space="0" w:color="auto"/>
      </w:divBdr>
    </w:div>
    <w:div w:id="723673353">
      <w:bodyDiv w:val="1"/>
      <w:marLeft w:val="0"/>
      <w:marRight w:val="0"/>
      <w:marTop w:val="0"/>
      <w:marBottom w:val="0"/>
      <w:divBdr>
        <w:top w:val="none" w:sz="0" w:space="0" w:color="auto"/>
        <w:left w:val="none" w:sz="0" w:space="0" w:color="auto"/>
        <w:bottom w:val="none" w:sz="0" w:space="0" w:color="auto"/>
        <w:right w:val="none" w:sz="0" w:space="0" w:color="auto"/>
      </w:divBdr>
      <w:divsChild>
        <w:div w:id="144396818">
          <w:marLeft w:val="0"/>
          <w:marRight w:val="0"/>
          <w:marTop w:val="0"/>
          <w:marBottom w:val="0"/>
          <w:divBdr>
            <w:top w:val="none" w:sz="0" w:space="0" w:color="auto"/>
            <w:left w:val="none" w:sz="0" w:space="0" w:color="auto"/>
            <w:bottom w:val="none" w:sz="0" w:space="0" w:color="auto"/>
            <w:right w:val="none" w:sz="0" w:space="0" w:color="auto"/>
          </w:divBdr>
          <w:divsChild>
            <w:div w:id="1653096142">
              <w:marLeft w:val="0"/>
              <w:marRight w:val="0"/>
              <w:marTop w:val="0"/>
              <w:marBottom w:val="0"/>
              <w:divBdr>
                <w:top w:val="none" w:sz="0" w:space="0" w:color="auto"/>
                <w:left w:val="none" w:sz="0" w:space="0" w:color="auto"/>
                <w:bottom w:val="none" w:sz="0" w:space="0" w:color="auto"/>
                <w:right w:val="none" w:sz="0" w:space="0" w:color="auto"/>
              </w:divBdr>
              <w:divsChild>
                <w:div w:id="136382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763731">
      <w:bodyDiv w:val="1"/>
      <w:marLeft w:val="0"/>
      <w:marRight w:val="0"/>
      <w:marTop w:val="0"/>
      <w:marBottom w:val="0"/>
      <w:divBdr>
        <w:top w:val="none" w:sz="0" w:space="0" w:color="auto"/>
        <w:left w:val="none" w:sz="0" w:space="0" w:color="auto"/>
        <w:bottom w:val="none" w:sz="0" w:space="0" w:color="auto"/>
        <w:right w:val="none" w:sz="0" w:space="0" w:color="auto"/>
      </w:divBdr>
      <w:divsChild>
        <w:div w:id="112986300">
          <w:marLeft w:val="0"/>
          <w:marRight w:val="0"/>
          <w:marTop w:val="0"/>
          <w:marBottom w:val="0"/>
          <w:divBdr>
            <w:top w:val="none" w:sz="0" w:space="0" w:color="auto"/>
            <w:left w:val="none" w:sz="0" w:space="0" w:color="auto"/>
            <w:bottom w:val="none" w:sz="0" w:space="0" w:color="auto"/>
            <w:right w:val="none" w:sz="0" w:space="0" w:color="auto"/>
          </w:divBdr>
        </w:div>
      </w:divsChild>
    </w:div>
    <w:div w:id="833952834">
      <w:bodyDiv w:val="1"/>
      <w:marLeft w:val="0"/>
      <w:marRight w:val="0"/>
      <w:marTop w:val="0"/>
      <w:marBottom w:val="0"/>
      <w:divBdr>
        <w:top w:val="none" w:sz="0" w:space="0" w:color="auto"/>
        <w:left w:val="none" w:sz="0" w:space="0" w:color="auto"/>
        <w:bottom w:val="none" w:sz="0" w:space="0" w:color="auto"/>
        <w:right w:val="none" w:sz="0" w:space="0" w:color="auto"/>
      </w:divBdr>
      <w:divsChild>
        <w:div w:id="13474880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2438105">
              <w:marLeft w:val="0"/>
              <w:marRight w:val="0"/>
              <w:marTop w:val="0"/>
              <w:marBottom w:val="0"/>
              <w:divBdr>
                <w:top w:val="none" w:sz="0" w:space="0" w:color="auto"/>
                <w:left w:val="none" w:sz="0" w:space="0" w:color="auto"/>
                <w:bottom w:val="none" w:sz="0" w:space="0" w:color="auto"/>
                <w:right w:val="none" w:sz="0" w:space="0" w:color="auto"/>
              </w:divBdr>
              <w:divsChild>
                <w:div w:id="162746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84874">
      <w:bodyDiv w:val="1"/>
      <w:marLeft w:val="0"/>
      <w:marRight w:val="0"/>
      <w:marTop w:val="0"/>
      <w:marBottom w:val="0"/>
      <w:divBdr>
        <w:top w:val="none" w:sz="0" w:space="0" w:color="auto"/>
        <w:left w:val="none" w:sz="0" w:space="0" w:color="auto"/>
        <w:bottom w:val="none" w:sz="0" w:space="0" w:color="auto"/>
        <w:right w:val="none" w:sz="0" w:space="0" w:color="auto"/>
      </w:divBdr>
      <w:divsChild>
        <w:div w:id="624652496">
          <w:marLeft w:val="0"/>
          <w:marRight w:val="0"/>
          <w:marTop w:val="0"/>
          <w:marBottom w:val="0"/>
          <w:divBdr>
            <w:top w:val="none" w:sz="0" w:space="0" w:color="auto"/>
            <w:left w:val="none" w:sz="0" w:space="0" w:color="auto"/>
            <w:bottom w:val="none" w:sz="0" w:space="0" w:color="auto"/>
            <w:right w:val="none" w:sz="0" w:space="0" w:color="auto"/>
          </w:divBdr>
        </w:div>
        <w:div w:id="315572777">
          <w:marLeft w:val="0"/>
          <w:marRight w:val="0"/>
          <w:marTop w:val="0"/>
          <w:marBottom w:val="0"/>
          <w:divBdr>
            <w:top w:val="none" w:sz="0" w:space="0" w:color="auto"/>
            <w:left w:val="none" w:sz="0" w:space="0" w:color="auto"/>
            <w:bottom w:val="none" w:sz="0" w:space="0" w:color="auto"/>
            <w:right w:val="none" w:sz="0" w:space="0" w:color="auto"/>
          </w:divBdr>
        </w:div>
      </w:divsChild>
    </w:div>
    <w:div w:id="864251980">
      <w:bodyDiv w:val="1"/>
      <w:marLeft w:val="0"/>
      <w:marRight w:val="0"/>
      <w:marTop w:val="0"/>
      <w:marBottom w:val="0"/>
      <w:divBdr>
        <w:top w:val="none" w:sz="0" w:space="0" w:color="auto"/>
        <w:left w:val="none" w:sz="0" w:space="0" w:color="auto"/>
        <w:bottom w:val="none" w:sz="0" w:space="0" w:color="auto"/>
        <w:right w:val="none" w:sz="0" w:space="0" w:color="auto"/>
      </w:divBdr>
      <w:divsChild>
        <w:div w:id="837117731">
          <w:marLeft w:val="0"/>
          <w:marRight w:val="0"/>
          <w:marTop w:val="0"/>
          <w:marBottom w:val="0"/>
          <w:divBdr>
            <w:top w:val="none" w:sz="0" w:space="0" w:color="auto"/>
            <w:left w:val="none" w:sz="0" w:space="0" w:color="auto"/>
            <w:bottom w:val="none" w:sz="0" w:space="0" w:color="auto"/>
            <w:right w:val="none" w:sz="0" w:space="0" w:color="auto"/>
          </w:divBdr>
        </w:div>
        <w:div w:id="1113939259">
          <w:marLeft w:val="0"/>
          <w:marRight w:val="0"/>
          <w:marTop w:val="0"/>
          <w:marBottom w:val="0"/>
          <w:divBdr>
            <w:top w:val="none" w:sz="0" w:space="0" w:color="auto"/>
            <w:left w:val="none" w:sz="0" w:space="0" w:color="auto"/>
            <w:bottom w:val="none" w:sz="0" w:space="0" w:color="auto"/>
            <w:right w:val="none" w:sz="0" w:space="0" w:color="auto"/>
          </w:divBdr>
        </w:div>
        <w:div w:id="1414357398">
          <w:marLeft w:val="0"/>
          <w:marRight w:val="0"/>
          <w:marTop w:val="0"/>
          <w:marBottom w:val="0"/>
          <w:divBdr>
            <w:top w:val="none" w:sz="0" w:space="0" w:color="auto"/>
            <w:left w:val="none" w:sz="0" w:space="0" w:color="auto"/>
            <w:bottom w:val="none" w:sz="0" w:space="0" w:color="auto"/>
            <w:right w:val="none" w:sz="0" w:space="0" w:color="auto"/>
          </w:divBdr>
        </w:div>
        <w:div w:id="1623875456">
          <w:marLeft w:val="0"/>
          <w:marRight w:val="0"/>
          <w:marTop w:val="0"/>
          <w:marBottom w:val="0"/>
          <w:divBdr>
            <w:top w:val="none" w:sz="0" w:space="0" w:color="auto"/>
            <w:left w:val="none" w:sz="0" w:space="0" w:color="auto"/>
            <w:bottom w:val="none" w:sz="0" w:space="0" w:color="auto"/>
            <w:right w:val="none" w:sz="0" w:space="0" w:color="auto"/>
          </w:divBdr>
        </w:div>
        <w:div w:id="1289581161">
          <w:marLeft w:val="0"/>
          <w:marRight w:val="0"/>
          <w:marTop w:val="0"/>
          <w:marBottom w:val="0"/>
          <w:divBdr>
            <w:top w:val="none" w:sz="0" w:space="0" w:color="auto"/>
            <w:left w:val="none" w:sz="0" w:space="0" w:color="auto"/>
            <w:bottom w:val="none" w:sz="0" w:space="0" w:color="auto"/>
            <w:right w:val="none" w:sz="0" w:space="0" w:color="auto"/>
          </w:divBdr>
        </w:div>
        <w:div w:id="1640841953">
          <w:marLeft w:val="0"/>
          <w:marRight w:val="0"/>
          <w:marTop w:val="0"/>
          <w:marBottom w:val="0"/>
          <w:divBdr>
            <w:top w:val="none" w:sz="0" w:space="0" w:color="auto"/>
            <w:left w:val="none" w:sz="0" w:space="0" w:color="auto"/>
            <w:bottom w:val="none" w:sz="0" w:space="0" w:color="auto"/>
            <w:right w:val="none" w:sz="0" w:space="0" w:color="auto"/>
          </w:divBdr>
        </w:div>
        <w:div w:id="1184972789">
          <w:marLeft w:val="0"/>
          <w:marRight w:val="0"/>
          <w:marTop w:val="0"/>
          <w:marBottom w:val="0"/>
          <w:divBdr>
            <w:top w:val="none" w:sz="0" w:space="0" w:color="auto"/>
            <w:left w:val="none" w:sz="0" w:space="0" w:color="auto"/>
            <w:bottom w:val="none" w:sz="0" w:space="0" w:color="auto"/>
            <w:right w:val="none" w:sz="0" w:space="0" w:color="auto"/>
          </w:divBdr>
        </w:div>
        <w:div w:id="2142460689">
          <w:marLeft w:val="0"/>
          <w:marRight w:val="0"/>
          <w:marTop w:val="0"/>
          <w:marBottom w:val="0"/>
          <w:divBdr>
            <w:top w:val="none" w:sz="0" w:space="0" w:color="auto"/>
            <w:left w:val="none" w:sz="0" w:space="0" w:color="auto"/>
            <w:bottom w:val="none" w:sz="0" w:space="0" w:color="auto"/>
            <w:right w:val="none" w:sz="0" w:space="0" w:color="auto"/>
          </w:divBdr>
        </w:div>
        <w:div w:id="1163549884">
          <w:marLeft w:val="0"/>
          <w:marRight w:val="0"/>
          <w:marTop w:val="0"/>
          <w:marBottom w:val="0"/>
          <w:divBdr>
            <w:top w:val="none" w:sz="0" w:space="0" w:color="auto"/>
            <w:left w:val="none" w:sz="0" w:space="0" w:color="auto"/>
            <w:bottom w:val="none" w:sz="0" w:space="0" w:color="auto"/>
            <w:right w:val="none" w:sz="0" w:space="0" w:color="auto"/>
          </w:divBdr>
        </w:div>
      </w:divsChild>
    </w:div>
    <w:div w:id="1009605903">
      <w:bodyDiv w:val="1"/>
      <w:marLeft w:val="0"/>
      <w:marRight w:val="0"/>
      <w:marTop w:val="0"/>
      <w:marBottom w:val="0"/>
      <w:divBdr>
        <w:top w:val="none" w:sz="0" w:space="0" w:color="auto"/>
        <w:left w:val="none" w:sz="0" w:space="0" w:color="auto"/>
        <w:bottom w:val="none" w:sz="0" w:space="0" w:color="auto"/>
        <w:right w:val="none" w:sz="0" w:space="0" w:color="auto"/>
      </w:divBdr>
    </w:div>
    <w:div w:id="1088383154">
      <w:bodyDiv w:val="1"/>
      <w:marLeft w:val="0"/>
      <w:marRight w:val="0"/>
      <w:marTop w:val="0"/>
      <w:marBottom w:val="0"/>
      <w:divBdr>
        <w:top w:val="none" w:sz="0" w:space="0" w:color="auto"/>
        <w:left w:val="none" w:sz="0" w:space="0" w:color="auto"/>
        <w:bottom w:val="none" w:sz="0" w:space="0" w:color="auto"/>
        <w:right w:val="none" w:sz="0" w:space="0" w:color="auto"/>
      </w:divBdr>
      <w:divsChild>
        <w:div w:id="1746297985">
          <w:marLeft w:val="0"/>
          <w:marRight w:val="0"/>
          <w:marTop w:val="0"/>
          <w:marBottom w:val="0"/>
          <w:divBdr>
            <w:top w:val="none" w:sz="0" w:space="0" w:color="auto"/>
            <w:left w:val="none" w:sz="0" w:space="0" w:color="auto"/>
            <w:bottom w:val="none" w:sz="0" w:space="0" w:color="auto"/>
            <w:right w:val="none" w:sz="0" w:space="0" w:color="auto"/>
          </w:divBdr>
        </w:div>
      </w:divsChild>
    </w:div>
    <w:div w:id="1177961302">
      <w:bodyDiv w:val="1"/>
      <w:marLeft w:val="0"/>
      <w:marRight w:val="0"/>
      <w:marTop w:val="0"/>
      <w:marBottom w:val="0"/>
      <w:divBdr>
        <w:top w:val="none" w:sz="0" w:space="0" w:color="auto"/>
        <w:left w:val="none" w:sz="0" w:space="0" w:color="auto"/>
        <w:bottom w:val="none" w:sz="0" w:space="0" w:color="auto"/>
        <w:right w:val="none" w:sz="0" w:space="0" w:color="auto"/>
      </w:divBdr>
    </w:div>
    <w:div w:id="1262714195">
      <w:bodyDiv w:val="1"/>
      <w:marLeft w:val="0"/>
      <w:marRight w:val="0"/>
      <w:marTop w:val="0"/>
      <w:marBottom w:val="0"/>
      <w:divBdr>
        <w:top w:val="none" w:sz="0" w:space="0" w:color="auto"/>
        <w:left w:val="none" w:sz="0" w:space="0" w:color="auto"/>
        <w:bottom w:val="none" w:sz="0" w:space="0" w:color="auto"/>
        <w:right w:val="none" w:sz="0" w:space="0" w:color="auto"/>
      </w:divBdr>
    </w:div>
    <w:div w:id="1284923450">
      <w:bodyDiv w:val="1"/>
      <w:marLeft w:val="0"/>
      <w:marRight w:val="0"/>
      <w:marTop w:val="0"/>
      <w:marBottom w:val="0"/>
      <w:divBdr>
        <w:top w:val="none" w:sz="0" w:space="0" w:color="auto"/>
        <w:left w:val="none" w:sz="0" w:space="0" w:color="auto"/>
        <w:bottom w:val="none" w:sz="0" w:space="0" w:color="auto"/>
        <w:right w:val="none" w:sz="0" w:space="0" w:color="auto"/>
      </w:divBdr>
      <w:divsChild>
        <w:div w:id="1989748490">
          <w:marLeft w:val="0"/>
          <w:marRight w:val="0"/>
          <w:marTop w:val="0"/>
          <w:marBottom w:val="0"/>
          <w:divBdr>
            <w:top w:val="none" w:sz="0" w:space="0" w:color="auto"/>
            <w:left w:val="none" w:sz="0" w:space="0" w:color="auto"/>
            <w:bottom w:val="none" w:sz="0" w:space="0" w:color="auto"/>
            <w:right w:val="none" w:sz="0" w:space="0" w:color="auto"/>
          </w:divBdr>
          <w:divsChild>
            <w:div w:id="631331823">
              <w:marLeft w:val="0"/>
              <w:marRight w:val="0"/>
              <w:marTop w:val="0"/>
              <w:marBottom w:val="0"/>
              <w:divBdr>
                <w:top w:val="none" w:sz="0" w:space="0" w:color="auto"/>
                <w:left w:val="none" w:sz="0" w:space="0" w:color="auto"/>
                <w:bottom w:val="none" w:sz="0" w:space="0" w:color="auto"/>
                <w:right w:val="none" w:sz="0" w:space="0" w:color="auto"/>
              </w:divBdr>
              <w:divsChild>
                <w:div w:id="563948528">
                  <w:marLeft w:val="0"/>
                  <w:marRight w:val="0"/>
                  <w:marTop w:val="0"/>
                  <w:marBottom w:val="0"/>
                  <w:divBdr>
                    <w:top w:val="none" w:sz="0" w:space="0" w:color="auto"/>
                    <w:left w:val="none" w:sz="0" w:space="0" w:color="auto"/>
                    <w:bottom w:val="none" w:sz="0" w:space="0" w:color="auto"/>
                    <w:right w:val="none" w:sz="0" w:space="0" w:color="auto"/>
                  </w:divBdr>
                  <w:divsChild>
                    <w:div w:id="3534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451835">
      <w:bodyDiv w:val="1"/>
      <w:marLeft w:val="0"/>
      <w:marRight w:val="0"/>
      <w:marTop w:val="0"/>
      <w:marBottom w:val="0"/>
      <w:divBdr>
        <w:top w:val="none" w:sz="0" w:space="0" w:color="auto"/>
        <w:left w:val="none" w:sz="0" w:space="0" w:color="auto"/>
        <w:bottom w:val="none" w:sz="0" w:space="0" w:color="auto"/>
        <w:right w:val="none" w:sz="0" w:space="0" w:color="auto"/>
      </w:divBdr>
    </w:div>
    <w:div w:id="1503542924">
      <w:bodyDiv w:val="1"/>
      <w:marLeft w:val="0"/>
      <w:marRight w:val="0"/>
      <w:marTop w:val="0"/>
      <w:marBottom w:val="0"/>
      <w:divBdr>
        <w:top w:val="none" w:sz="0" w:space="0" w:color="auto"/>
        <w:left w:val="none" w:sz="0" w:space="0" w:color="auto"/>
        <w:bottom w:val="none" w:sz="0" w:space="0" w:color="auto"/>
        <w:right w:val="none" w:sz="0" w:space="0" w:color="auto"/>
      </w:divBdr>
    </w:div>
    <w:div w:id="1624000279">
      <w:bodyDiv w:val="1"/>
      <w:marLeft w:val="0"/>
      <w:marRight w:val="0"/>
      <w:marTop w:val="0"/>
      <w:marBottom w:val="0"/>
      <w:divBdr>
        <w:top w:val="none" w:sz="0" w:space="0" w:color="auto"/>
        <w:left w:val="none" w:sz="0" w:space="0" w:color="auto"/>
        <w:bottom w:val="none" w:sz="0" w:space="0" w:color="auto"/>
        <w:right w:val="none" w:sz="0" w:space="0" w:color="auto"/>
      </w:divBdr>
      <w:divsChild>
        <w:div w:id="1460106267">
          <w:marLeft w:val="0"/>
          <w:marRight w:val="0"/>
          <w:marTop w:val="0"/>
          <w:marBottom w:val="0"/>
          <w:divBdr>
            <w:top w:val="none" w:sz="0" w:space="0" w:color="auto"/>
            <w:left w:val="none" w:sz="0" w:space="0" w:color="auto"/>
            <w:bottom w:val="none" w:sz="0" w:space="0" w:color="auto"/>
            <w:right w:val="none" w:sz="0" w:space="0" w:color="auto"/>
          </w:divBdr>
          <w:divsChild>
            <w:div w:id="1755591636">
              <w:marLeft w:val="0"/>
              <w:marRight w:val="0"/>
              <w:marTop w:val="0"/>
              <w:marBottom w:val="0"/>
              <w:divBdr>
                <w:top w:val="none" w:sz="0" w:space="0" w:color="auto"/>
                <w:left w:val="none" w:sz="0" w:space="0" w:color="auto"/>
                <w:bottom w:val="none" w:sz="0" w:space="0" w:color="auto"/>
                <w:right w:val="none" w:sz="0" w:space="0" w:color="auto"/>
              </w:divBdr>
              <w:divsChild>
                <w:div w:id="199853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665276">
      <w:bodyDiv w:val="1"/>
      <w:marLeft w:val="0"/>
      <w:marRight w:val="0"/>
      <w:marTop w:val="0"/>
      <w:marBottom w:val="0"/>
      <w:divBdr>
        <w:top w:val="none" w:sz="0" w:space="0" w:color="auto"/>
        <w:left w:val="none" w:sz="0" w:space="0" w:color="auto"/>
        <w:bottom w:val="none" w:sz="0" w:space="0" w:color="auto"/>
        <w:right w:val="none" w:sz="0" w:space="0" w:color="auto"/>
      </w:divBdr>
    </w:div>
    <w:div w:id="1868398457">
      <w:bodyDiv w:val="1"/>
      <w:marLeft w:val="0"/>
      <w:marRight w:val="0"/>
      <w:marTop w:val="0"/>
      <w:marBottom w:val="0"/>
      <w:divBdr>
        <w:top w:val="none" w:sz="0" w:space="0" w:color="auto"/>
        <w:left w:val="none" w:sz="0" w:space="0" w:color="auto"/>
        <w:bottom w:val="none" w:sz="0" w:space="0" w:color="auto"/>
        <w:right w:val="none" w:sz="0" w:space="0" w:color="auto"/>
      </w:divBdr>
      <w:divsChild>
        <w:div w:id="66341690">
          <w:marLeft w:val="0"/>
          <w:marRight w:val="0"/>
          <w:marTop w:val="0"/>
          <w:marBottom w:val="0"/>
          <w:divBdr>
            <w:top w:val="none" w:sz="0" w:space="0" w:color="auto"/>
            <w:left w:val="none" w:sz="0" w:space="0" w:color="auto"/>
            <w:bottom w:val="none" w:sz="0" w:space="0" w:color="auto"/>
            <w:right w:val="none" w:sz="0" w:space="0" w:color="auto"/>
          </w:divBdr>
        </w:div>
        <w:div w:id="403918019">
          <w:marLeft w:val="0"/>
          <w:marRight w:val="0"/>
          <w:marTop w:val="0"/>
          <w:marBottom w:val="0"/>
          <w:divBdr>
            <w:top w:val="none" w:sz="0" w:space="0" w:color="auto"/>
            <w:left w:val="none" w:sz="0" w:space="0" w:color="auto"/>
            <w:bottom w:val="none" w:sz="0" w:space="0" w:color="auto"/>
            <w:right w:val="none" w:sz="0" w:space="0" w:color="auto"/>
          </w:divBdr>
        </w:div>
      </w:divsChild>
    </w:div>
    <w:div w:id="1911186365">
      <w:bodyDiv w:val="1"/>
      <w:marLeft w:val="0"/>
      <w:marRight w:val="0"/>
      <w:marTop w:val="0"/>
      <w:marBottom w:val="0"/>
      <w:divBdr>
        <w:top w:val="none" w:sz="0" w:space="0" w:color="auto"/>
        <w:left w:val="none" w:sz="0" w:space="0" w:color="auto"/>
        <w:bottom w:val="none" w:sz="0" w:space="0" w:color="auto"/>
        <w:right w:val="none" w:sz="0" w:space="0" w:color="auto"/>
      </w:divBdr>
      <w:divsChild>
        <w:div w:id="1028020413">
          <w:marLeft w:val="0"/>
          <w:marRight w:val="0"/>
          <w:marTop w:val="0"/>
          <w:marBottom w:val="0"/>
          <w:divBdr>
            <w:top w:val="none" w:sz="0" w:space="0" w:color="auto"/>
            <w:left w:val="none" w:sz="0" w:space="0" w:color="auto"/>
            <w:bottom w:val="none" w:sz="0" w:space="0" w:color="auto"/>
            <w:right w:val="none" w:sz="0" w:space="0" w:color="auto"/>
          </w:divBdr>
          <w:divsChild>
            <w:div w:id="1997800897">
              <w:marLeft w:val="0"/>
              <w:marRight w:val="0"/>
              <w:marTop w:val="0"/>
              <w:marBottom w:val="0"/>
              <w:divBdr>
                <w:top w:val="none" w:sz="0" w:space="0" w:color="auto"/>
                <w:left w:val="none" w:sz="0" w:space="0" w:color="auto"/>
                <w:bottom w:val="none" w:sz="0" w:space="0" w:color="auto"/>
                <w:right w:val="none" w:sz="0" w:space="0" w:color="auto"/>
              </w:divBdr>
              <w:divsChild>
                <w:div w:id="204251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34256">
      <w:bodyDiv w:val="1"/>
      <w:marLeft w:val="0"/>
      <w:marRight w:val="0"/>
      <w:marTop w:val="0"/>
      <w:marBottom w:val="0"/>
      <w:divBdr>
        <w:top w:val="none" w:sz="0" w:space="0" w:color="auto"/>
        <w:left w:val="none" w:sz="0" w:space="0" w:color="auto"/>
        <w:bottom w:val="none" w:sz="0" w:space="0" w:color="auto"/>
        <w:right w:val="none" w:sz="0" w:space="0" w:color="auto"/>
      </w:divBdr>
      <w:divsChild>
        <w:div w:id="231820255">
          <w:marLeft w:val="0"/>
          <w:marRight w:val="0"/>
          <w:marTop w:val="0"/>
          <w:marBottom w:val="0"/>
          <w:divBdr>
            <w:top w:val="none" w:sz="0" w:space="0" w:color="auto"/>
            <w:left w:val="none" w:sz="0" w:space="0" w:color="auto"/>
            <w:bottom w:val="none" w:sz="0" w:space="0" w:color="auto"/>
            <w:right w:val="none" w:sz="0" w:space="0" w:color="auto"/>
          </w:divBdr>
        </w:div>
        <w:div w:id="1372220296">
          <w:marLeft w:val="0"/>
          <w:marRight w:val="0"/>
          <w:marTop w:val="0"/>
          <w:marBottom w:val="0"/>
          <w:divBdr>
            <w:top w:val="none" w:sz="0" w:space="0" w:color="auto"/>
            <w:left w:val="none" w:sz="0" w:space="0" w:color="auto"/>
            <w:bottom w:val="none" w:sz="0" w:space="0" w:color="auto"/>
            <w:right w:val="none" w:sz="0" w:space="0" w:color="auto"/>
          </w:divBdr>
        </w:div>
      </w:divsChild>
    </w:div>
    <w:div w:id="2020160337">
      <w:bodyDiv w:val="1"/>
      <w:marLeft w:val="0"/>
      <w:marRight w:val="0"/>
      <w:marTop w:val="0"/>
      <w:marBottom w:val="0"/>
      <w:divBdr>
        <w:top w:val="none" w:sz="0" w:space="0" w:color="auto"/>
        <w:left w:val="none" w:sz="0" w:space="0" w:color="auto"/>
        <w:bottom w:val="none" w:sz="0" w:space="0" w:color="auto"/>
        <w:right w:val="none" w:sz="0" w:space="0" w:color="auto"/>
      </w:divBdr>
      <w:divsChild>
        <w:div w:id="1559707292">
          <w:marLeft w:val="0"/>
          <w:marRight w:val="0"/>
          <w:marTop w:val="0"/>
          <w:marBottom w:val="0"/>
          <w:divBdr>
            <w:top w:val="none" w:sz="0" w:space="0" w:color="auto"/>
            <w:left w:val="none" w:sz="0" w:space="0" w:color="auto"/>
            <w:bottom w:val="none" w:sz="0" w:space="0" w:color="auto"/>
            <w:right w:val="none" w:sz="0" w:space="0" w:color="auto"/>
          </w:divBdr>
          <w:divsChild>
            <w:div w:id="116488823">
              <w:marLeft w:val="0"/>
              <w:marRight w:val="0"/>
              <w:marTop w:val="0"/>
              <w:marBottom w:val="0"/>
              <w:divBdr>
                <w:top w:val="none" w:sz="0" w:space="0" w:color="auto"/>
                <w:left w:val="none" w:sz="0" w:space="0" w:color="auto"/>
                <w:bottom w:val="none" w:sz="0" w:space="0" w:color="auto"/>
                <w:right w:val="none" w:sz="0" w:space="0" w:color="auto"/>
              </w:divBdr>
              <w:divsChild>
                <w:div w:id="131040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841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anna.gollnhofer@unisg.ch"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93/jcr/ucy047"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0E2EF-22F3-1E48-B496-CA5428A1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29545</Words>
  <Characters>178159</Characters>
  <Application>Microsoft Office Word</Application>
  <DocSecurity>0</DocSecurity>
  <Lines>3181</Lines>
  <Paragraphs>998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Privat</Company>
  <LinksUpToDate>false</LinksUpToDate>
  <CharactersWithSpaces>206706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Franziska Gollnhofer</dc:creator>
  <cp:keywords/>
  <dc:description/>
  <cp:lastModifiedBy>Johanna Gollnhofer</cp:lastModifiedBy>
  <cp:revision>2</cp:revision>
  <cp:lastPrinted>2019-02-05T15:32:00Z</cp:lastPrinted>
  <dcterms:created xsi:type="dcterms:W3CDTF">2019-02-05T15:41:00Z</dcterms:created>
  <dcterms:modified xsi:type="dcterms:W3CDTF">2019-02-05T15:41:00Z</dcterms:modified>
</cp:coreProperties>
</file>